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A40A0" w:rsidR="008A40A0" w:rsidP="389AB8F2" w:rsidRDefault="008A40A0" w14:paraId="0B974371" w14:textId="3795D23D">
      <w:pPr>
        <w:spacing w:after="120" w:line="276" w:lineRule="auto"/>
        <w:jc w:val="center"/>
        <w:outlineLvl w:val="0"/>
        <w:rPr>
          <w:rFonts w:ascii="Calibri" w:hAnsi="Calibri" w:eastAsia="Times New Roman" w:cs="Calibri Light"/>
          <w:b/>
          <w:bCs/>
          <w:color w:val="C00000"/>
          <w:sz w:val="28"/>
          <w:szCs w:val="28"/>
        </w:rPr>
      </w:pPr>
      <w:r w:rsidRPr="389AB8F2">
        <w:rPr>
          <w:rFonts w:ascii="Calibri" w:hAnsi="Calibri" w:eastAsia="Times New Roman" w:cs="Calibri Light"/>
          <w:b/>
          <w:bCs/>
          <w:color w:val="C00000"/>
          <w:sz w:val="28"/>
          <w:szCs w:val="28"/>
        </w:rPr>
        <w:t xml:space="preserve">Załącznik nr </w:t>
      </w:r>
      <w:r w:rsidRPr="389AB8F2" w:rsidR="00A662C8">
        <w:rPr>
          <w:rFonts w:ascii="Calibri" w:hAnsi="Calibri" w:eastAsia="Times New Roman" w:cs="Calibri Light"/>
          <w:b/>
          <w:bCs/>
          <w:color w:val="C00000"/>
          <w:sz w:val="28"/>
          <w:szCs w:val="28"/>
        </w:rPr>
        <w:t>3</w:t>
      </w:r>
      <w:r w:rsidRPr="389AB8F2">
        <w:rPr>
          <w:rFonts w:ascii="Calibri" w:hAnsi="Calibri" w:eastAsia="Times New Roman" w:cs="Calibri Light"/>
          <w:b/>
          <w:bCs/>
          <w:color w:val="C00000"/>
          <w:sz w:val="28"/>
          <w:szCs w:val="28"/>
        </w:rPr>
        <w:t xml:space="preserve"> do Regulaminu – W</w:t>
      </w:r>
      <w:r w:rsidRPr="389AB8F2" w:rsidR="00C84364">
        <w:rPr>
          <w:rFonts w:ascii="Calibri" w:hAnsi="Calibri" w:eastAsia="Times New Roman" w:cs="Calibri Light"/>
          <w:b/>
          <w:bCs/>
          <w:color w:val="C00000"/>
          <w:sz w:val="28"/>
          <w:szCs w:val="28"/>
        </w:rPr>
        <w:t>zór W</w:t>
      </w:r>
      <w:r w:rsidRPr="389AB8F2">
        <w:rPr>
          <w:rFonts w:ascii="Calibri" w:hAnsi="Calibri" w:eastAsia="Times New Roman" w:cs="Calibri Light"/>
          <w:b/>
          <w:bCs/>
          <w:color w:val="C00000"/>
          <w:sz w:val="28"/>
          <w:szCs w:val="28"/>
        </w:rPr>
        <w:t xml:space="preserve">niosku </w:t>
      </w:r>
      <w:r w:rsidRPr="389AB8F2" w:rsidR="00C84364">
        <w:rPr>
          <w:rFonts w:ascii="Calibri" w:hAnsi="Calibri" w:eastAsia="Times New Roman" w:cs="Calibri Light"/>
          <w:b/>
          <w:bCs/>
          <w:color w:val="C00000"/>
          <w:sz w:val="28"/>
          <w:szCs w:val="28"/>
        </w:rPr>
        <w:t xml:space="preserve">w ramach </w:t>
      </w:r>
      <w:r w:rsidRPr="389AB8F2" w:rsidR="00DA14FA">
        <w:rPr>
          <w:rFonts w:ascii="Calibri" w:hAnsi="Calibri" w:eastAsia="Times New Roman" w:cs="Calibri Light"/>
          <w:b/>
          <w:bCs/>
          <w:color w:val="C00000"/>
          <w:sz w:val="28"/>
          <w:szCs w:val="28"/>
        </w:rPr>
        <w:t xml:space="preserve">Przedsięwzięcia </w:t>
      </w:r>
      <w:r w:rsidRPr="389AB8F2" w:rsidR="7C2679AF">
        <w:rPr>
          <w:rFonts w:ascii="Calibri" w:hAnsi="Calibri" w:eastAsia="Times New Roman" w:cs="Calibri Light"/>
          <w:b/>
          <w:bCs/>
          <w:color w:val="C00000"/>
          <w:sz w:val="28"/>
          <w:szCs w:val="28"/>
        </w:rPr>
        <w:t>„</w:t>
      </w:r>
      <w:r w:rsidR="00FB054B">
        <w:rPr>
          <w:rFonts w:ascii="Calibri" w:hAnsi="Calibri" w:eastAsia="Calibri" w:cs="Calibri"/>
          <w:b/>
          <w:bCs/>
          <w:color w:val="C00000"/>
          <w:sz w:val="28"/>
          <w:szCs w:val="28"/>
        </w:rPr>
        <w:t>Magazynowanie Ciepła i Chłodu</w:t>
      </w:r>
      <w:r w:rsidRPr="389AB8F2" w:rsidR="7C2679AF">
        <w:rPr>
          <w:rFonts w:ascii="Calibri" w:hAnsi="Calibri" w:eastAsia="Times New Roman" w:cs="Calibri Light"/>
          <w:b/>
          <w:bCs/>
          <w:color w:val="C00000"/>
          <w:sz w:val="28"/>
          <w:szCs w:val="28"/>
        </w:rPr>
        <w:t>”</w:t>
      </w:r>
      <w:r w:rsidRPr="389AB8F2" w:rsidR="521A9FC5">
        <w:rPr>
          <w:rFonts w:ascii="Calibri" w:hAnsi="Calibri" w:eastAsia="Times New Roman" w:cs="Calibri Light"/>
          <w:b/>
          <w:bCs/>
          <w:color w:val="C00000"/>
          <w:sz w:val="28"/>
          <w:szCs w:val="28"/>
        </w:rPr>
        <w:t xml:space="preserve"> </w:t>
      </w:r>
      <w:r w:rsidR="00FB054B">
        <w:rPr>
          <w:rFonts w:ascii="Calibri" w:hAnsi="Calibri" w:eastAsia="Times New Roman" w:cs="Calibri Light"/>
          <w:b/>
          <w:bCs/>
          <w:color w:val="C00000"/>
          <w:sz w:val="28"/>
          <w:szCs w:val="28"/>
        </w:rPr>
        <w:t>–</w:t>
      </w:r>
      <w:r w:rsidRPr="389AB8F2" w:rsidR="521A9FC5">
        <w:rPr>
          <w:rFonts w:ascii="Calibri" w:hAnsi="Calibri" w:eastAsia="Times New Roman" w:cs="Calibri Light"/>
          <w:b/>
          <w:bCs/>
          <w:color w:val="C00000"/>
          <w:sz w:val="28"/>
          <w:szCs w:val="28"/>
        </w:rPr>
        <w:t xml:space="preserve"> </w:t>
      </w:r>
      <w:r w:rsidR="00FB054B">
        <w:rPr>
          <w:rFonts w:ascii="Calibri" w:hAnsi="Calibri" w:eastAsia="Times New Roman" w:cs="Calibri Light"/>
          <w:b/>
          <w:bCs/>
          <w:color w:val="C00000"/>
          <w:sz w:val="28"/>
          <w:szCs w:val="28"/>
        </w:rPr>
        <w:t>Strumień 1</w:t>
      </w:r>
      <w:r w:rsidR="00CA2660">
        <w:rPr>
          <w:rFonts w:ascii="Calibri" w:hAnsi="Calibri" w:eastAsia="Times New Roman" w:cs="Calibri Light"/>
          <w:b/>
          <w:bCs/>
          <w:color w:val="C00000"/>
          <w:sz w:val="28"/>
          <w:szCs w:val="28"/>
        </w:rPr>
        <w:t xml:space="preserve"> dla B</w:t>
      </w:r>
      <w:r w:rsidR="0033619C">
        <w:rPr>
          <w:rFonts w:ascii="Calibri" w:hAnsi="Calibri" w:eastAsia="Times New Roman" w:cs="Calibri Light"/>
          <w:b/>
          <w:bCs/>
          <w:color w:val="C00000"/>
          <w:sz w:val="28"/>
          <w:szCs w:val="28"/>
        </w:rPr>
        <w:t xml:space="preserve">udynku </w:t>
      </w:r>
      <w:r w:rsidR="00EA0FD3">
        <w:rPr>
          <w:rFonts w:ascii="Calibri" w:hAnsi="Calibri" w:eastAsia="Times New Roman" w:cs="Calibri Light"/>
          <w:b/>
          <w:bCs/>
          <w:color w:val="C00000"/>
          <w:sz w:val="28"/>
          <w:szCs w:val="28"/>
        </w:rPr>
        <w:t>D</w:t>
      </w:r>
      <w:r w:rsidR="0033619C">
        <w:rPr>
          <w:rFonts w:ascii="Calibri" w:hAnsi="Calibri" w:eastAsia="Times New Roman" w:cs="Calibri Light"/>
          <w:b/>
          <w:bCs/>
          <w:color w:val="C00000"/>
          <w:sz w:val="28"/>
          <w:szCs w:val="28"/>
        </w:rPr>
        <w:t xml:space="preserve">omu </w:t>
      </w:r>
      <w:r w:rsidR="00EA0FD3">
        <w:rPr>
          <w:rFonts w:ascii="Calibri" w:hAnsi="Calibri" w:eastAsia="Times New Roman" w:cs="Calibri Light"/>
          <w:b/>
          <w:bCs/>
          <w:color w:val="C00000"/>
          <w:sz w:val="28"/>
          <w:szCs w:val="28"/>
        </w:rPr>
        <w:t>J</w:t>
      </w:r>
      <w:r w:rsidR="0033619C">
        <w:rPr>
          <w:rFonts w:ascii="Calibri" w:hAnsi="Calibri" w:eastAsia="Times New Roman" w:cs="Calibri Light"/>
          <w:b/>
          <w:bCs/>
          <w:color w:val="C00000"/>
          <w:sz w:val="28"/>
          <w:szCs w:val="28"/>
        </w:rPr>
        <w:t>ednorodzinnego</w:t>
      </w:r>
    </w:p>
    <w:p w:rsidR="00F04F32" w:rsidP="00281B87" w:rsidRDefault="00F04F32" w14:paraId="57FBD52B" w14:textId="77777777">
      <w:pPr>
        <w:tabs>
          <w:tab w:val="left" w:pos="851"/>
        </w:tabs>
      </w:pP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2330AF" w:rsidTr="002720B3" w14:paraId="12BF1E68" w14:textId="77777777">
        <w:tc>
          <w:tcPr>
            <w:tcW w:w="2405" w:type="dxa"/>
            <w:shd w:val="clear" w:color="auto" w:fill="C5E0B3" w:themeFill="accent6" w:themeFillTint="66"/>
            <w:vAlign w:val="center"/>
          </w:tcPr>
          <w:p w:rsidRPr="00C84364" w:rsidR="002330AF" w:rsidP="002330AF" w:rsidRDefault="002330AF" w14:paraId="35E2BCCF" w14:textId="77777777">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6657" w:type="dxa"/>
            <w:shd w:val="clear" w:color="auto" w:fill="E2EFD9" w:themeFill="accent6" w:themeFillTint="33"/>
          </w:tcPr>
          <w:p w:rsidR="002330AF" w:rsidP="00DB0580" w:rsidRDefault="002330AF" w14:paraId="567222A5" w14:textId="77777777">
            <w:pPr>
              <w:pStyle w:val="Akapitzlist"/>
              <w:spacing w:before="60" w:after="60" w:line="276" w:lineRule="auto"/>
              <w:ind w:left="0"/>
              <w:contextualSpacing w:val="0"/>
              <w:jc w:val="right"/>
              <w:rPr>
                <w:rFonts w:ascii="Times New Roman" w:hAnsi="Times New Roman" w:cs="Times New Roman"/>
              </w:rPr>
            </w:pPr>
          </w:p>
          <w:p w:rsidR="002330AF" w:rsidP="00DB0580" w:rsidRDefault="002330AF" w14:paraId="73A7FEC9" w14:textId="77777777">
            <w:pPr>
              <w:pStyle w:val="Akapitzlist"/>
              <w:spacing w:before="60" w:after="60" w:line="276" w:lineRule="auto"/>
              <w:ind w:left="0"/>
              <w:contextualSpacing w:val="0"/>
              <w:jc w:val="right"/>
              <w:rPr>
                <w:rFonts w:ascii="Times New Roman" w:hAnsi="Times New Roman" w:cs="Times New Roman"/>
              </w:rPr>
            </w:pPr>
          </w:p>
          <w:p w:rsidR="002330AF" w:rsidP="00DB0580" w:rsidRDefault="002330AF" w14:paraId="37E2CC29" w14:textId="09522959">
            <w:pPr>
              <w:pStyle w:val="Akapitzlist"/>
              <w:spacing w:before="60" w:after="60" w:line="276" w:lineRule="auto"/>
              <w:ind w:left="0"/>
              <w:contextualSpacing w:val="0"/>
              <w:jc w:val="right"/>
              <w:rPr>
                <w:rFonts w:ascii="Times New Roman" w:hAnsi="Times New Roman" w:cs="Times New Roman"/>
              </w:rPr>
            </w:pPr>
          </w:p>
        </w:tc>
      </w:tr>
    </w:tbl>
    <w:p w:rsidR="002330AF" w:rsidP="00DB0580" w:rsidRDefault="002330AF" w14:paraId="48FE49A2" w14:textId="77777777">
      <w:pPr>
        <w:pStyle w:val="Akapitzlist"/>
        <w:spacing w:before="60" w:after="60" w:line="276" w:lineRule="auto"/>
        <w:ind w:left="0"/>
        <w:contextualSpacing w:val="0"/>
        <w:jc w:val="right"/>
        <w:rPr>
          <w:rFonts w:ascii="Times New Roman" w:hAnsi="Times New Roman" w:cs="Times New Roman"/>
        </w:rPr>
      </w:pPr>
    </w:p>
    <w:p w:rsidRPr="00C84364" w:rsidR="004A4D04" w:rsidP="7320C742" w:rsidRDefault="32A2E4A7" w14:paraId="7B5AFB34" w14:textId="226B8CAD">
      <w:pPr>
        <w:pStyle w:val="Akapitzlist"/>
        <w:spacing w:before="60" w:after="60" w:line="276" w:lineRule="auto"/>
        <w:ind w:left="0"/>
        <w:contextualSpacing w:val="0"/>
        <w:jc w:val="right"/>
      </w:pPr>
      <w:r>
        <w:t xml:space="preserve">Nr postępowania </w:t>
      </w:r>
      <w:r w:rsidR="00B948CD">
        <w:t>105/21/PU/P40</w:t>
      </w:r>
    </w:p>
    <w:p w:rsidR="004A4D04" w:rsidP="00DB0580" w:rsidRDefault="004A4D04" w14:paraId="6C63FF43" w14:textId="39982BD6">
      <w:pPr>
        <w:pStyle w:val="Akapitzlist"/>
        <w:spacing w:before="60" w:after="60" w:line="276" w:lineRule="auto"/>
        <w:ind w:left="0"/>
        <w:contextualSpacing w:val="0"/>
        <w:jc w:val="center"/>
        <w:rPr>
          <w:rFonts w:ascii="Times New Roman" w:hAnsi="Times New Roman" w:cs="Times New Roman"/>
          <w:b/>
        </w:rPr>
      </w:pPr>
    </w:p>
    <w:p w:rsidRPr="00574C96" w:rsidR="0076482E" w:rsidP="00DB0580" w:rsidRDefault="0076482E" w14:paraId="1DD67D8C" w14:textId="77777777">
      <w:pPr>
        <w:pStyle w:val="Akapitzlist"/>
        <w:spacing w:before="60" w:after="60" w:line="276" w:lineRule="auto"/>
        <w:ind w:left="0"/>
        <w:contextualSpacing w:val="0"/>
        <w:jc w:val="center"/>
        <w:rPr>
          <w:rFonts w:ascii="Times New Roman" w:hAnsi="Times New Roman" w:cs="Times New Roman"/>
          <w:b/>
        </w:rPr>
      </w:pPr>
    </w:p>
    <w:p w:rsidR="0ACA543E" w:rsidP="0ACA543E" w:rsidRDefault="0ACA543E" w14:paraId="3E9AD88B" w14:textId="6F3917EF">
      <w:pPr>
        <w:pStyle w:val="Tytu"/>
        <w:spacing w:before="60" w:after="60"/>
        <w:jc w:val="center"/>
        <w:rPr>
          <w:rFonts w:asciiTheme="minorHAnsi" w:hAnsiTheme="minorHAnsi" w:cstheme="minorBidi"/>
          <w:b/>
          <w:bCs/>
          <w:sz w:val="28"/>
          <w:szCs w:val="28"/>
        </w:rPr>
      </w:pPr>
    </w:p>
    <w:p w:rsidR="0ACA543E" w:rsidP="0ACA543E" w:rsidRDefault="0ACA543E" w14:paraId="643D5B57" w14:textId="27401638">
      <w:pPr>
        <w:pStyle w:val="Tytu"/>
        <w:spacing w:before="60" w:after="60"/>
        <w:jc w:val="center"/>
        <w:rPr>
          <w:rFonts w:asciiTheme="minorHAnsi" w:hAnsiTheme="minorHAnsi" w:cstheme="minorBidi"/>
          <w:b/>
          <w:bCs/>
          <w:sz w:val="28"/>
          <w:szCs w:val="28"/>
        </w:rPr>
      </w:pPr>
    </w:p>
    <w:p w:rsidR="0ACA543E" w:rsidP="0ACA543E" w:rsidRDefault="0ACA543E" w14:paraId="11A2C64E" w14:textId="6A8B9AEC">
      <w:pPr>
        <w:pStyle w:val="Tytu"/>
        <w:spacing w:before="60" w:after="60"/>
        <w:jc w:val="center"/>
        <w:rPr>
          <w:rFonts w:asciiTheme="minorHAnsi" w:hAnsiTheme="minorHAnsi" w:cstheme="minorBidi"/>
          <w:b/>
          <w:bCs/>
          <w:sz w:val="28"/>
          <w:szCs w:val="28"/>
        </w:rPr>
      </w:pPr>
    </w:p>
    <w:p w:rsidR="0ACA543E" w:rsidP="0ACA543E" w:rsidRDefault="0ACA543E" w14:paraId="0C9EE792" w14:textId="6C2645A5">
      <w:pPr>
        <w:pStyle w:val="Tytu"/>
        <w:spacing w:before="60" w:after="60"/>
        <w:jc w:val="center"/>
        <w:rPr>
          <w:rFonts w:asciiTheme="minorHAnsi" w:hAnsiTheme="minorHAnsi" w:cstheme="minorBidi"/>
          <w:b/>
          <w:bCs/>
          <w:sz w:val="28"/>
          <w:szCs w:val="28"/>
        </w:rPr>
      </w:pPr>
    </w:p>
    <w:p w:rsidRPr="00C84364" w:rsidR="00574C96" w:rsidP="22A29841" w:rsidRDefault="005C46F3" w14:paraId="4916C885" w14:textId="1C34CD6E">
      <w:pPr>
        <w:pStyle w:val="Tytu"/>
        <w:spacing w:before="60" w:after="60"/>
        <w:jc w:val="center"/>
        <w:rPr>
          <w:rFonts w:asciiTheme="minorHAnsi" w:hAnsiTheme="minorHAnsi" w:cstheme="minorBidi"/>
          <w:b/>
          <w:bCs/>
          <w:sz w:val="28"/>
          <w:szCs w:val="28"/>
        </w:rPr>
      </w:pPr>
      <w:r w:rsidRPr="389AB8F2">
        <w:rPr>
          <w:rFonts w:asciiTheme="minorHAnsi" w:hAnsiTheme="minorHAnsi" w:cstheme="minorBidi"/>
          <w:b/>
          <w:bCs/>
          <w:sz w:val="28"/>
          <w:szCs w:val="28"/>
        </w:rPr>
        <w:t>Wniosek</w:t>
      </w:r>
      <w:r w:rsidRPr="389AB8F2" w:rsidR="00DE1624">
        <w:rPr>
          <w:rFonts w:asciiTheme="minorHAnsi" w:hAnsiTheme="minorHAnsi" w:cstheme="minorBidi"/>
          <w:b/>
          <w:bCs/>
          <w:sz w:val="28"/>
          <w:szCs w:val="28"/>
        </w:rPr>
        <w:t xml:space="preserve"> / Zaktualizowan</w:t>
      </w:r>
      <w:r w:rsidR="007C0259">
        <w:rPr>
          <w:rFonts w:asciiTheme="minorHAnsi" w:hAnsiTheme="minorHAnsi" w:cstheme="minorBidi"/>
          <w:b/>
          <w:bCs/>
          <w:sz w:val="28"/>
          <w:szCs w:val="28"/>
        </w:rPr>
        <w:t>a</w:t>
      </w:r>
      <w:r w:rsidRPr="389AB8F2" w:rsidR="00DE1624">
        <w:rPr>
          <w:rFonts w:asciiTheme="minorHAnsi" w:hAnsiTheme="minorHAnsi" w:cstheme="minorBidi"/>
          <w:b/>
          <w:bCs/>
          <w:sz w:val="28"/>
          <w:szCs w:val="28"/>
        </w:rPr>
        <w:t xml:space="preserve"> </w:t>
      </w:r>
      <w:r w:rsidR="007C0259">
        <w:rPr>
          <w:rFonts w:asciiTheme="minorHAnsi" w:hAnsiTheme="minorHAnsi" w:cstheme="minorBidi"/>
          <w:b/>
          <w:bCs/>
          <w:sz w:val="28"/>
          <w:szCs w:val="28"/>
        </w:rPr>
        <w:t>Oferta</w:t>
      </w:r>
      <w:r w:rsidRPr="389AB8F2">
        <w:rPr>
          <w:rFonts w:asciiTheme="minorHAnsi" w:hAnsiTheme="minorHAnsi" w:cstheme="minorBidi"/>
          <w:b/>
          <w:bCs/>
          <w:sz w:val="28"/>
          <w:szCs w:val="28"/>
        </w:rPr>
        <w:t xml:space="preserve"> </w:t>
      </w:r>
      <w:r w:rsidRPr="389AB8F2" w:rsidR="00F47F6D">
        <w:rPr>
          <w:rFonts w:asciiTheme="minorHAnsi" w:hAnsiTheme="minorHAnsi" w:cstheme="minorBidi"/>
          <w:b/>
          <w:bCs/>
          <w:sz w:val="28"/>
          <w:szCs w:val="28"/>
        </w:rPr>
        <w:t>w ramach</w:t>
      </w:r>
      <w:r w:rsidRPr="389AB8F2" w:rsidR="00C84364">
        <w:rPr>
          <w:rFonts w:asciiTheme="minorHAnsi" w:hAnsiTheme="minorHAnsi" w:cstheme="minorBidi"/>
          <w:b/>
          <w:bCs/>
          <w:sz w:val="28"/>
          <w:szCs w:val="28"/>
        </w:rPr>
        <w:t xml:space="preserve"> P</w:t>
      </w:r>
      <w:r w:rsidRPr="389AB8F2" w:rsidR="00F47F6D">
        <w:rPr>
          <w:rFonts w:asciiTheme="minorHAnsi" w:hAnsiTheme="minorHAnsi" w:cstheme="minorBidi"/>
          <w:b/>
          <w:bCs/>
          <w:sz w:val="28"/>
          <w:szCs w:val="28"/>
        </w:rPr>
        <w:t>r</w:t>
      </w:r>
      <w:r w:rsidRPr="389AB8F2" w:rsidR="00DA14FA">
        <w:rPr>
          <w:rFonts w:asciiTheme="minorHAnsi" w:hAnsiTheme="minorHAnsi" w:cstheme="minorBidi"/>
          <w:b/>
          <w:bCs/>
          <w:sz w:val="28"/>
          <w:szCs w:val="28"/>
        </w:rPr>
        <w:t>zedsięwzięcia</w:t>
      </w:r>
      <w:r w:rsidRPr="389AB8F2" w:rsidR="00F47F6D">
        <w:rPr>
          <w:rFonts w:asciiTheme="minorHAnsi" w:hAnsiTheme="minorHAnsi" w:cstheme="minorBidi"/>
          <w:b/>
          <w:bCs/>
          <w:sz w:val="28"/>
          <w:szCs w:val="28"/>
        </w:rPr>
        <w:t xml:space="preserve"> </w:t>
      </w:r>
    </w:p>
    <w:p w:rsidRPr="00C84364" w:rsidR="00574C96" w:rsidP="00FB054B" w:rsidRDefault="00FB054B" w14:paraId="08DA2C41" w14:textId="20296CEA">
      <w:pPr>
        <w:jc w:val="center"/>
        <w:rPr>
          <w:b/>
          <w:bCs/>
          <w:sz w:val="28"/>
          <w:szCs w:val="28"/>
        </w:rPr>
      </w:pPr>
      <w:r w:rsidRPr="00FB054B">
        <w:rPr>
          <w:rFonts w:eastAsiaTheme="majorEastAsia"/>
          <w:b/>
          <w:bCs/>
          <w:sz w:val="28"/>
          <w:szCs w:val="28"/>
        </w:rPr>
        <w:t>„Magazynowani</w:t>
      </w:r>
      <w:r>
        <w:rPr>
          <w:rFonts w:eastAsiaTheme="majorEastAsia"/>
          <w:b/>
          <w:bCs/>
          <w:sz w:val="28"/>
          <w:szCs w:val="28"/>
        </w:rPr>
        <w:t xml:space="preserve">e Ciepła i Chłodu” – Strumień 1 </w:t>
      </w:r>
      <w:r w:rsidR="00CA2660">
        <w:rPr>
          <w:rFonts w:eastAsiaTheme="majorEastAsia"/>
          <w:b/>
          <w:bCs/>
          <w:sz w:val="28"/>
          <w:szCs w:val="28"/>
        </w:rPr>
        <w:t>dla B</w:t>
      </w:r>
      <w:r w:rsidRPr="0033619C" w:rsidR="0033619C">
        <w:rPr>
          <w:rFonts w:eastAsiaTheme="majorEastAsia"/>
          <w:b/>
          <w:bCs/>
          <w:sz w:val="28"/>
          <w:szCs w:val="28"/>
        </w:rPr>
        <w:t xml:space="preserve">udynku </w:t>
      </w:r>
      <w:r w:rsidR="00EA0FD3">
        <w:rPr>
          <w:rFonts w:eastAsiaTheme="majorEastAsia"/>
          <w:b/>
          <w:bCs/>
          <w:sz w:val="28"/>
          <w:szCs w:val="28"/>
        </w:rPr>
        <w:t>D</w:t>
      </w:r>
      <w:r w:rsidRPr="0033619C" w:rsidR="0033619C">
        <w:rPr>
          <w:rFonts w:eastAsiaTheme="majorEastAsia"/>
          <w:b/>
          <w:bCs/>
          <w:sz w:val="28"/>
          <w:szCs w:val="28"/>
        </w:rPr>
        <w:t xml:space="preserve">omu </w:t>
      </w:r>
      <w:r w:rsidR="00EA0FD3">
        <w:rPr>
          <w:rFonts w:eastAsiaTheme="majorEastAsia"/>
          <w:b/>
          <w:bCs/>
          <w:sz w:val="28"/>
          <w:szCs w:val="28"/>
        </w:rPr>
        <w:t>J</w:t>
      </w:r>
      <w:r w:rsidRPr="0033619C" w:rsidR="0033619C">
        <w:rPr>
          <w:rFonts w:eastAsiaTheme="majorEastAsia"/>
          <w:b/>
          <w:bCs/>
          <w:sz w:val="28"/>
          <w:szCs w:val="28"/>
        </w:rPr>
        <w:t>ednorodzinnego</w:t>
      </w:r>
    </w:p>
    <w:p w:rsidRPr="00C84364" w:rsidR="0076482E" w:rsidP="00C84364" w:rsidRDefault="0076482E" w14:paraId="1EF3C24D" w14:textId="77777777"/>
    <w:p w:rsidR="00DE1624" w:rsidP="13CD443A" w:rsidRDefault="79F39EF7" w14:paraId="6FF11502" w14:textId="6CFFA444">
      <w:pPr>
        <w:spacing w:after="120"/>
        <w:jc w:val="both"/>
        <w:rPr>
          <w:i/>
          <w:iCs/>
          <w:sz w:val="20"/>
          <w:szCs w:val="20"/>
        </w:rPr>
      </w:pPr>
      <w:r w:rsidRPr="13CD443A">
        <w:rPr>
          <w:i/>
          <w:iCs/>
          <w:sz w:val="20"/>
          <w:szCs w:val="20"/>
        </w:rPr>
        <w:t>W</w:t>
      </w:r>
      <w:r w:rsidRPr="13CD443A" w:rsidR="04499251">
        <w:rPr>
          <w:i/>
          <w:iCs/>
          <w:sz w:val="20"/>
          <w:szCs w:val="20"/>
        </w:rPr>
        <w:t>nioskodawca</w:t>
      </w:r>
      <w:r w:rsidR="0044795C">
        <w:rPr>
          <w:i/>
          <w:iCs/>
          <w:sz w:val="20"/>
          <w:szCs w:val="20"/>
        </w:rPr>
        <w:t xml:space="preserve"> </w:t>
      </w:r>
      <w:r w:rsidRPr="13CD443A" w:rsidR="00DE1624">
        <w:rPr>
          <w:i/>
          <w:iCs/>
          <w:sz w:val="20"/>
          <w:szCs w:val="20"/>
        </w:rPr>
        <w:t xml:space="preserve">uzupełnia wyłącznie białe pola. </w:t>
      </w:r>
    </w:p>
    <w:p w:rsidR="00DE1624" w:rsidP="13CD443A" w:rsidRDefault="00DE1624" w14:paraId="70CA7B3A" w14:textId="77A67678">
      <w:pPr>
        <w:spacing w:after="120"/>
        <w:jc w:val="both"/>
        <w:rPr>
          <w:rFonts w:ascii="Calibri" w:hAnsi="Calibri" w:eastAsia="Calibri" w:cs="Calibri"/>
          <w:i/>
          <w:iCs/>
          <w:color w:val="D13438"/>
          <w:sz w:val="20"/>
          <w:szCs w:val="20"/>
          <w:u w:val="single"/>
        </w:rPr>
      </w:pPr>
      <w:r w:rsidRPr="13CD443A">
        <w:rPr>
          <w:i/>
          <w:iCs/>
          <w:sz w:val="20"/>
          <w:szCs w:val="20"/>
        </w:rPr>
        <w:t>Dodatkowe uwagi specyficzne, dotyczące sposobu wypełniania Wniosku, znajdują się przed każdą z tabel zawartych w niniejszym Załączniku do Regulaminu.</w:t>
      </w:r>
      <w:r w:rsidRPr="0044795C" w:rsidR="27569A40">
        <w:rPr>
          <w:i/>
          <w:iCs/>
          <w:sz w:val="20"/>
          <w:szCs w:val="20"/>
        </w:rPr>
        <w:t xml:space="preserve"> </w:t>
      </w:r>
      <w:r w:rsidRPr="0044795C" w:rsidR="27569A40">
        <w:rPr>
          <w:rFonts w:ascii="Calibri" w:hAnsi="Calibri" w:eastAsia="Calibri" w:cs="Calibri"/>
          <w:i/>
          <w:iCs/>
          <w:sz w:val="20"/>
          <w:szCs w:val="20"/>
          <w:u w:val="single"/>
        </w:rPr>
        <w:t>Przy wypełnianiu Tabel należy zapoznać się z instrukcją zawartą nad daną Tabelą lub w nagłówku Tabeli.</w:t>
      </w:r>
    </w:p>
    <w:p w:rsidR="00DE1624" w:rsidP="0ACA543E" w:rsidRDefault="00DE1624" w14:paraId="64D03AAE" w14:textId="77777777">
      <w:pPr>
        <w:spacing w:after="120"/>
        <w:jc w:val="both"/>
        <w:rPr>
          <w:i/>
          <w:iCs/>
          <w:sz w:val="20"/>
          <w:szCs w:val="20"/>
        </w:rPr>
      </w:pPr>
    </w:p>
    <w:p w:rsidR="0ACA543E" w:rsidP="0ACA543E" w:rsidRDefault="0ACA543E" w14:paraId="56232AB8" w14:textId="10052449">
      <w:pPr>
        <w:spacing w:after="120"/>
        <w:jc w:val="both"/>
        <w:rPr>
          <w:i/>
          <w:iCs/>
          <w:sz w:val="20"/>
          <w:szCs w:val="20"/>
        </w:rPr>
      </w:pPr>
    </w:p>
    <w:p w:rsidRPr="00C84364" w:rsidR="0070314A" w:rsidP="00C84364" w:rsidRDefault="005E06F6" w14:paraId="3CC075F9" w14:textId="77777777">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Pr="00574C96" w:rsidR="005E06F6" w:rsidTr="00705167" w14:paraId="5A65FDB9" w14:textId="77777777">
        <w:trPr>
          <w:trHeight w:val="857"/>
        </w:trPr>
        <w:tc>
          <w:tcPr>
            <w:tcW w:w="9351" w:type="dxa"/>
            <w:shd w:val="clear" w:color="auto" w:fill="C5E0B3" w:themeFill="accent6" w:themeFillTint="66"/>
          </w:tcPr>
          <w:p w:rsidRPr="00C84364" w:rsidR="005E06F6" w:rsidP="00C84364" w:rsidRDefault="005E06F6" w14:paraId="3E7A969E" w14:textId="08637182">
            <w:pPr>
              <w:pStyle w:val="Akapitzlist"/>
              <w:spacing w:before="120" w:after="120" w:line="276" w:lineRule="auto"/>
              <w:ind w:left="0"/>
              <w:contextualSpacing w:val="0"/>
              <w:jc w:val="center"/>
              <w:rPr>
                <w:rFonts w:cstheme="minorHAnsi"/>
                <w:b/>
              </w:rPr>
            </w:pPr>
            <w:r w:rsidRPr="00C84364">
              <w:rPr>
                <w:rFonts w:cstheme="minorHAnsi"/>
                <w:b/>
              </w:rPr>
              <w:t>Narodowe Centrum Bada</w:t>
            </w:r>
            <w:r w:rsidRPr="00C84364" w:rsidR="008179CF">
              <w:rPr>
                <w:rFonts w:cstheme="minorHAnsi"/>
                <w:b/>
              </w:rPr>
              <w:t>ń</w:t>
            </w:r>
            <w:r w:rsidRPr="00C84364">
              <w:rPr>
                <w:rFonts w:cstheme="minorHAnsi"/>
                <w:b/>
              </w:rPr>
              <w:t xml:space="preserve"> i Rozwoju</w:t>
            </w:r>
          </w:p>
          <w:p w:rsidRPr="00574C96" w:rsidR="005E06F6" w:rsidP="00C84364" w:rsidRDefault="002A673B" w14:paraId="7FF0F7F9" w14:textId="310CC745">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Pr="00C84364" w:rsidR="005E06F6">
              <w:rPr>
                <w:rFonts w:cstheme="minorHAnsi"/>
                <w:b/>
              </w:rPr>
              <w:t>l. Nowogrodzka 47a, 00-695 Warszawa</w:t>
            </w:r>
          </w:p>
        </w:tc>
      </w:tr>
    </w:tbl>
    <w:p w:rsidR="00590292" w:rsidRDefault="00590292" w14:paraId="15C37C33" w14:textId="5EF5C16D">
      <w:pPr>
        <w:rPr>
          <w:rFonts w:ascii="Times New Roman" w:hAnsi="Times New Roman" w:cs="Times New Roman"/>
        </w:rPr>
      </w:pPr>
    </w:p>
    <w:p w:rsidR="00C84364" w:rsidRDefault="00C84364" w14:paraId="150A4CBD" w14:textId="77777777">
      <w:pPr>
        <w:rPr>
          <w:rFonts w:ascii="Times New Roman" w:hAnsi="Times New Roman" w:cs="Times New Roman"/>
        </w:rPr>
      </w:pPr>
    </w:p>
    <w:p w:rsidR="00574C96" w:rsidP="70A62EBD" w:rsidRDefault="00590292" w14:paraId="078069C7" w14:textId="34718AED">
      <w:pPr>
        <w:pStyle w:val="Nagwek1"/>
        <w:spacing w:before="120" w:after="120" w:line="240" w:lineRule="auto"/>
        <w:ind w:left="714" w:hanging="357"/>
        <w:rPr>
          <w:rFonts w:cstheme="minorBidi"/>
        </w:rPr>
      </w:pPr>
      <w:r w:rsidRPr="13CD443A">
        <w:rPr>
          <w:rFonts w:cstheme="minorBidi"/>
        </w:rPr>
        <w:t xml:space="preserve">DANE </w:t>
      </w:r>
      <w:r w:rsidRPr="13CD443A" w:rsidR="79F39EF7">
        <w:rPr>
          <w:rFonts w:cstheme="minorBidi"/>
        </w:rPr>
        <w:t>W</w:t>
      </w:r>
      <w:r w:rsidRPr="13CD443A" w:rsidR="412EC899">
        <w:rPr>
          <w:rFonts w:cstheme="minorBidi"/>
        </w:rPr>
        <w:t>NIOSKODAWCY</w:t>
      </w:r>
    </w:p>
    <w:p w:rsidRPr="00623926" w:rsidR="00AD2CA6" w:rsidP="00AD2CA6" w:rsidRDefault="00AD2CA6" w14:paraId="557D8604" w14:textId="363556FF">
      <w:pPr>
        <w:jc w:val="both"/>
        <w:rPr>
          <w:i/>
          <w:sz w:val="20"/>
        </w:rPr>
      </w:pPr>
      <w:r w:rsidRPr="00623926">
        <w:rPr>
          <w:i/>
          <w:sz w:val="20"/>
        </w:rPr>
        <w:t xml:space="preserve">Uwaga: w przypadku, gdy Wniosek jest składany łącznie przez kilka podmiotów, do Wniosku należy </w:t>
      </w:r>
      <w:r w:rsidR="00F72E87">
        <w:rPr>
          <w:i/>
          <w:sz w:val="20"/>
        </w:rPr>
        <w:t xml:space="preserve">powielić dla każdego z nich </w:t>
      </w:r>
      <w:r w:rsidRPr="00623926">
        <w:rPr>
          <w:i/>
          <w:sz w:val="20"/>
        </w:rPr>
        <w:fldChar w:fldCharType="begin"/>
      </w:r>
      <w:r w:rsidRPr="00623926">
        <w:rPr>
          <w:i/>
          <w:sz w:val="20"/>
        </w:rPr>
        <w:instrText xml:space="preserve"> REF _Ref20825704 \h  \* MERGEFORMAT </w:instrText>
      </w:r>
      <w:r w:rsidRPr="00623926">
        <w:rPr>
          <w:i/>
          <w:sz w:val="20"/>
        </w:rPr>
      </w:r>
      <w:r w:rsidRPr="00623926">
        <w:rPr>
          <w:i/>
          <w:sz w:val="20"/>
        </w:rPr>
        <w:fldChar w:fldCharType="separate"/>
      </w:r>
      <w:r w:rsidR="00F72E87">
        <w:rPr>
          <w:i/>
          <w:sz w:val="20"/>
        </w:rPr>
        <w:t>Tabelę</w:t>
      </w:r>
      <w:r w:rsidRPr="00623926">
        <w:rPr>
          <w:i/>
          <w:sz w:val="20"/>
        </w:rPr>
        <w:t xml:space="preserve"> B.</w:t>
      </w:r>
      <w:r w:rsidRPr="00623926" w:rsidR="005A387B">
        <w:rPr>
          <w:i/>
          <w:sz w:val="20"/>
        </w:rPr>
        <w:t>1</w:t>
      </w:r>
      <w:r w:rsidRPr="00623926">
        <w:rPr>
          <w:i/>
          <w:sz w:val="20"/>
        </w:rPr>
        <w:fldChar w:fldCharType="end"/>
      </w:r>
      <w:r w:rsidRPr="00623926">
        <w:rPr>
          <w:i/>
          <w:sz w:val="20"/>
        </w:rPr>
        <w:t>.</w:t>
      </w:r>
    </w:p>
    <w:p w:rsidR="00AD2CA6" w:rsidP="00AD2CA6" w:rsidRDefault="00AD2CA6" w14:paraId="6DD82601" w14:textId="78D4E33D">
      <w:pPr>
        <w:pStyle w:val="Legenda"/>
        <w:keepNext/>
      </w:pPr>
      <w:bookmarkStart w:name="_Ref20825704" w:id="0"/>
      <w:r>
        <w:lastRenderedPageBreak/>
        <w:t xml:space="preserve">Tabela </w:t>
      </w:r>
      <w:r w:rsidRPr="13CD443A">
        <w:fldChar w:fldCharType="begin"/>
      </w:r>
      <w:r>
        <w:instrText xml:space="preserve"> STYLEREF 1 \s </w:instrText>
      </w:r>
      <w:r w:rsidRPr="13CD443A">
        <w:fldChar w:fldCharType="separate"/>
      </w:r>
      <w:r w:rsidRPr="13CD443A" w:rsidR="006A64C5">
        <w:rPr>
          <w:noProof/>
        </w:rPr>
        <w:t>B</w:t>
      </w:r>
      <w:r w:rsidRPr="13CD443A">
        <w:rPr>
          <w:noProof/>
        </w:rPr>
        <w:fldChar w:fldCharType="end"/>
      </w:r>
      <w:r w:rsidR="006A64C5">
        <w:t>.</w:t>
      </w:r>
      <w:r w:rsidRPr="13CD443A">
        <w:fldChar w:fldCharType="begin"/>
      </w:r>
      <w:r>
        <w:instrText xml:space="preserve"> SEQ Tabela \* ARABIC \s 1 </w:instrText>
      </w:r>
      <w:r w:rsidRPr="13CD443A">
        <w:fldChar w:fldCharType="separate"/>
      </w:r>
      <w:r w:rsidRPr="13CD443A" w:rsidR="006A64C5">
        <w:rPr>
          <w:noProof/>
        </w:rPr>
        <w:t>1</w:t>
      </w:r>
      <w:r w:rsidRPr="13CD443A">
        <w:rPr>
          <w:noProof/>
        </w:rPr>
        <w:fldChar w:fldCharType="end"/>
      </w:r>
      <w:r>
        <w:t xml:space="preserve"> Dane </w:t>
      </w:r>
      <w:r w:rsidR="79F39EF7">
        <w:t>W</w:t>
      </w:r>
      <w:r w:rsidR="3B313BD7">
        <w:t>nioskodawcy</w:t>
      </w:r>
      <w:bookmarkEnd w:id="0"/>
    </w:p>
    <w:tbl>
      <w:tblPr>
        <w:tblStyle w:val="Tabela-Siatka"/>
        <w:tblW w:w="9351" w:type="dxa"/>
        <w:tblLook w:val="04A0" w:firstRow="1" w:lastRow="0" w:firstColumn="1" w:lastColumn="0" w:noHBand="0" w:noVBand="1"/>
      </w:tblPr>
      <w:tblGrid>
        <w:gridCol w:w="1065"/>
        <w:gridCol w:w="2500"/>
        <w:gridCol w:w="5786"/>
      </w:tblGrid>
      <w:tr w:rsidRPr="00574C96" w:rsidR="0070314A" w:rsidTr="002720B3" w14:paraId="191965BB" w14:textId="77777777">
        <w:tc>
          <w:tcPr>
            <w:tcW w:w="1065" w:type="dxa"/>
            <w:vMerge w:val="restart"/>
            <w:shd w:val="clear" w:color="auto" w:fill="C5E0B3" w:themeFill="accent6" w:themeFillTint="66"/>
            <w:vAlign w:val="center"/>
          </w:tcPr>
          <w:p w:rsidRPr="00C84364" w:rsidR="0070314A" w:rsidP="00DE1624" w:rsidRDefault="3170FF22" w14:paraId="6466A213" w14:textId="0ED9B972">
            <w:pPr>
              <w:pStyle w:val="Akapitzlist"/>
              <w:spacing w:before="60" w:after="60" w:line="276" w:lineRule="auto"/>
              <w:ind w:left="0"/>
              <w:contextualSpacing w:val="0"/>
              <w:jc w:val="center"/>
            </w:pPr>
            <w:r w:rsidRPr="307EB16C">
              <w:t>P</w:t>
            </w:r>
            <w:r w:rsidRPr="307EB16C" w:rsidR="00C84364">
              <w:t>odmi</w:t>
            </w:r>
            <w:r w:rsidRPr="307EB16C" w:rsidR="1282DB9E">
              <w:t>o</w:t>
            </w:r>
            <w:r w:rsidRPr="307EB16C" w:rsidR="00C84364">
              <w:t>t</w:t>
            </w:r>
          </w:p>
        </w:tc>
        <w:tc>
          <w:tcPr>
            <w:tcW w:w="2500" w:type="dxa"/>
            <w:shd w:val="clear" w:color="auto" w:fill="E2EFD9" w:themeFill="accent6" w:themeFillTint="33"/>
          </w:tcPr>
          <w:p w:rsidRPr="004B43F3" w:rsidR="0070314A" w:rsidP="70A62EBD" w:rsidRDefault="00C84364" w14:paraId="5064A83D" w14:textId="3F60464F">
            <w:pPr>
              <w:pStyle w:val="Akapitzlist"/>
              <w:spacing w:before="60" w:after="60" w:line="276" w:lineRule="auto"/>
              <w:ind w:left="0"/>
              <w:contextualSpacing w:val="0"/>
              <w:rPr>
                <w:sz w:val="20"/>
              </w:rPr>
            </w:pPr>
            <w:r w:rsidRPr="004B43F3">
              <w:rPr>
                <w:sz w:val="20"/>
              </w:rPr>
              <w:t xml:space="preserve">Pełna nazwa </w:t>
            </w:r>
            <w:r w:rsidRPr="004B43F3" w:rsidR="00975C91">
              <w:rPr>
                <w:sz w:val="20"/>
              </w:rPr>
              <w:t>Wnioskodawcy</w:t>
            </w:r>
            <w:r w:rsidRPr="004B43F3">
              <w:rPr>
                <w:sz w:val="20"/>
              </w:rPr>
              <w:t xml:space="preserve"> / Lidera Konsorcjum</w:t>
            </w:r>
            <w:r w:rsidRPr="004B43F3" w:rsidR="7FD3ADCA">
              <w:rPr>
                <w:sz w:val="20"/>
              </w:rPr>
              <w:t>*</w:t>
            </w:r>
            <w:r w:rsidRPr="004B43F3" w:rsidR="00AD2CA6">
              <w:rPr>
                <w:sz w:val="20"/>
              </w:rPr>
              <w:t xml:space="preserve"> / Członka Konsorcjum</w:t>
            </w:r>
            <w:r w:rsidRPr="004B43F3" w:rsidR="57ED5432">
              <w:rPr>
                <w:sz w:val="20"/>
              </w:rPr>
              <w:t>*</w:t>
            </w:r>
          </w:p>
        </w:tc>
        <w:tc>
          <w:tcPr>
            <w:tcW w:w="5786" w:type="dxa"/>
          </w:tcPr>
          <w:p w:rsidR="307EB16C" w:rsidRDefault="307EB16C" w14:paraId="69A4A7F2" w14:textId="77777777"/>
        </w:tc>
      </w:tr>
      <w:tr w:rsidRPr="00574C96" w:rsidR="00574C96" w:rsidTr="002720B3" w14:paraId="1470B2DF" w14:textId="77777777">
        <w:trPr>
          <w:trHeight w:val="683"/>
        </w:trPr>
        <w:tc>
          <w:tcPr>
            <w:tcW w:w="1065" w:type="dxa"/>
            <w:vMerge/>
          </w:tcPr>
          <w:p w:rsidRPr="00C84364" w:rsidR="00574C96" w:rsidP="00DB0580" w:rsidRDefault="00574C96" w14:paraId="7E60684F"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574C96" w:rsidP="002F1205" w:rsidRDefault="00AD2CA6" w14:paraId="538E9370" w14:textId="028E9152">
            <w:pPr>
              <w:pStyle w:val="Akapitzlist"/>
              <w:spacing w:before="60" w:after="60" w:line="276" w:lineRule="auto"/>
              <w:ind w:left="0"/>
              <w:contextualSpacing w:val="0"/>
              <w:rPr>
                <w:rFonts w:cstheme="minorHAnsi"/>
                <w:sz w:val="20"/>
              </w:rPr>
            </w:pPr>
            <w:r w:rsidRPr="004B43F3">
              <w:rPr>
                <w:rFonts w:cstheme="minorHAnsi"/>
                <w:sz w:val="20"/>
              </w:rPr>
              <w:t>Forma prawna</w:t>
            </w:r>
            <w:r w:rsidRPr="004B43F3" w:rsidR="00574C96">
              <w:rPr>
                <w:rFonts w:cstheme="minorHAnsi"/>
                <w:sz w:val="20"/>
              </w:rPr>
              <w:br/>
            </w:r>
          </w:p>
        </w:tc>
        <w:tc>
          <w:tcPr>
            <w:tcW w:w="5786" w:type="dxa"/>
          </w:tcPr>
          <w:p w:rsidR="307EB16C" w:rsidRDefault="307EB16C" w14:paraId="5DE9199F" w14:textId="77777777"/>
        </w:tc>
      </w:tr>
      <w:tr w:rsidRPr="00574C96" w:rsidR="0070314A" w:rsidTr="002720B3" w14:paraId="0EB89E7C" w14:textId="77777777">
        <w:trPr>
          <w:trHeight w:val="434"/>
        </w:trPr>
        <w:tc>
          <w:tcPr>
            <w:tcW w:w="1065" w:type="dxa"/>
            <w:vMerge/>
          </w:tcPr>
          <w:p w:rsidRPr="00C84364" w:rsidR="0070314A" w:rsidP="00DB0580" w:rsidRDefault="0070314A" w14:paraId="428AE33D"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DB0580" w:rsidRDefault="00C84364" w14:paraId="653C66E9" w14:textId="4853D010">
            <w:pPr>
              <w:pStyle w:val="Akapitzlist"/>
              <w:spacing w:before="60" w:after="60" w:line="276" w:lineRule="auto"/>
              <w:ind w:left="0"/>
              <w:contextualSpacing w:val="0"/>
              <w:rPr>
                <w:rFonts w:cstheme="minorHAnsi"/>
                <w:sz w:val="20"/>
              </w:rPr>
            </w:pPr>
            <w:r w:rsidRPr="004B43F3">
              <w:rPr>
                <w:rFonts w:cstheme="minorHAnsi"/>
                <w:sz w:val="20"/>
              </w:rPr>
              <w:t>Adres z kodem pocztowym</w:t>
            </w:r>
          </w:p>
        </w:tc>
        <w:tc>
          <w:tcPr>
            <w:tcW w:w="5786" w:type="dxa"/>
          </w:tcPr>
          <w:p w:rsidR="307EB16C" w:rsidRDefault="307EB16C" w14:paraId="51DEA555" w14:textId="77777777"/>
        </w:tc>
      </w:tr>
      <w:tr w:rsidRPr="00574C96" w:rsidR="0070314A" w:rsidTr="002720B3" w14:paraId="648F976E" w14:textId="77777777">
        <w:tc>
          <w:tcPr>
            <w:tcW w:w="1065" w:type="dxa"/>
            <w:vMerge/>
          </w:tcPr>
          <w:p w:rsidRPr="00C84364" w:rsidR="0070314A" w:rsidP="00DB0580" w:rsidRDefault="0070314A" w14:paraId="5BA4AA53"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DB0580" w:rsidRDefault="00C84364" w14:paraId="57272398" w14:textId="18601C6C">
            <w:pPr>
              <w:pStyle w:val="Akapitzlist"/>
              <w:spacing w:before="60" w:after="60" w:line="276" w:lineRule="auto"/>
              <w:ind w:left="0"/>
              <w:contextualSpacing w:val="0"/>
              <w:rPr>
                <w:rFonts w:cstheme="minorHAnsi"/>
                <w:sz w:val="20"/>
              </w:rPr>
            </w:pPr>
            <w:r w:rsidRPr="004B43F3">
              <w:rPr>
                <w:rFonts w:cstheme="minorHAnsi"/>
                <w:sz w:val="20"/>
              </w:rPr>
              <w:t>Nr telefonu</w:t>
            </w:r>
          </w:p>
        </w:tc>
        <w:tc>
          <w:tcPr>
            <w:tcW w:w="5786" w:type="dxa"/>
          </w:tcPr>
          <w:p w:rsidR="307EB16C" w:rsidRDefault="307EB16C" w14:paraId="20F22004" w14:textId="77777777"/>
        </w:tc>
      </w:tr>
      <w:tr w:rsidRPr="00574C96" w:rsidR="0070314A" w:rsidTr="002720B3" w14:paraId="059DAB53" w14:textId="77777777">
        <w:tc>
          <w:tcPr>
            <w:tcW w:w="1065" w:type="dxa"/>
            <w:vMerge/>
          </w:tcPr>
          <w:p w:rsidRPr="00C84364" w:rsidR="0070314A" w:rsidP="00DB0580" w:rsidRDefault="0070314A" w14:paraId="73B14C4C"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C84364" w:rsidRDefault="0070314A" w14:paraId="73C8EAAE" w14:textId="370CDB11">
            <w:pPr>
              <w:pStyle w:val="Akapitzlist"/>
              <w:spacing w:before="60" w:after="60" w:line="276" w:lineRule="auto"/>
              <w:ind w:left="0"/>
              <w:contextualSpacing w:val="0"/>
              <w:rPr>
                <w:rFonts w:cstheme="minorHAnsi"/>
                <w:sz w:val="20"/>
              </w:rPr>
            </w:pPr>
            <w:r w:rsidRPr="004B43F3">
              <w:rPr>
                <w:rFonts w:cstheme="minorHAnsi"/>
                <w:sz w:val="20"/>
              </w:rPr>
              <w:t>E</w:t>
            </w:r>
            <w:r w:rsidRPr="004B43F3" w:rsidR="00C84364">
              <w:rPr>
                <w:rFonts w:cstheme="minorHAnsi"/>
                <w:sz w:val="20"/>
              </w:rPr>
              <w:t>-mail</w:t>
            </w:r>
          </w:p>
        </w:tc>
        <w:tc>
          <w:tcPr>
            <w:tcW w:w="5786" w:type="dxa"/>
          </w:tcPr>
          <w:p w:rsidR="307EB16C" w:rsidRDefault="307EB16C" w14:paraId="4EE4998F" w14:textId="77777777"/>
        </w:tc>
      </w:tr>
      <w:tr w:rsidRPr="00574C96" w:rsidR="0070314A" w:rsidTr="002720B3" w14:paraId="2ED0B33C" w14:textId="77777777">
        <w:tc>
          <w:tcPr>
            <w:tcW w:w="1065" w:type="dxa"/>
            <w:vMerge/>
          </w:tcPr>
          <w:p w:rsidRPr="00C84364" w:rsidR="0070314A" w:rsidP="00DB0580" w:rsidRDefault="0070314A" w14:paraId="0CC2336C"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DB0580" w:rsidRDefault="0070314A" w14:paraId="113B666B" w14:textId="77777777">
            <w:pPr>
              <w:pStyle w:val="Akapitzlist"/>
              <w:spacing w:before="60" w:after="60" w:line="276" w:lineRule="auto"/>
              <w:ind w:left="0"/>
              <w:contextualSpacing w:val="0"/>
              <w:rPr>
                <w:rFonts w:cstheme="minorHAnsi"/>
                <w:sz w:val="20"/>
              </w:rPr>
            </w:pPr>
            <w:r w:rsidRPr="004B43F3">
              <w:rPr>
                <w:rFonts w:cstheme="minorHAnsi"/>
                <w:sz w:val="20"/>
              </w:rPr>
              <w:t>NIP</w:t>
            </w:r>
          </w:p>
        </w:tc>
        <w:tc>
          <w:tcPr>
            <w:tcW w:w="5786" w:type="dxa"/>
          </w:tcPr>
          <w:p w:rsidR="307EB16C" w:rsidRDefault="307EB16C" w14:paraId="22C6D025" w14:textId="77777777"/>
        </w:tc>
      </w:tr>
      <w:tr w:rsidRPr="00574C96" w:rsidR="0070314A" w:rsidTr="002720B3" w14:paraId="7FE850C7" w14:textId="77777777">
        <w:tc>
          <w:tcPr>
            <w:tcW w:w="1065" w:type="dxa"/>
            <w:vMerge/>
          </w:tcPr>
          <w:p w:rsidRPr="00C84364" w:rsidR="0070314A" w:rsidP="00DB0580" w:rsidRDefault="0070314A" w14:paraId="1778D20D"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DB0580" w:rsidRDefault="0070314A" w14:paraId="111EFA9E" w14:textId="77777777">
            <w:pPr>
              <w:pStyle w:val="Akapitzlist"/>
              <w:spacing w:before="60" w:after="60" w:line="276" w:lineRule="auto"/>
              <w:ind w:left="0"/>
              <w:contextualSpacing w:val="0"/>
              <w:rPr>
                <w:rFonts w:cstheme="minorHAnsi"/>
                <w:sz w:val="20"/>
              </w:rPr>
            </w:pPr>
            <w:r w:rsidRPr="004B43F3">
              <w:rPr>
                <w:rFonts w:cstheme="minorHAnsi"/>
                <w:sz w:val="20"/>
              </w:rPr>
              <w:t>REGON</w:t>
            </w:r>
          </w:p>
        </w:tc>
        <w:tc>
          <w:tcPr>
            <w:tcW w:w="5786" w:type="dxa"/>
          </w:tcPr>
          <w:p w:rsidR="307EB16C" w:rsidRDefault="307EB16C" w14:paraId="5C8A5093" w14:textId="77777777"/>
        </w:tc>
      </w:tr>
      <w:tr w:rsidRPr="00574C96" w:rsidR="0070314A" w:rsidTr="002720B3" w14:paraId="3CF5028B" w14:textId="77777777">
        <w:tc>
          <w:tcPr>
            <w:tcW w:w="1065" w:type="dxa"/>
            <w:vMerge/>
          </w:tcPr>
          <w:p w:rsidRPr="00C84364" w:rsidR="0070314A" w:rsidP="00DB0580" w:rsidRDefault="0070314A" w14:paraId="0E6FDDA1"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70A62EBD" w:rsidRDefault="00AD2CA6" w14:paraId="74961C5D" w14:textId="611CAE0F">
            <w:pPr>
              <w:pStyle w:val="Akapitzlist"/>
              <w:spacing w:before="60" w:after="60" w:line="276" w:lineRule="auto"/>
              <w:ind w:left="0"/>
              <w:contextualSpacing w:val="0"/>
              <w:rPr>
                <w:sz w:val="20"/>
              </w:rPr>
            </w:pPr>
            <w:r w:rsidRPr="004B43F3">
              <w:rPr>
                <w:sz w:val="20"/>
              </w:rPr>
              <w:t xml:space="preserve">Imiona i nazwiska osób upoważnionych do reprezentowania i składania oświadczeń woli w imieniu </w:t>
            </w:r>
            <w:r w:rsidRPr="004B43F3" w:rsidR="00975C91">
              <w:rPr>
                <w:sz w:val="20"/>
              </w:rPr>
              <w:t>Wnioskodawcy</w:t>
            </w:r>
          </w:p>
        </w:tc>
        <w:tc>
          <w:tcPr>
            <w:tcW w:w="5786" w:type="dxa"/>
          </w:tcPr>
          <w:p w:rsidR="307EB16C" w:rsidRDefault="307EB16C" w14:paraId="2B7D4EEB" w14:textId="77777777"/>
        </w:tc>
      </w:tr>
    </w:tbl>
    <w:p w:rsidR="00084FF5" w:rsidP="00EA4765" w:rsidRDefault="00084FF5" w14:paraId="33E2B2D4" w14:textId="73021250">
      <w:pPr>
        <w:pStyle w:val="Akapitzlist"/>
        <w:spacing w:before="60" w:after="60" w:line="276" w:lineRule="auto"/>
        <w:ind w:left="0"/>
        <w:contextualSpacing w:val="0"/>
        <w:jc w:val="both"/>
        <w:rPr>
          <w:rFonts w:ascii="Times New Roman" w:hAnsi="Times New Roman" w:cs="Times New Roman"/>
        </w:rPr>
      </w:pPr>
    </w:p>
    <w:p w:rsidRPr="00A44961" w:rsidR="00AD2CA6" w:rsidP="13CD443A" w:rsidRDefault="7A5BDC5D" w14:paraId="766851A5" w14:textId="18338B7E">
      <w:pPr>
        <w:spacing w:before="60" w:after="60" w:line="276" w:lineRule="auto"/>
        <w:ind w:left="720"/>
        <w:jc w:val="both"/>
        <w:rPr>
          <w:rFonts w:ascii="Calibri" w:hAnsi="Calibri" w:eastAsia="Calibri" w:cs="Calibri"/>
          <w:sz w:val="18"/>
          <w:szCs w:val="18"/>
        </w:rPr>
      </w:pPr>
      <w:r w:rsidRPr="00A44961">
        <w:rPr>
          <w:rFonts w:ascii="Calibri" w:hAnsi="Calibri" w:eastAsia="Calibri" w:cs="Calibri"/>
          <w:i/>
          <w:iCs/>
          <w:sz w:val="18"/>
          <w:szCs w:val="18"/>
          <w:u w:val="single"/>
        </w:rPr>
        <w:t>*niepotrzebne skreślić</w:t>
      </w:r>
    </w:p>
    <w:p w:rsidR="0ACA543E" w:rsidP="0ACA543E" w:rsidRDefault="0ACA543E" w14:paraId="760B314E" w14:textId="532411C7">
      <w:pPr>
        <w:pStyle w:val="Akapitzlist"/>
        <w:spacing w:before="60" w:after="60" w:line="276" w:lineRule="auto"/>
        <w:ind w:left="0"/>
        <w:jc w:val="both"/>
        <w:rPr>
          <w:rFonts w:ascii="Times New Roman" w:hAnsi="Times New Roman" w:cs="Times New Roman"/>
        </w:rPr>
      </w:pPr>
    </w:p>
    <w:p w:rsidR="001C215B" w:rsidP="001C215B" w:rsidRDefault="00590292" w14:paraId="2E295D69" w14:textId="3EDFAEA4">
      <w:pPr>
        <w:pStyle w:val="Nagwek1"/>
        <w:spacing w:before="120" w:after="240" w:line="240" w:lineRule="auto"/>
        <w:ind w:left="714" w:hanging="357"/>
        <w:rPr>
          <w:rFonts w:cstheme="minorHAnsi"/>
        </w:rPr>
      </w:pPr>
      <w:r w:rsidRPr="00AD2CA6">
        <w:rPr>
          <w:rFonts w:cstheme="minorHAnsi"/>
        </w:rPr>
        <w:t>DANE OSOBY KONTAKTOWEJ</w:t>
      </w:r>
    </w:p>
    <w:p w:rsidRPr="00623926" w:rsidR="00CA2660" w:rsidP="00CA2660" w:rsidRDefault="00CA2660" w14:paraId="1AC66800" w14:textId="5DDEF4F7">
      <w:pPr>
        <w:jc w:val="both"/>
        <w:rPr>
          <w:i/>
          <w:sz w:val="20"/>
        </w:rPr>
      </w:pPr>
      <w:r>
        <w:rPr>
          <w:i/>
          <w:sz w:val="20"/>
        </w:rPr>
        <w:t xml:space="preserve">Uwaga: w przypadku, gdy Wnioskodawca podaje więcej niż jedną osobę kontaktową, wówczas należy powielić Tabelę C.1. dla każdej osoby. </w:t>
      </w:r>
    </w:p>
    <w:p w:rsidRPr="00CA2660" w:rsidR="00CA2660" w:rsidP="00CA2660" w:rsidRDefault="00CA2660" w14:paraId="263BA97D" w14:textId="77777777"/>
    <w:p w:rsidR="001C215B" w:rsidP="001C215B" w:rsidRDefault="001C215B" w14:paraId="72538411" w14:textId="4A58E9F9">
      <w:pPr>
        <w:pStyle w:val="Legenda"/>
        <w:keepNext/>
      </w:pPr>
      <w:r>
        <w:t xml:space="preserve">Tabela </w:t>
      </w:r>
      <w:r w:rsidRPr="70A62EBD">
        <w:fldChar w:fldCharType="begin"/>
      </w:r>
      <w:r>
        <w:instrText xml:space="preserve"> STYLEREF 1 \s </w:instrText>
      </w:r>
      <w:r w:rsidRPr="70A62EBD">
        <w:fldChar w:fldCharType="separate"/>
      </w:r>
      <w:r w:rsidRPr="70A62EBD" w:rsidR="006A64C5">
        <w:rPr>
          <w:noProof/>
        </w:rPr>
        <w:t>C</w:t>
      </w:r>
      <w:r w:rsidRPr="70A62EBD">
        <w:rPr>
          <w:noProof/>
        </w:rPr>
        <w:fldChar w:fldCharType="end"/>
      </w:r>
      <w:r w:rsidR="006A64C5">
        <w:t>.</w:t>
      </w:r>
      <w:r w:rsidRPr="70A62EBD">
        <w:fldChar w:fldCharType="begin"/>
      </w:r>
      <w:r>
        <w:instrText xml:space="preserve"> SEQ Tabela \* ARABIC \s 1 </w:instrText>
      </w:r>
      <w:r w:rsidRPr="70A62EBD">
        <w:fldChar w:fldCharType="separate"/>
      </w:r>
      <w:r w:rsidRPr="70A62EBD" w:rsidR="006A64C5">
        <w:rPr>
          <w:noProof/>
        </w:rPr>
        <w:t>1</w:t>
      </w:r>
      <w:r w:rsidRPr="70A62EBD">
        <w:rPr>
          <w:noProof/>
        </w:rPr>
        <w:fldChar w:fldCharType="end"/>
      </w:r>
      <w:r>
        <w:t xml:space="preserve"> Dane osoby kontaktowej ze strony </w:t>
      </w:r>
      <w:r w:rsidR="00975C91">
        <w:t>Wnioskodawcy</w:t>
      </w:r>
    </w:p>
    <w:tbl>
      <w:tblPr>
        <w:tblStyle w:val="Tabela-Siatka"/>
        <w:tblW w:w="9351" w:type="dxa"/>
        <w:tblLook w:val="04A0" w:firstRow="1" w:lastRow="0" w:firstColumn="1" w:lastColumn="0" w:noHBand="0" w:noVBand="1"/>
      </w:tblPr>
      <w:tblGrid>
        <w:gridCol w:w="2689"/>
        <w:gridCol w:w="6662"/>
      </w:tblGrid>
      <w:tr w:rsidRPr="00574C96" w:rsidR="00DB0580" w:rsidTr="715BD39F" w14:paraId="667D848F" w14:textId="77777777">
        <w:tc>
          <w:tcPr>
            <w:tcW w:w="2689" w:type="dxa"/>
            <w:shd w:val="clear" w:color="auto" w:fill="C5E0B3" w:themeFill="accent6" w:themeFillTint="66"/>
          </w:tcPr>
          <w:p w:rsidRPr="004B43F3" w:rsidR="00DB0580" w:rsidP="00DB0580" w:rsidRDefault="00AD2CA6" w14:paraId="7FFFE518" w14:textId="3D260CD8">
            <w:pPr>
              <w:pStyle w:val="Akapitzlist"/>
              <w:spacing w:before="60" w:after="60" w:line="276" w:lineRule="auto"/>
              <w:ind w:left="0"/>
              <w:contextualSpacing w:val="0"/>
              <w:rPr>
                <w:rFonts w:cstheme="minorHAnsi"/>
                <w:sz w:val="20"/>
              </w:rPr>
            </w:pPr>
            <w:r w:rsidRPr="004B43F3">
              <w:rPr>
                <w:rFonts w:cstheme="minorHAnsi"/>
                <w:sz w:val="20"/>
              </w:rPr>
              <w:t>Imię i nazwisko</w:t>
            </w:r>
          </w:p>
        </w:tc>
        <w:tc>
          <w:tcPr>
            <w:tcW w:w="6662" w:type="dxa"/>
          </w:tcPr>
          <w:p w:rsidRPr="00574C96" w:rsidR="00DB0580" w:rsidP="00590292" w:rsidRDefault="00DB0580" w14:paraId="2ABB1767" w14:textId="77777777">
            <w:pPr>
              <w:pStyle w:val="Akapitzlist"/>
              <w:spacing w:before="60" w:after="60" w:line="276" w:lineRule="auto"/>
              <w:ind w:left="31"/>
              <w:contextualSpacing w:val="0"/>
              <w:jc w:val="both"/>
              <w:rPr>
                <w:rFonts w:ascii="Times New Roman" w:hAnsi="Times New Roman" w:cs="Times New Roman"/>
              </w:rPr>
            </w:pPr>
          </w:p>
        </w:tc>
      </w:tr>
      <w:tr w:rsidRPr="00574C96" w:rsidR="00DB0580" w:rsidTr="715BD39F" w14:paraId="3F7FD93D" w14:textId="77777777">
        <w:tc>
          <w:tcPr>
            <w:tcW w:w="2689" w:type="dxa"/>
            <w:shd w:val="clear" w:color="auto" w:fill="C5E0B3" w:themeFill="accent6" w:themeFillTint="66"/>
          </w:tcPr>
          <w:p w:rsidRPr="004B43F3" w:rsidR="00DB0580" w:rsidP="00AD2CA6" w:rsidRDefault="00AD2CA6" w14:paraId="7853605A" w14:textId="0927BF83">
            <w:pPr>
              <w:pStyle w:val="Akapitzlist"/>
              <w:spacing w:before="60" w:after="60" w:line="276" w:lineRule="auto"/>
              <w:ind w:left="0"/>
              <w:contextualSpacing w:val="0"/>
              <w:rPr>
                <w:rFonts w:cstheme="minorHAnsi"/>
                <w:b/>
                <w:sz w:val="20"/>
              </w:rPr>
            </w:pPr>
            <w:r w:rsidRPr="004B43F3">
              <w:rPr>
                <w:rFonts w:cstheme="minorHAnsi"/>
                <w:sz w:val="20"/>
              </w:rPr>
              <w:t>Stanowisko</w:t>
            </w:r>
          </w:p>
        </w:tc>
        <w:tc>
          <w:tcPr>
            <w:tcW w:w="6662" w:type="dxa"/>
          </w:tcPr>
          <w:p w:rsidRPr="00574C96" w:rsidR="00DB0580" w:rsidP="00590292" w:rsidRDefault="00DB0580" w14:paraId="06427B46" w14:textId="77777777">
            <w:pPr>
              <w:pStyle w:val="Akapitzlist"/>
              <w:spacing w:before="60" w:after="60" w:line="276" w:lineRule="auto"/>
              <w:ind w:left="31"/>
              <w:contextualSpacing w:val="0"/>
              <w:jc w:val="both"/>
              <w:rPr>
                <w:rFonts w:ascii="Times New Roman" w:hAnsi="Times New Roman" w:cs="Times New Roman"/>
              </w:rPr>
            </w:pPr>
          </w:p>
        </w:tc>
      </w:tr>
      <w:tr w:rsidRPr="00574C96" w:rsidR="00DB0580" w:rsidTr="715BD39F" w14:paraId="4DE59343" w14:textId="77777777">
        <w:tc>
          <w:tcPr>
            <w:tcW w:w="2689" w:type="dxa"/>
            <w:shd w:val="clear" w:color="auto" w:fill="C5E0B3" w:themeFill="accent6" w:themeFillTint="66"/>
          </w:tcPr>
          <w:p w:rsidRPr="004B43F3" w:rsidR="00DB0580" w:rsidP="00AD2CA6" w:rsidRDefault="00AD2CA6" w14:paraId="26BDC477" w14:textId="0E29C607">
            <w:pPr>
              <w:pStyle w:val="Akapitzlist"/>
              <w:spacing w:before="60" w:after="60" w:line="276" w:lineRule="auto"/>
              <w:ind w:left="0"/>
              <w:contextualSpacing w:val="0"/>
              <w:rPr>
                <w:rFonts w:cstheme="minorHAnsi"/>
                <w:b/>
                <w:sz w:val="20"/>
              </w:rPr>
            </w:pPr>
            <w:r w:rsidRPr="004B43F3">
              <w:rPr>
                <w:rFonts w:cstheme="minorHAnsi"/>
                <w:sz w:val="20"/>
              </w:rPr>
              <w:t>Adres z kodem pocztowym</w:t>
            </w:r>
          </w:p>
        </w:tc>
        <w:tc>
          <w:tcPr>
            <w:tcW w:w="6662" w:type="dxa"/>
          </w:tcPr>
          <w:p w:rsidRPr="00574C96" w:rsidR="00DB0580" w:rsidP="00590292" w:rsidRDefault="00DB0580" w14:paraId="4149F916" w14:textId="77777777">
            <w:pPr>
              <w:pStyle w:val="Akapitzlist"/>
              <w:spacing w:before="60" w:after="60" w:line="276" w:lineRule="auto"/>
              <w:ind w:left="31"/>
              <w:contextualSpacing w:val="0"/>
              <w:jc w:val="both"/>
              <w:rPr>
                <w:rFonts w:ascii="Times New Roman" w:hAnsi="Times New Roman" w:cs="Times New Roman"/>
              </w:rPr>
            </w:pPr>
          </w:p>
        </w:tc>
      </w:tr>
      <w:tr w:rsidRPr="00574C96" w:rsidR="00DB0580" w:rsidTr="715BD39F" w14:paraId="39BE7153" w14:textId="77777777">
        <w:tc>
          <w:tcPr>
            <w:tcW w:w="2689" w:type="dxa"/>
            <w:shd w:val="clear" w:color="auto" w:fill="C5E0B3" w:themeFill="accent6" w:themeFillTint="66"/>
          </w:tcPr>
          <w:p w:rsidRPr="004B43F3" w:rsidR="00DB0580" w:rsidP="00AD2CA6" w:rsidRDefault="00AD2CA6" w14:paraId="7B4F5C1C" w14:textId="101216D3">
            <w:pPr>
              <w:pStyle w:val="Akapitzlist"/>
              <w:spacing w:before="60" w:after="60" w:line="276" w:lineRule="auto"/>
              <w:ind w:left="0"/>
              <w:contextualSpacing w:val="0"/>
              <w:rPr>
                <w:rFonts w:cstheme="minorHAnsi"/>
                <w:b/>
                <w:sz w:val="20"/>
              </w:rPr>
            </w:pPr>
            <w:r w:rsidRPr="004B43F3">
              <w:rPr>
                <w:rFonts w:cstheme="minorHAnsi"/>
                <w:sz w:val="20"/>
              </w:rPr>
              <w:t>Nr telefonu</w:t>
            </w:r>
          </w:p>
        </w:tc>
        <w:tc>
          <w:tcPr>
            <w:tcW w:w="6662" w:type="dxa"/>
          </w:tcPr>
          <w:p w:rsidRPr="00574C96" w:rsidR="00DB0580" w:rsidP="00590292" w:rsidRDefault="00DB0580" w14:paraId="09130549" w14:textId="77777777">
            <w:pPr>
              <w:pStyle w:val="Akapitzlist"/>
              <w:spacing w:before="60" w:after="60" w:line="276" w:lineRule="auto"/>
              <w:ind w:left="31"/>
              <w:contextualSpacing w:val="0"/>
              <w:jc w:val="both"/>
              <w:rPr>
                <w:rFonts w:ascii="Times New Roman" w:hAnsi="Times New Roman" w:cs="Times New Roman"/>
              </w:rPr>
            </w:pPr>
          </w:p>
        </w:tc>
      </w:tr>
      <w:tr w:rsidRPr="00574C96" w:rsidR="00DB0580" w:rsidTr="715BD39F" w14:paraId="287B32E1" w14:textId="77777777">
        <w:tc>
          <w:tcPr>
            <w:tcW w:w="2689" w:type="dxa"/>
            <w:shd w:val="clear" w:color="auto" w:fill="C5E0B3" w:themeFill="accent6" w:themeFillTint="66"/>
          </w:tcPr>
          <w:p w:rsidRPr="004B43F3" w:rsidR="00DB0580" w:rsidP="00AD2CA6" w:rsidRDefault="00AD2CA6" w14:paraId="5A0E52A5" w14:textId="4046EDCB">
            <w:pPr>
              <w:pStyle w:val="Akapitzlist"/>
              <w:spacing w:before="60" w:after="60" w:line="276" w:lineRule="auto"/>
              <w:ind w:left="0"/>
              <w:contextualSpacing w:val="0"/>
              <w:rPr>
                <w:rFonts w:cstheme="minorHAnsi"/>
                <w:sz w:val="20"/>
              </w:rPr>
            </w:pPr>
            <w:r w:rsidRPr="004B43F3">
              <w:rPr>
                <w:rFonts w:cstheme="minorHAnsi"/>
                <w:sz w:val="20"/>
              </w:rPr>
              <w:t>E-mail</w:t>
            </w:r>
          </w:p>
        </w:tc>
        <w:tc>
          <w:tcPr>
            <w:tcW w:w="6662" w:type="dxa"/>
          </w:tcPr>
          <w:p w:rsidRPr="00574C96" w:rsidR="00DB0580" w:rsidP="00590292" w:rsidRDefault="00DB0580" w14:paraId="02DE62A6" w14:textId="77777777">
            <w:pPr>
              <w:pStyle w:val="Akapitzlist"/>
              <w:spacing w:before="60" w:after="60" w:line="276" w:lineRule="auto"/>
              <w:ind w:left="31"/>
              <w:contextualSpacing w:val="0"/>
              <w:jc w:val="both"/>
              <w:rPr>
                <w:rFonts w:ascii="Times New Roman" w:hAnsi="Times New Roman" w:cs="Times New Roman"/>
              </w:rPr>
            </w:pPr>
          </w:p>
        </w:tc>
      </w:tr>
    </w:tbl>
    <w:p w:rsidR="00EC439A" w:rsidP="00EC439A" w:rsidRDefault="00EC439A" w14:paraId="195B9A8A" w14:textId="3548266A"/>
    <w:p w:rsidR="00E51364" w:rsidP="00713FF2" w:rsidRDefault="27043DF5" w14:paraId="6740798D" w14:textId="5783F634">
      <w:pPr>
        <w:pStyle w:val="Nagwek1"/>
      </w:pPr>
      <w:r w:rsidRPr="007A2C8D">
        <w:t>W</w:t>
      </w:r>
      <w:r w:rsidRPr="007A2C8D" w:rsidR="0399E047">
        <w:t>YMAG</w:t>
      </w:r>
      <w:r w:rsidRPr="007A2C8D" w:rsidR="5AC2E4B2">
        <w:t>A</w:t>
      </w:r>
      <w:r w:rsidRPr="007A2C8D" w:rsidR="0399E047">
        <w:t>NIA OBLIGATORYJNE W PRZEDSIĘWZIĘCIU</w:t>
      </w:r>
    </w:p>
    <w:p w:rsidR="00DE1624" w:rsidP="00705167" w:rsidRDefault="00DE1624" w14:paraId="1415C4CC" w14:textId="77777777">
      <w:pPr>
        <w:jc w:val="both"/>
        <w:rPr>
          <w:i/>
          <w:iCs/>
          <w:sz w:val="20"/>
          <w:szCs w:val="20"/>
        </w:rPr>
      </w:pPr>
    </w:p>
    <w:p w:rsidRPr="0033619C" w:rsidR="00FE0E1E" w:rsidP="5143A23E" w:rsidRDefault="00DE1624" w14:paraId="4B6694F5" w14:textId="13A7FFCC">
      <w:pPr>
        <w:jc w:val="both"/>
        <w:rPr>
          <w:rFonts w:ascii="Calibri" w:hAnsi="Calibri" w:eastAsia="Calibri" w:cs="Calibri"/>
          <w:i/>
          <w:iCs/>
          <w:sz w:val="20"/>
          <w:szCs w:val="20"/>
        </w:rPr>
      </w:pPr>
      <w:r w:rsidRPr="5143A23E">
        <w:rPr>
          <w:i/>
          <w:iCs/>
          <w:sz w:val="20"/>
          <w:szCs w:val="20"/>
        </w:rPr>
        <w:t xml:space="preserve">Uwaga! </w:t>
      </w:r>
      <w:r w:rsidRPr="5143A23E" w:rsidR="79F39EF7">
        <w:rPr>
          <w:i/>
          <w:iCs/>
          <w:sz w:val="20"/>
          <w:szCs w:val="20"/>
        </w:rPr>
        <w:t>W</w:t>
      </w:r>
      <w:r w:rsidRPr="5143A23E" w:rsidR="52E79243">
        <w:rPr>
          <w:i/>
          <w:iCs/>
          <w:sz w:val="20"/>
          <w:szCs w:val="20"/>
        </w:rPr>
        <w:t>nioskodawca</w:t>
      </w:r>
      <w:r w:rsidRPr="5143A23E">
        <w:rPr>
          <w:i/>
          <w:iCs/>
          <w:sz w:val="20"/>
          <w:szCs w:val="20"/>
        </w:rPr>
        <w:t xml:space="preserve"> musi określić w </w:t>
      </w:r>
      <w:r w:rsidRPr="0033619C">
        <w:rPr>
          <w:i/>
          <w:iCs/>
          <w:sz w:val="20"/>
          <w:szCs w:val="20"/>
        </w:rPr>
        <w:t>T</w:t>
      </w:r>
      <w:r w:rsidRPr="0033619C" w:rsidR="00FE0E1E">
        <w:rPr>
          <w:i/>
          <w:iCs/>
          <w:sz w:val="20"/>
          <w:szCs w:val="20"/>
        </w:rPr>
        <w:t>abeli D.</w:t>
      </w:r>
      <w:r w:rsidRPr="0033619C" w:rsidR="00BE31C9">
        <w:rPr>
          <w:i/>
          <w:iCs/>
          <w:sz w:val="20"/>
          <w:szCs w:val="20"/>
        </w:rPr>
        <w:t>1</w:t>
      </w:r>
      <w:r w:rsidRPr="0033619C" w:rsidR="4C10E4CE">
        <w:rPr>
          <w:i/>
          <w:iCs/>
          <w:sz w:val="20"/>
          <w:szCs w:val="20"/>
        </w:rPr>
        <w:t xml:space="preserve"> </w:t>
      </w:r>
      <w:r w:rsidRPr="0033619C">
        <w:rPr>
          <w:i/>
          <w:iCs/>
          <w:sz w:val="20"/>
          <w:szCs w:val="20"/>
        </w:rPr>
        <w:t>spełnienie Wymagań Obligatoryjnych, stawianych opracowywane</w:t>
      </w:r>
      <w:r w:rsidRPr="0033619C" w:rsidR="00FE0E1E">
        <w:rPr>
          <w:i/>
          <w:iCs/>
          <w:sz w:val="20"/>
          <w:szCs w:val="20"/>
        </w:rPr>
        <w:t>mu</w:t>
      </w:r>
      <w:r w:rsidRPr="0033619C" w:rsidR="77EF908B">
        <w:rPr>
          <w:i/>
          <w:iCs/>
          <w:sz w:val="20"/>
          <w:szCs w:val="20"/>
        </w:rPr>
        <w:t xml:space="preserve"> Rozwiązani</w:t>
      </w:r>
      <w:r w:rsidRPr="0033619C" w:rsidR="00FE0E1E">
        <w:rPr>
          <w:i/>
          <w:iCs/>
          <w:sz w:val="20"/>
          <w:szCs w:val="20"/>
        </w:rPr>
        <w:t>u</w:t>
      </w:r>
      <w:r w:rsidRPr="0033619C" w:rsidR="77EF908B">
        <w:rPr>
          <w:i/>
          <w:iCs/>
          <w:sz w:val="20"/>
          <w:szCs w:val="20"/>
        </w:rPr>
        <w:t xml:space="preserve"> </w:t>
      </w:r>
      <w:r w:rsidR="00CA2660">
        <w:rPr>
          <w:i/>
          <w:iCs/>
          <w:sz w:val="20"/>
          <w:szCs w:val="20"/>
        </w:rPr>
        <w:t xml:space="preserve">w ramach Przedsięwzięcia </w:t>
      </w:r>
      <w:r w:rsidRPr="00CA2660" w:rsidR="00CA2660">
        <w:rPr>
          <w:i/>
          <w:iCs/>
          <w:sz w:val="20"/>
          <w:szCs w:val="20"/>
        </w:rPr>
        <w:t xml:space="preserve">„Magazynowanie Ciepła i Chłodu” – Strumień 1 dla Budynku </w:t>
      </w:r>
      <w:r w:rsidR="00EA0FD3">
        <w:rPr>
          <w:i/>
          <w:iCs/>
          <w:sz w:val="20"/>
          <w:szCs w:val="20"/>
        </w:rPr>
        <w:t>D</w:t>
      </w:r>
      <w:r w:rsidRPr="00CA2660" w:rsidR="00CA2660">
        <w:rPr>
          <w:i/>
          <w:iCs/>
          <w:sz w:val="20"/>
          <w:szCs w:val="20"/>
        </w:rPr>
        <w:t xml:space="preserve">omu </w:t>
      </w:r>
      <w:r w:rsidR="00EA0FD3">
        <w:rPr>
          <w:i/>
          <w:iCs/>
          <w:sz w:val="20"/>
          <w:szCs w:val="20"/>
        </w:rPr>
        <w:t>J</w:t>
      </w:r>
      <w:r w:rsidRPr="00CA2660" w:rsidR="00CA2660">
        <w:rPr>
          <w:i/>
          <w:iCs/>
          <w:sz w:val="20"/>
          <w:szCs w:val="20"/>
        </w:rPr>
        <w:t>ednorodzinnego</w:t>
      </w:r>
      <w:r w:rsidRPr="0033619C">
        <w:rPr>
          <w:i/>
          <w:iCs/>
          <w:sz w:val="20"/>
          <w:szCs w:val="20"/>
        </w:rPr>
        <w:t xml:space="preserve">, opisanych szczegółowo w Załączniku nr 1 do Regulaminu. </w:t>
      </w:r>
      <w:r w:rsidRPr="0033619C" w:rsidR="111BAB5C">
        <w:rPr>
          <w:rFonts w:ascii="Calibri" w:hAnsi="Calibri" w:eastAsia="Calibri" w:cs="Calibri"/>
          <w:i/>
          <w:iCs/>
          <w:sz w:val="20"/>
          <w:szCs w:val="20"/>
        </w:rPr>
        <w:t>W</w:t>
      </w:r>
      <w:r w:rsidR="00DC6383">
        <w:rPr>
          <w:rFonts w:ascii="Calibri" w:hAnsi="Calibri" w:eastAsia="Calibri" w:cs="Calibri"/>
          <w:i/>
          <w:iCs/>
          <w:sz w:val="20"/>
          <w:szCs w:val="20"/>
        </w:rPr>
        <w:t xml:space="preserve"> </w:t>
      </w:r>
      <w:r w:rsidRPr="0033619C" w:rsidR="111BAB5C">
        <w:rPr>
          <w:rFonts w:ascii="Calibri" w:hAnsi="Calibri" w:eastAsia="Calibri" w:cs="Calibri"/>
          <w:i/>
          <w:iCs/>
          <w:sz w:val="20"/>
          <w:szCs w:val="20"/>
        </w:rPr>
        <w:t xml:space="preserve">tabeli w pierwszej </w:t>
      </w:r>
      <w:r w:rsidRPr="0033619C" w:rsidR="111BAB5C">
        <w:rPr>
          <w:rFonts w:ascii="Calibri" w:hAnsi="Calibri" w:eastAsia="Calibri" w:cs="Calibri"/>
          <w:i/>
          <w:iCs/>
          <w:sz w:val="20"/>
          <w:szCs w:val="20"/>
        </w:rPr>
        <w:lastRenderedPageBreak/>
        <w:t>kolumnie liczba porządkowa odnosi się do numeracji Wymagań Obligatoryjnych, jak</w:t>
      </w:r>
      <w:r w:rsidR="00CA2660">
        <w:rPr>
          <w:rFonts w:ascii="Calibri" w:hAnsi="Calibri" w:eastAsia="Calibri" w:cs="Calibri"/>
          <w:i/>
          <w:iCs/>
          <w:sz w:val="20"/>
          <w:szCs w:val="20"/>
        </w:rPr>
        <w:t>ą</w:t>
      </w:r>
      <w:r w:rsidRPr="0033619C" w:rsidR="111BAB5C">
        <w:rPr>
          <w:rFonts w:ascii="Calibri" w:hAnsi="Calibri" w:eastAsia="Calibri" w:cs="Calibri"/>
          <w:i/>
          <w:iCs/>
          <w:sz w:val="20"/>
          <w:szCs w:val="20"/>
        </w:rPr>
        <w:t xml:space="preserve"> podano w Załączniku nr 1 do Regulaminu.</w:t>
      </w:r>
    </w:p>
    <w:p w:rsidR="00DE1624" w:rsidP="7C848C48" w:rsidRDefault="0A1D1CC7" w14:paraId="7F409F33" w14:textId="78E7D373">
      <w:pPr>
        <w:jc w:val="both"/>
        <w:rPr>
          <w:i w:val="1"/>
          <w:iCs w:val="1"/>
          <w:sz w:val="20"/>
          <w:szCs w:val="20"/>
        </w:rPr>
      </w:pPr>
      <w:r w:rsidRPr="7C848C48" w:rsidR="0A1D1CC7">
        <w:rPr>
          <w:i w:val="1"/>
          <w:iCs w:val="1"/>
          <w:sz w:val="20"/>
          <w:szCs w:val="20"/>
        </w:rPr>
        <w:t xml:space="preserve">Wnioskodawca </w:t>
      </w:r>
      <w:r w:rsidRPr="7C848C48" w:rsidR="3F14AE1B">
        <w:rPr>
          <w:i w:val="1"/>
          <w:iCs w:val="1"/>
          <w:sz w:val="20"/>
          <w:szCs w:val="20"/>
        </w:rPr>
        <w:t xml:space="preserve">zobligowany jest do wpisania </w:t>
      </w:r>
      <w:r w:rsidRPr="7C848C48" w:rsidR="029ED593">
        <w:rPr>
          <w:i w:val="1"/>
          <w:iCs w:val="1"/>
          <w:sz w:val="20"/>
          <w:szCs w:val="20"/>
        </w:rPr>
        <w:t xml:space="preserve">w Tabeli D.1 </w:t>
      </w:r>
      <w:r w:rsidRPr="7C848C48" w:rsidR="3F14AE1B">
        <w:rPr>
          <w:i w:val="1"/>
          <w:iCs w:val="1"/>
          <w:sz w:val="20"/>
          <w:szCs w:val="20"/>
        </w:rPr>
        <w:t xml:space="preserve">w kolumnie </w:t>
      </w:r>
      <w:r w:rsidRPr="7C848C48" w:rsidR="3F14AE1B">
        <w:rPr>
          <w:b w:val="1"/>
          <w:bCs w:val="1"/>
          <w:i w:val="1"/>
          <w:iCs w:val="1"/>
          <w:sz w:val="20"/>
          <w:szCs w:val="20"/>
        </w:rPr>
        <w:t>„Spełnienie wymagania”</w:t>
      </w:r>
      <w:r w:rsidRPr="7C848C48" w:rsidR="3F14AE1B">
        <w:rPr>
          <w:i w:val="1"/>
          <w:iCs w:val="1"/>
          <w:sz w:val="20"/>
          <w:szCs w:val="20"/>
        </w:rPr>
        <w:t xml:space="preserve"> frazy „Spełniam” w przypadku deklaracji spełnienia określonego wymagania lub „Nie spełniam” w przypadku braku deklaracji spełnienia określonego wymagania</w:t>
      </w:r>
      <w:r w:rsidRPr="7C848C48" w:rsidR="00BE0446">
        <w:rPr>
          <w:i w:val="1"/>
          <w:iCs w:val="1"/>
          <w:sz w:val="20"/>
          <w:szCs w:val="20"/>
        </w:rPr>
        <w:t xml:space="preserve"> lub </w:t>
      </w:r>
      <w:ins w:author="Aneta Ruzik" w:date="2021-07-21T10:08:00Z" w:id="548005592">
        <w:r w:rsidRPr="7C848C48" w:rsidR="00BE0446">
          <w:rPr>
            <w:i w:val="1"/>
            <w:iCs w:val="1"/>
            <w:sz w:val="20"/>
            <w:szCs w:val="20"/>
          </w:rPr>
          <w:t>„</w:t>
        </w:r>
      </w:ins>
      <w:ins w:author="Aneta Ruzik" w:date="2021-07-21T10:07:00Z" w:id="567151524">
        <w:r w:rsidRPr="7C848C48" w:rsidR="00BE0446">
          <w:rPr>
            <w:i w:val="1"/>
            <w:iCs w:val="1"/>
            <w:sz w:val="20"/>
            <w:szCs w:val="20"/>
          </w:rPr>
          <w:t>Nie dotyczy”</w:t>
        </w:r>
      </w:ins>
      <w:ins w:author="Aneta Ruzik" w:date="2021-07-21T10:09:00Z" w:id="1290006969">
        <w:r w:rsidRPr="7C848C48" w:rsidR="00BE0446">
          <w:rPr>
            <w:i w:val="1"/>
            <w:iCs w:val="1"/>
            <w:sz w:val="20"/>
            <w:szCs w:val="20"/>
          </w:rPr>
          <w:t xml:space="preserve"> </w:t>
        </w:r>
      </w:ins>
      <w:ins w:author="Aneta Ruzik" w:date="2021-07-21T10:07:00Z" w:id="1583608462">
        <w:r w:rsidRPr="7C848C48" w:rsidR="00BE0446">
          <w:rPr>
            <w:i w:val="1"/>
            <w:iCs w:val="1"/>
            <w:sz w:val="20"/>
            <w:szCs w:val="20"/>
            <w:rPrChange w:author="Aneta Ruzik" w:date="2021-07-21T10:09:00Z" w:id="234647042">
              <w:rPr>
                <w:sz w:val="20"/>
                <w:szCs w:val="20"/>
              </w:rPr>
            </w:rPrChange>
          </w:rPr>
          <w:t>w przypadku, gd</w:t>
        </w:r>
        <w:r w:rsidRPr="7C848C48" w:rsidR="00BE0446">
          <w:rPr>
            <w:i w:val="1"/>
            <w:iCs w:val="1"/>
            <w:sz w:val="20"/>
            <w:szCs w:val="20"/>
          </w:rPr>
          <w:t xml:space="preserve">y w ramach tworzenia </w:t>
        </w:r>
      </w:ins>
      <w:ins w:author="Aneta Ruzik" w:date="2021-07-21T10:09:00Z" w:id="1310007749">
        <w:r w:rsidRPr="7C848C48" w:rsidR="00BE0446">
          <w:rPr>
            <w:i w:val="1"/>
            <w:iCs w:val="1"/>
            <w:sz w:val="20"/>
            <w:szCs w:val="20"/>
          </w:rPr>
          <w:t>Systemu</w:t>
        </w:r>
      </w:ins>
      <w:ins w:author="Aneta Ruzik" w:date="2021-07-21T10:07:00Z" w:id="630144561">
        <w:r w:rsidRPr="7C848C48" w:rsidR="00BE0446">
          <w:rPr>
            <w:i w:val="1"/>
            <w:iCs w:val="1"/>
            <w:sz w:val="20"/>
            <w:szCs w:val="20"/>
            <w:rPrChange w:author="Aneta Ruzik" w:date="2021-07-21T10:09:00Z" w:id="1456419112">
              <w:rPr>
                <w:sz w:val="20"/>
                <w:szCs w:val="20"/>
              </w:rPr>
            </w:rPrChange>
          </w:rPr>
          <w:t>, Wnioskodawca nie planuje wykorzystywać danego urządzenia wskazanego w Załączniku nr 1</w:t>
        </w:r>
      </w:ins>
      <w:ins w:author="Aneta Ruzik" w:date="2021-07-21T10:10:00Z" w:id="1358209803">
        <w:r w:rsidRPr="7C848C48" w:rsidR="00BE0446">
          <w:rPr>
            <w:i w:val="1"/>
            <w:iCs w:val="1"/>
            <w:sz w:val="20"/>
            <w:szCs w:val="20"/>
          </w:rPr>
          <w:t xml:space="preserve"> jako Wymaganie Warunkowe</w:t>
        </w:r>
      </w:ins>
      <w:ins w:author="Aneta Ruzik" w:date="2021-07-21T10:07:00Z" w:id="944176240">
        <w:r w:rsidRPr="7C848C48" w:rsidR="00BE0446">
          <w:rPr>
            <w:i w:val="1"/>
            <w:iCs w:val="1"/>
            <w:sz w:val="20"/>
            <w:szCs w:val="20"/>
            <w:rPrChange w:author="Aneta Ruzik" w:date="2021-07-21T10:09:00Z" w:id="1446855383">
              <w:rPr>
                <w:sz w:val="20"/>
                <w:szCs w:val="20"/>
              </w:rPr>
            </w:rPrChange>
          </w:rPr>
          <w:t>.</w:t>
        </w:r>
      </w:ins>
      <w:r w:rsidRPr="7C848C48" w:rsidR="00BE0446">
        <w:rPr>
          <w:sz w:val="20"/>
          <w:szCs w:val="20"/>
        </w:rPr>
        <w:t xml:space="preserve"> </w:t>
      </w:r>
      <w:r w:rsidRPr="7C848C48" w:rsidR="3F14AE1B">
        <w:rPr>
          <w:i w:val="1"/>
          <w:iCs w:val="1"/>
          <w:sz w:val="20"/>
          <w:szCs w:val="20"/>
        </w:rPr>
        <w:t xml:space="preserve"> Jednocześnie w kolumnie </w:t>
      </w:r>
      <w:r w:rsidRPr="7C848C48" w:rsidR="3F14AE1B">
        <w:rPr>
          <w:b w:val="1"/>
          <w:bCs w:val="1"/>
          <w:i w:val="1"/>
          <w:iCs w:val="1"/>
          <w:sz w:val="20"/>
          <w:szCs w:val="20"/>
        </w:rPr>
        <w:t>„Uwagi”</w:t>
      </w:r>
      <w:r w:rsidRPr="7C848C48" w:rsidR="3F14AE1B">
        <w:rPr>
          <w:i w:val="1"/>
          <w:iCs w:val="1"/>
          <w:sz w:val="20"/>
          <w:szCs w:val="20"/>
        </w:rPr>
        <w:t xml:space="preserve"> </w:t>
      </w:r>
      <w:r w:rsidRPr="7C848C48" w:rsidR="3D05CB56">
        <w:rPr>
          <w:i w:val="1"/>
          <w:iCs w:val="1"/>
          <w:sz w:val="20"/>
          <w:szCs w:val="20"/>
        </w:rPr>
        <w:t>W</w:t>
      </w:r>
      <w:r w:rsidRPr="7C848C48" w:rsidR="7B2C03C6">
        <w:rPr>
          <w:i w:val="1"/>
          <w:iCs w:val="1"/>
          <w:sz w:val="20"/>
          <w:szCs w:val="20"/>
        </w:rPr>
        <w:t>nioskodawca</w:t>
      </w:r>
      <w:r w:rsidRPr="7C848C48" w:rsidR="3F14AE1B">
        <w:rPr>
          <w:i w:val="1"/>
          <w:iCs w:val="1"/>
          <w:sz w:val="20"/>
          <w:szCs w:val="20"/>
        </w:rPr>
        <w:t xml:space="preserve"> może (lecz nie musi) wpisać swoje uwagi odnośnie spełniania lub niespełniania danego </w:t>
      </w:r>
      <w:r w:rsidRPr="7C848C48" w:rsidR="49320117">
        <w:rPr>
          <w:i w:val="1"/>
          <w:iCs w:val="1"/>
          <w:sz w:val="20"/>
          <w:szCs w:val="20"/>
        </w:rPr>
        <w:t>W</w:t>
      </w:r>
      <w:r w:rsidRPr="7C848C48" w:rsidR="696F9364">
        <w:rPr>
          <w:i w:val="1"/>
          <w:iCs w:val="1"/>
          <w:sz w:val="20"/>
          <w:szCs w:val="20"/>
        </w:rPr>
        <w:t>ymagania</w:t>
      </w:r>
      <w:r w:rsidRPr="7C848C48" w:rsidR="3F14AE1B">
        <w:rPr>
          <w:i w:val="1"/>
          <w:iCs w:val="1"/>
          <w:sz w:val="20"/>
          <w:szCs w:val="20"/>
        </w:rPr>
        <w:t>.</w:t>
      </w:r>
      <w:r w:rsidRPr="7C848C48" w:rsidR="636E6AFA">
        <w:rPr>
          <w:i w:val="1"/>
          <w:iCs w:val="1"/>
          <w:sz w:val="20"/>
          <w:szCs w:val="20"/>
        </w:rPr>
        <w:t xml:space="preserve"> Informacje zawarte w polu „Uwagi” nie mogą podważać ani relatywizować spełnienia lub niespełnienia określonego Wymagania Obligatoryjnego.</w:t>
      </w:r>
    </w:p>
    <w:p w:rsidR="0044795C" w:rsidP="2DB36FC3" w:rsidRDefault="0044795C" w14:paraId="34BBD626" w14:textId="7FE7CA67">
      <w:pPr>
        <w:rPr>
          <w:i/>
          <w:iCs/>
          <w:sz w:val="20"/>
          <w:szCs w:val="20"/>
          <w:u w:val="single"/>
        </w:rPr>
      </w:pPr>
      <w:r w:rsidRPr="2DB36FC3">
        <w:rPr>
          <w:i/>
          <w:iCs/>
          <w:sz w:val="20"/>
          <w:szCs w:val="20"/>
          <w:u w:val="single"/>
        </w:rPr>
        <w:t>Uwaga! Wnioskodawca dla Wymagań Obligatoryjnych</w:t>
      </w:r>
      <w:r w:rsidR="00FE0E1E">
        <w:rPr>
          <w:i/>
          <w:iCs/>
          <w:sz w:val="20"/>
          <w:szCs w:val="20"/>
          <w:u w:val="single"/>
        </w:rPr>
        <w:t>,</w:t>
      </w:r>
      <w:r w:rsidRPr="2DB36FC3">
        <w:rPr>
          <w:i/>
          <w:iCs/>
          <w:sz w:val="20"/>
          <w:szCs w:val="20"/>
          <w:u w:val="single"/>
        </w:rPr>
        <w:t xml:space="preserve"> </w:t>
      </w:r>
      <w:r w:rsidRPr="00FE0E1E" w:rsidR="00FE0E1E">
        <w:rPr>
          <w:b/>
          <w:i/>
          <w:iCs/>
          <w:sz w:val="20"/>
          <w:szCs w:val="20"/>
          <w:u w:val="single"/>
        </w:rPr>
        <w:t>dla których podano pole uzasadnienia</w:t>
      </w:r>
      <w:r w:rsidR="00FE0E1E">
        <w:rPr>
          <w:i/>
          <w:iCs/>
          <w:sz w:val="20"/>
          <w:szCs w:val="20"/>
          <w:u w:val="single"/>
        </w:rPr>
        <w:t>, musi wpisać uzasadnienie</w:t>
      </w:r>
      <w:r w:rsidRPr="2DB36FC3">
        <w:rPr>
          <w:i/>
          <w:iCs/>
          <w:sz w:val="20"/>
          <w:szCs w:val="20"/>
          <w:u w:val="single"/>
        </w:rPr>
        <w:t xml:space="preserve"> spełnienia </w:t>
      </w:r>
      <w:r w:rsidR="00FE0E1E">
        <w:rPr>
          <w:i/>
          <w:iCs/>
          <w:sz w:val="20"/>
          <w:szCs w:val="20"/>
          <w:u w:val="single"/>
        </w:rPr>
        <w:t>danego wymagania</w:t>
      </w:r>
      <w:r w:rsidRPr="2DB36FC3">
        <w:rPr>
          <w:i/>
          <w:iCs/>
          <w:sz w:val="20"/>
          <w:szCs w:val="20"/>
          <w:u w:val="single"/>
        </w:rPr>
        <w:t>.</w:t>
      </w:r>
    </w:p>
    <w:p w:rsidR="002807F4" w:rsidP="2DB36FC3" w:rsidRDefault="002807F4" w14:paraId="69D486DA" w14:textId="77777777">
      <w:pPr>
        <w:rPr>
          <w:i/>
          <w:iCs/>
          <w:sz w:val="20"/>
          <w:szCs w:val="20"/>
          <w:u w:val="single"/>
        </w:rPr>
      </w:pPr>
    </w:p>
    <w:p w:rsidRPr="00677385" w:rsidR="00E51364" w:rsidP="0ACA543E" w:rsidRDefault="0399E047" w14:paraId="1AA09797" w14:textId="23EE9F88">
      <w:pPr>
        <w:jc w:val="both"/>
        <w:rPr>
          <w:i/>
          <w:iCs/>
          <w:color w:val="44546A" w:themeColor="text2"/>
          <w:sz w:val="18"/>
          <w:szCs w:val="18"/>
        </w:rPr>
      </w:pPr>
      <w:r w:rsidRPr="0ACA543E">
        <w:rPr>
          <w:i/>
          <w:iCs/>
          <w:color w:val="445369"/>
          <w:sz w:val="18"/>
          <w:szCs w:val="18"/>
        </w:rPr>
        <w:t xml:space="preserve">Tabela </w:t>
      </w:r>
      <w:r w:rsidRPr="0ACA543E" w:rsidR="4AF4A396">
        <w:rPr>
          <w:i/>
          <w:iCs/>
          <w:color w:val="445369"/>
          <w:sz w:val="18"/>
          <w:szCs w:val="18"/>
        </w:rPr>
        <w:t>D</w:t>
      </w:r>
      <w:r w:rsidRPr="0ACA543E">
        <w:rPr>
          <w:i/>
          <w:iCs/>
          <w:color w:val="445369"/>
          <w:sz w:val="18"/>
          <w:szCs w:val="18"/>
        </w:rPr>
        <w:t>.</w:t>
      </w:r>
      <w:r w:rsidRPr="0ACA543E" w:rsidR="4AF4A396">
        <w:rPr>
          <w:i/>
          <w:iCs/>
          <w:color w:val="445369"/>
          <w:sz w:val="18"/>
          <w:szCs w:val="18"/>
        </w:rPr>
        <w:t>1</w:t>
      </w:r>
      <w:r w:rsidRPr="0ACA543E">
        <w:rPr>
          <w:i/>
          <w:iCs/>
          <w:color w:val="445369"/>
          <w:sz w:val="18"/>
          <w:szCs w:val="18"/>
        </w:rPr>
        <w:t xml:space="preserve"> </w:t>
      </w:r>
      <w:r w:rsidRPr="0ACA543E" w:rsidR="065E58D5">
        <w:rPr>
          <w:i/>
          <w:iCs/>
          <w:color w:val="445369"/>
          <w:sz w:val="18"/>
          <w:szCs w:val="18"/>
        </w:rPr>
        <w:t xml:space="preserve">Wymagania </w:t>
      </w:r>
      <w:r w:rsidRPr="0ACA543E" w:rsidR="2551BB25">
        <w:rPr>
          <w:i/>
          <w:iCs/>
          <w:color w:val="445369"/>
          <w:sz w:val="18"/>
          <w:szCs w:val="18"/>
        </w:rPr>
        <w:t>O</w:t>
      </w:r>
      <w:r w:rsidRPr="0ACA543E" w:rsidR="065E58D5">
        <w:rPr>
          <w:i/>
          <w:iCs/>
          <w:color w:val="44546A" w:themeColor="text2"/>
          <w:sz w:val="18"/>
          <w:szCs w:val="18"/>
        </w:rPr>
        <w:t xml:space="preserve">bligatoryjne </w:t>
      </w:r>
      <w:r w:rsidR="00FB054B">
        <w:rPr>
          <w:i/>
          <w:iCs/>
          <w:color w:val="44546A" w:themeColor="text2"/>
          <w:sz w:val="18"/>
          <w:szCs w:val="18"/>
        </w:rPr>
        <w:t xml:space="preserve">Systemu 1 </w:t>
      </w:r>
      <w:r w:rsidR="00CA2660">
        <w:rPr>
          <w:i/>
          <w:iCs/>
          <w:color w:val="44546A" w:themeColor="text2"/>
          <w:sz w:val="18"/>
          <w:szCs w:val="18"/>
        </w:rPr>
        <w:t>oraz Systemu 2 dla B</w:t>
      </w:r>
      <w:r w:rsidRPr="0033619C" w:rsidR="00CA2660">
        <w:rPr>
          <w:i/>
          <w:iCs/>
          <w:color w:val="44546A" w:themeColor="text2"/>
          <w:sz w:val="18"/>
          <w:szCs w:val="18"/>
        </w:rPr>
        <w:t xml:space="preserve">udynku </w:t>
      </w:r>
      <w:r w:rsidR="00B91941">
        <w:rPr>
          <w:i/>
          <w:iCs/>
          <w:color w:val="44546A" w:themeColor="text2"/>
          <w:sz w:val="18"/>
          <w:szCs w:val="18"/>
        </w:rPr>
        <w:t>D</w:t>
      </w:r>
      <w:r w:rsidRPr="0033619C" w:rsidR="00CA2660">
        <w:rPr>
          <w:i/>
          <w:iCs/>
          <w:color w:val="44546A" w:themeColor="text2"/>
          <w:sz w:val="18"/>
          <w:szCs w:val="18"/>
        </w:rPr>
        <w:t xml:space="preserve">omu </w:t>
      </w:r>
      <w:r w:rsidR="00B91941">
        <w:rPr>
          <w:i/>
          <w:iCs/>
          <w:color w:val="44546A" w:themeColor="text2"/>
          <w:sz w:val="18"/>
          <w:szCs w:val="18"/>
        </w:rPr>
        <w:t>J</w:t>
      </w:r>
      <w:r w:rsidRPr="0033619C" w:rsidR="00CA2660">
        <w:rPr>
          <w:i/>
          <w:iCs/>
          <w:color w:val="44546A" w:themeColor="text2"/>
          <w:sz w:val="18"/>
          <w:szCs w:val="18"/>
        </w:rPr>
        <w:t>ednorodzinnego</w:t>
      </w:r>
      <w:r w:rsidR="00A13B7A">
        <w:rPr>
          <w:i/>
          <w:iCs/>
          <w:color w:val="44546A" w:themeColor="text2"/>
          <w:sz w:val="18"/>
          <w:szCs w:val="18"/>
        </w:rPr>
        <w:t xml:space="preserve"> w</w:t>
      </w:r>
      <w:r w:rsidR="00FB054B">
        <w:rPr>
          <w:i/>
          <w:iCs/>
          <w:color w:val="44546A" w:themeColor="text2"/>
          <w:sz w:val="18"/>
          <w:szCs w:val="18"/>
        </w:rPr>
        <w:t xml:space="preserve"> </w:t>
      </w:r>
      <w:r w:rsidR="00A13B7A">
        <w:rPr>
          <w:i/>
          <w:iCs/>
          <w:color w:val="44546A" w:themeColor="text2"/>
          <w:sz w:val="18"/>
          <w:szCs w:val="18"/>
        </w:rPr>
        <w:t>Strumieniu</w:t>
      </w:r>
      <w:r w:rsidR="00FB054B">
        <w:rPr>
          <w:i/>
          <w:iCs/>
          <w:color w:val="44546A" w:themeColor="text2"/>
          <w:sz w:val="18"/>
          <w:szCs w:val="18"/>
        </w:rPr>
        <w:t xml:space="preserve"> 1 </w:t>
      </w:r>
      <w:r w:rsidRPr="0033619C" w:rsidR="0033619C">
        <w:t xml:space="preserve"> </w:t>
      </w:r>
    </w:p>
    <w:tbl>
      <w:tblPr>
        <w:tblStyle w:val="Tabela-Siatka"/>
        <w:tblW w:w="10201" w:type="dxa"/>
        <w:jc w:val="center"/>
        <w:tblLayout w:type="fixed"/>
        <w:tblLook w:val="04A0" w:firstRow="1" w:lastRow="0" w:firstColumn="1" w:lastColumn="0" w:noHBand="0" w:noVBand="1"/>
      </w:tblPr>
      <w:tblGrid>
        <w:gridCol w:w="792"/>
        <w:gridCol w:w="1613"/>
        <w:gridCol w:w="2410"/>
        <w:gridCol w:w="1701"/>
        <w:gridCol w:w="1701"/>
        <w:gridCol w:w="1984"/>
      </w:tblGrid>
      <w:tr w:rsidRPr="005D609E" w:rsidR="002807F4" w:rsidTr="00017494" w14:paraId="1894AAB2" w14:textId="42081789">
        <w:trPr>
          <w:trHeight w:val="730"/>
          <w:jc w:val="center"/>
        </w:trPr>
        <w:tc>
          <w:tcPr>
            <w:tcW w:w="792" w:type="dxa"/>
            <w:shd w:val="clear" w:color="auto" w:fill="C5E0B3" w:themeFill="accent6" w:themeFillTint="66"/>
            <w:vAlign w:val="center"/>
          </w:tcPr>
          <w:p w:rsidRPr="004B43F3" w:rsidR="002807F4" w:rsidP="005D609E" w:rsidRDefault="002807F4" w14:paraId="108002FA" w14:textId="4D6614D6">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L.p.</w:t>
            </w:r>
          </w:p>
        </w:tc>
        <w:tc>
          <w:tcPr>
            <w:tcW w:w="1613" w:type="dxa"/>
            <w:shd w:val="clear" w:color="auto" w:fill="C5E0B3" w:themeFill="accent6" w:themeFillTint="66"/>
            <w:vAlign w:val="center"/>
          </w:tcPr>
          <w:p w:rsidRPr="004B43F3" w:rsidR="002807F4" w:rsidP="005D609E" w:rsidRDefault="002807F4" w14:paraId="19FEEB31" w14:textId="77777777">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Kategoria</w:t>
            </w:r>
          </w:p>
        </w:tc>
        <w:tc>
          <w:tcPr>
            <w:tcW w:w="2410" w:type="dxa"/>
            <w:shd w:val="clear" w:color="auto" w:fill="C5E0B3" w:themeFill="accent6" w:themeFillTint="66"/>
            <w:vAlign w:val="center"/>
          </w:tcPr>
          <w:p w:rsidRPr="004B43F3" w:rsidR="002807F4" w:rsidP="005D609E" w:rsidRDefault="002807F4" w14:paraId="63917D62" w14:textId="7EB90895">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Nazwa Wymagania Obligatoryjnego</w:t>
            </w:r>
          </w:p>
        </w:tc>
        <w:tc>
          <w:tcPr>
            <w:tcW w:w="3402" w:type="dxa"/>
            <w:gridSpan w:val="2"/>
            <w:shd w:val="clear" w:color="auto" w:fill="C5E0B3" w:themeFill="accent6" w:themeFillTint="66"/>
            <w:vAlign w:val="center"/>
          </w:tcPr>
          <w:p w:rsidRPr="004B43F3" w:rsidR="002807F4" w:rsidP="00A92F42" w:rsidRDefault="002807F4" w14:paraId="46692EDA" w14:textId="790D5100">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Spełnienie wymagania</w:t>
            </w:r>
          </w:p>
        </w:tc>
        <w:tc>
          <w:tcPr>
            <w:tcW w:w="1984" w:type="dxa"/>
            <w:shd w:val="clear" w:color="auto" w:fill="C5E0B3" w:themeFill="accent6" w:themeFillTint="66"/>
            <w:vAlign w:val="center"/>
          </w:tcPr>
          <w:p w:rsidRPr="004B43F3" w:rsidR="002807F4" w:rsidP="00A92F42" w:rsidRDefault="002807F4" w14:paraId="4B7BBF15" w14:textId="4576C096">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Uwagi</w:t>
            </w:r>
          </w:p>
        </w:tc>
      </w:tr>
      <w:tr w:rsidRPr="005D609E" w:rsidR="00F35C15" w:rsidTr="00E77586" w14:paraId="6D170BAB" w14:textId="655E5A13">
        <w:trPr>
          <w:trHeight w:val="503"/>
          <w:jc w:val="center"/>
        </w:trPr>
        <w:tc>
          <w:tcPr>
            <w:tcW w:w="10201" w:type="dxa"/>
            <w:gridSpan w:val="6"/>
            <w:shd w:val="clear" w:color="auto" w:fill="C5E0B3" w:themeFill="accent6" w:themeFillTint="66"/>
            <w:vAlign w:val="center"/>
          </w:tcPr>
          <w:p w:rsidRPr="004B43F3" w:rsidR="00F35C15" w:rsidP="008405E6" w:rsidRDefault="00F35C15" w14:paraId="6FB275BF" w14:textId="2474B747">
            <w:pPr>
              <w:rPr>
                <w:rFonts w:ascii="Calibri" w:hAnsi="Calibri" w:eastAsia="Calibri" w:cs="Calibri"/>
                <w:b/>
                <w:bCs/>
                <w:color w:val="000000" w:themeColor="text1"/>
                <w:szCs w:val="20"/>
              </w:rPr>
            </w:pPr>
            <w:r w:rsidRPr="004B43F3">
              <w:rPr>
                <w:rFonts w:ascii="Calibri" w:hAnsi="Calibri" w:eastAsia="Calibri" w:cs="Calibri"/>
                <w:b/>
                <w:bCs/>
                <w:color w:val="000000" w:themeColor="text1"/>
              </w:rPr>
              <w:t>Wymagania dla Systemu 1</w:t>
            </w:r>
          </w:p>
        </w:tc>
      </w:tr>
      <w:tr w:rsidR="002807F4" w:rsidTr="00017494" w14:paraId="4DFD18FF" w14:textId="2C5C2157">
        <w:trPr>
          <w:trHeight w:val="798"/>
          <w:jc w:val="center"/>
        </w:trPr>
        <w:tc>
          <w:tcPr>
            <w:tcW w:w="792" w:type="dxa"/>
            <w:shd w:val="clear" w:color="auto" w:fill="C5E0B3" w:themeFill="accent6" w:themeFillTint="66"/>
            <w:vAlign w:val="center"/>
          </w:tcPr>
          <w:p w:rsidRPr="004B43F3" w:rsidR="002807F4" w:rsidP="008405E6" w:rsidRDefault="002807F4" w14:paraId="58678778" w14:textId="0651A4E6">
            <w:pPr>
              <w:jc w:val="center"/>
              <w:rPr>
                <w:sz w:val="20"/>
              </w:rPr>
            </w:pPr>
            <w:r w:rsidRPr="004B43F3">
              <w:rPr>
                <w:sz w:val="20"/>
              </w:rPr>
              <w:t>1.1</w:t>
            </w:r>
            <w:r w:rsidRPr="004B43F3" w:rsidR="00A92CEC">
              <w:rPr>
                <w:sz w:val="20"/>
              </w:rPr>
              <w:t>.</w:t>
            </w:r>
          </w:p>
        </w:tc>
        <w:tc>
          <w:tcPr>
            <w:tcW w:w="1613" w:type="dxa"/>
            <w:shd w:val="clear" w:color="auto" w:fill="E2EFD9" w:themeFill="accent6" w:themeFillTint="33"/>
            <w:vAlign w:val="center"/>
          </w:tcPr>
          <w:p w:rsidRPr="004B43F3" w:rsidR="002807F4" w:rsidP="008405E6" w:rsidRDefault="002807F4" w14:paraId="06A2F5A1" w14:textId="7511F7EA">
            <w:pPr>
              <w:jc w:val="center"/>
              <w:rPr>
                <w:sz w:val="20"/>
              </w:rPr>
            </w:pPr>
            <w:r w:rsidRPr="004B43F3">
              <w:rPr>
                <w:rFonts w:eastAsia="Times New Roman" w:cstheme="minorHAnsi"/>
                <w:b/>
                <w:color w:val="000000"/>
                <w:sz w:val="20"/>
                <w:lang w:eastAsia="pl-PL"/>
              </w:rPr>
              <w:t xml:space="preserve">System </w:t>
            </w:r>
          </w:p>
        </w:tc>
        <w:tc>
          <w:tcPr>
            <w:tcW w:w="2410" w:type="dxa"/>
            <w:shd w:val="clear" w:color="auto" w:fill="E2EFD9" w:themeFill="accent6" w:themeFillTint="33"/>
            <w:vAlign w:val="center"/>
          </w:tcPr>
          <w:p w:rsidRPr="004B43F3" w:rsidR="002807F4" w:rsidP="008405E6" w:rsidRDefault="002807F4" w14:paraId="049161D9" w14:textId="518EECE0">
            <w:pPr>
              <w:rPr>
                <w:sz w:val="20"/>
              </w:rPr>
            </w:pPr>
            <w:r w:rsidRPr="004B43F3">
              <w:rPr>
                <w:rFonts w:eastAsia="Times New Roman" w:cstheme="minorHAnsi"/>
                <w:color w:val="000000"/>
                <w:sz w:val="20"/>
                <w:lang w:eastAsia="pl-PL"/>
              </w:rPr>
              <w:t xml:space="preserve">Zaprojektowanie </w:t>
            </w:r>
            <w:r w:rsidR="004B43F3">
              <w:rPr>
                <w:rFonts w:eastAsia="Times New Roman" w:cstheme="minorHAnsi"/>
                <w:color w:val="000000"/>
                <w:sz w:val="20"/>
                <w:lang w:eastAsia="pl-PL"/>
              </w:rPr>
              <w:br/>
            </w:r>
            <w:r w:rsidRPr="004B43F3">
              <w:rPr>
                <w:rFonts w:eastAsia="Times New Roman" w:cstheme="minorHAnsi"/>
                <w:sz w:val="20"/>
              </w:rPr>
              <w:t>Systemu 1</w:t>
            </w:r>
          </w:p>
        </w:tc>
        <w:tc>
          <w:tcPr>
            <w:tcW w:w="3402" w:type="dxa"/>
            <w:gridSpan w:val="2"/>
            <w:vAlign w:val="bottom"/>
          </w:tcPr>
          <w:p w:rsidRPr="004B43F3" w:rsidR="002807F4" w:rsidP="004B43F3" w:rsidRDefault="004B43F3" w14:paraId="5789B765" w14:textId="0E218D34">
            <w:pPr>
              <w:jc w:val="center"/>
              <w:rPr>
                <w:i/>
                <w:sz w:val="20"/>
              </w:rPr>
            </w:pPr>
            <w:r w:rsidRPr="004B43F3">
              <w:rPr>
                <w:i/>
                <w:color w:val="7F7F7F" w:themeColor="text1" w:themeTint="80"/>
                <w:sz w:val="16"/>
              </w:rPr>
              <w:t>Spełniam / Nie spełniam</w:t>
            </w:r>
          </w:p>
        </w:tc>
        <w:tc>
          <w:tcPr>
            <w:tcW w:w="1984" w:type="dxa"/>
          </w:tcPr>
          <w:p w:rsidRPr="004B43F3" w:rsidR="002807F4" w:rsidP="008405E6" w:rsidRDefault="002807F4" w14:paraId="6577D14F" w14:textId="77777777">
            <w:pPr>
              <w:rPr>
                <w:sz w:val="20"/>
              </w:rPr>
            </w:pPr>
          </w:p>
        </w:tc>
      </w:tr>
      <w:tr w:rsidR="004B43F3" w:rsidTr="00017494" w14:paraId="619712EF" w14:textId="40A5A136">
        <w:trPr>
          <w:trHeight w:val="1121"/>
          <w:jc w:val="center"/>
        </w:trPr>
        <w:tc>
          <w:tcPr>
            <w:tcW w:w="792" w:type="dxa"/>
            <w:shd w:val="clear" w:color="auto" w:fill="C5E0B3" w:themeFill="accent6" w:themeFillTint="66"/>
            <w:vAlign w:val="center"/>
          </w:tcPr>
          <w:p w:rsidRPr="004B43F3" w:rsidR="004B43F3" w:rsidP="004B43F3" w:rsidRDefault="004B43F3" w14:paraId="79EDE4CB" w14:textId="64B6C2EE">
            <w:pPr>
              <w:jc w:val="center"/>
              <w:rPr>
                <w:sz w:val="20"/>
              </w:rPr>
            </w:pPr>
            <w:r w:rsidRPr="004B43F3">
              <w:rPr>
                <w:sz w:val="20"/>
              </w:rPr>
              <w:t>1.2.</w:t>
            </w:r>
          </w:p>
        </w:tc>
        <w:tc>
          <w:tcPr>
            <w:tcW w:w="1613" w:type="dxa"/>
            <w:shd w:val="clear" w:color="auto" w:fill="E2EFD9" w:themeFill="accent6" w:themeFillTint="33"/>
            <w:vAlign w:val="center"/>
          </w:tcPr>
          <w:p w:rsidRPr="004B43F3" w:rsidR="004B43F3" w:rsidP="004B43F3" w:rsidRDefault="004B43F3" w14:paraId="366F3B01" w14:textId="2FDCEAC4">
            <w:pPr>
              <w:jc w:val="center"/>
              <w:rPr>
                <w:b/>
                <w:bCs/>
                <w:sz w:val="20"/>
              </w:rPr>
            </w:pPr>
            <w:r w:rsidRPr="004B43F3">
              <w:rPr>
                <w:rFonts w:eastAsia="Times New Roman" w:cstheme="minorHAnsi"/>
                <w:b/>
                <w:color w:val="000000"/>
                <w:sz w:val="20"/>
                <w:lang w:eastAsia="pl-PL"/>
              </w:rPr>
              <w:t xml:space="preserve">System </w:t>
            </w:r>
          </w:p>
        </w:tc>
        <w:tc>
          <w:tcPr>
            <w:tcW w:w="2410" w:type="dxa"/>
            <w:shd w:val="clear" w:color="auto" w:fill="E2EFD9" w:themeFill="accent6" w:themeFillTint="33"/>
            <w:vAlign w:val="center"/>
          </w:tcPr>
          <w:p w:rsidRPr="004B43F3" w:rsidR="004B43F3" w:rsidP="004B43F3" w:rsidRDefault="004B43F3" w14:paraId="6437678F" w14:textId="49274070">
            <w:pPr>
              <w:rPr>
                <w:rFonts w:eastAsia="Times New Roman" w:cstheme="minorHAnsi"/>
                <w:sz w:val="20"/>
              </w:rPr>
            </w:pPr>
            <w:r w:rsidRPr="004B43F3">
              <w:rPr>
                <w:rFonts w:eastAsia="Times New Roman" w:cstheme="minorHAnsi"/>
                <w:sz w:val="20"/>
              </w:rPr>
              <w:t>Instalacja Centralnego Ogrzewania dla Budynku Domu Jednorodzinnego wg Modelu I</w:t>
            </w:r>
          </w:p>
        </w:tc>
        <w:tc>
          <w:tcPr>
            <w:tcW w:w="3402" w:type="dxa"/>
            <w:gridSpan w:val="2"/>
            <w:vAlign w:val="bottom"/>
          </w:tcPr>
          <w:p w:rsidRPr="004B43F3" w:rsidR="004B43F3" w:rsidP="004B43F3" w:rsidRDefault="004B43F3" w14:paraId="7E320FDA" w14:textId="719984F5">
            <w:pPr>
              <w:jc w:val="center"/>
              <w:rPr>
                <w:sz w:val="20"/>
              </w:rPr>
            </w:pPr>
            <w:r w:rsidRPr="0078663F">
              <w:rPr>
                <w:i/>
                <w:color w:val="7F7F7F" w:themeColor="text1" w:themeTint="80"/>
                <w:sz w:val="16"/>
              </w:rPr>
              <w:t>Spełniam / Nie spełniam</w:t>
            </w:r>
          </w:p>
        </w:tc>
        <w:tc>
          <w:tcPr>
            <w:tcW w:w="1984" w:type="dxa"/>
          </w:tcPr>
          <w:p w:rsidRPr="004B43F3" w:rsidR="004B43F3" w:rsidP="004B43F3" w:rsidRDefault="004B43F3" w14:paraId="2D266278" w14:textId="77777777">
            <w:pPr>
              <w:rPr>
                <w:sz w:val="20"/>
              </w:rPr>
            </w:pPr>
          </w:p>
        </w:tc>
      </w:tr>
      <w:tr w:rsidR="000549D0" w:rsidTr="00E77586" w14:paraId="24DFC109" w14:textId="77777777">
        <w:trPr>
          <w:trHeight w:val="1121"/>
          <w:jc w:val="center"/>
        </w:trPr>
        <w:tc>
          <w:tcPr>
            <w:tcW w:w="10201" w:type="dxa"/>
            <w:gridSpan w:val="6"/>
            <w:shd w:val="clear" w:color="auto" w:fill="auto"/>
            <w:vAlign w:val="center"/>
          </w:tcPr>
          <w:p w:rsidR="000549D0" w:rsidP="00DA1EB3" w:rsidRDefault="000549D0" w14:paraId="429C44FC" w14:textId="77777777">
            <w:pPr>
              <w:jc w:val="both"/>
              <w:rPr>
                <w:rFonts w:cstheme="minorHAnsi"/>
                <w:i/>
                <w:sz w:val="20"/>
                <w:szCs w:val="20"/>
              </w:rPr>
            </w:pPr>
            <w:r w:rsidRPr="00AF12E2">
              <w:rPr>
                <w:i/>
                <w:sz w:val="20"/>
                <w:szCs w:val="20"/>
              </w:rPr>
              <w:t>W tym polu proszę wpisać uzasadnienie spełnienia Wymagania Obligatoryjnego zawierające m.in.: opis</w:t>
            </w:r>
            <w:r w:rsidRPr="00AF12E2" w:rsidR="00026A20">
              <w:rPr>
                <w:i/>
                <w:sz w:val="20"/>
                <w:szCs w:val="20"/>
              </w:rPr>
              <w:t xml:space="preserve"> w jaki sposób System będzie </w:t>
            </w:r>
            <w:r w:rsidRPr="00AF12E2">
              <w:rPr>
                <w:i/>
                <w:sz w:val="20"/>
                <w:szCs w:val="20"/>
                <w:lang w:eastAsia="pl-PL"/>
              </w:rPr>
              <w:t>zapewni</w:t>
            </w:r>
            <w:r w:rsidRPr="00AF12E2" w:rsidR="00026A20">
              <w:rPr>
                <w:i/>
                <w:sz w:val="20"/>
                <w:szCs w:val="20"/>
                <w:lang w:eastAsia="pl-PL"/>
              </w:rPr>
              <w:t>a</w:t>
            </w:r>
            <w:r w:rsidRPr="00AF12E2">
              <w:rPr>
                <w:i/>
                <w:sz w:val="20"/>
                <w:szCs w:val="20"/>
                <w:lang w:eastAsia="pl-PL"/>
              </w:rPr>
              <w:t xml:space="preserve">ł utrzymanie parametrów czynnika grzewczego na potrzeby CO w zakresie temperatur </w:t>
            </w:r>
            <w:r w:rsidRPr="00AF12E2">
              <w:rPr>
                <w:i/>
                <w:sz w:val="20"/>
                <w:szCs w:val="20"/>
              </w:rPr>
              <w:t xml:space="preserve">25°C - 45°C. </w:t>
            </w:r>
            <w:r w:rsidRPr="00AF12E2" w:rsidR="00026A20">
              <w:rPr>
                <w:i/>
                <w:sz w:val="20"/>
                <w:szCs w:val="20"/>
              </w:rPr>
              <w:t xml:space="preserve">Należy opisać również sposób </w:t>
            </w:r>
            <w:r w:rsidRPr="00AF12E2">
              <w:rPr>
                <w:i/>
                <w:sz w:val="20"/>
                <w:szCs w:val="20"/>
              </w:rPr>
              <w:t>doprowadzenia czynnika grzewczego do głównego rozdzielacza w budynku</w:t>
            </w:r>
            <w:r w:rsidRPr="00AF12E2" w:rsidR="00026A20">
              <w:rPr>
                <w:i/>
                <w:sz w:val="20"/>
                <w:szCs w:val="20"/>
              </w:rPr>
              <w:t>.</w:t>
            </w:r>
            <w:r w:rsidRPr="00AF12E2" w:rsidR="00DA1EB3">
              <w:rPr>
                <w:i/>
                <w:sz w:val="20"/>
                <w:szCs w:val="20"/>
              </w:rPr>
              <w:t xml:space="preserve"> </w:t>
            </w:r>
            <w:r w:rsidRPr="00AF12E2" w:rsidR="00DA1EB3">
              <w:rPr>
                <w:rFonts w:cstheme="minorHAnsi"/>
                <w:i/>
                <w:sz w:val="20"/>
                <w:szCs w:val="20"/>
              </w:rPr>
              <w:t>Proszę podać i opisać schemat instalacji CO oraz opisać w jaki sposób System będzie podgrzewał czynnik grzewczy.</w:t>
            </w:r>
          </w:p>
          <w:p w:rsidR="00AF12E2" w:rsidP="00DA1EB3" w:rsidRDefault="00AF12E2" w14:paraId="41B3ED6F" w14:textId="77777777">
            <w:pPr>
              <w:jc w:val="both"/>
              <w:rPr>
                <w:rFonts w:cstheme="minorHAnsi"/>
                <w:i/>
                <w:sz w:val="20"/>
                <w:szCs w:val="20"/>
              </w:rPr>
            </w:pPr>
          </w:p>
          <w:p w:rsidR="00AF12E2" w:rsidP="00DA1EB3" w:rsidRDefault="00AF12E2" w14:paraId="6A38CDDB" w14:textId="77777777">
            <w:pPr>
              <w:jc w:val="both"/>
              <w:rPr>
                <w:rFonts w:cstheme="minorHAnsi"/>
                <w:i/>
                <w:sz w:val="20"/>
                <w:szCs w:val="20"/>
              </w:rPr>
            </w:pPr>
          </w:p>
          <w:p w:rsidR="00AF12E2" w:rsidP="00DA1EB3" w:rsidRDefault="00AF12E2" w14:paraId="06662823" w14:textId="77777777">
            <w:pPr>
              <w:jc w:val="both"/>
              <w:rPr>
                <w:rFonts w:cstheme="minorHAnsi"/>
                <w:i/>
                <w:sz w:val="20"/>
                <w:szCs w:val="20"/>
              </w:rPr>
            </w:pPr>
          </w:p>
          <w:p w:rsidRPr="00AF12E2" w:rsidR="00AF12E2" w:rsidP="00DA1EB3" w:rsidRDefault="00AF12E2" w14:paraId="318DB82F" w14:textId="2C925F7E">
            <w:pPr>
              <w:jc w:val="both"/>
              <w:rPr>
                <w:i/>
                <w:sz w:val="20"/>
                <w:szCs w:val="20"/>
              </w:rPr>
            </w:pPr>
          </w:p>
        </w:tc>
      </w:tr>
      <w:tr w:rsidR="004B43F3" w:rsidTr="00017494" w14:paraId="6CCBA58A" w14:textId="349C64DE">
        <w:trPr>
          <w:trHeight w:val="1123"/>
          <w:jc w:val="center"/>
        </w:trPr>
        <w:tc>
          <w:tcPr>
            <w:tcW w:w="792" w:type="dxa"/>
            <w:shd w:val="clear" w:color="auto" w:fill="C5E0B3" w:themeFill="accent6" w:themeFillTint="66"/>
            <w:vAlign w:val="center"/>
          </w:tcPr>
          <w:p w:rsidRPr="004B43F3" w:rsidR="004B43F3" w:rsidP="004B43F3" w:rsidRDefault="004B43F3" w14:paraId="0F9C379A" w14:textId="0F1C72FA">
            <w:pPr>
              <w:jc w:val="center"/>
              <w:rPr>
                <w:sz w:val="20"/>
              </w:rPr>
            </w:pPr>
            <w:r w:rsidRPr="004B43F3">
              <w:rPr>
                <w:sz w:val="20"/>
              </w:rPr>
              <w:t>1.3.</w:t>
            </w:r>
          </w:p>
        </w:tc>
        <w:tc>
          <w:tcPr>
            <w:tcW w:w="1613" w:type="dxa"/>
            <w:shd w:val="clear" w:color="auto" w:fill="E2EFD9" w:themeFill="accent6" w:themeFillTint="33"/>
            <w:vAlign w:val="center"/>
          </w:tcPr>
          <w:p w:rsidRPr="004B43F3" w:rsidR="004B43F3" w:rsidP="004B43F3" w:rsidRDefault="004B43F3" w14:paraId="57412448" w14:textId="0599896C">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3539E210" w14:textId="32B89FC4">
            <w:pPr>
              <w:rPr>
                <w:sz w:val="20"/>
              </w:rPr>
            </w:pPr>
            <w:r w:rsidRPr="004B43F3">
              <w:rPr>
                <w:rFonts w:eastAsia="Times New Roman" w:cstheme="minorHAnsi"/>
                <w:sz w:val="20"/>
              </w:rPr>
              <w:t>Instalacja Chłodzenia dla Budynku Domu Jednorodzinnego wg Modelu I</w:t>
            </w:r>
          </w:p>
        </w:tc>
        <w:tc>
          <w:tcPr>
            <w:tcW w:w="3402" w:type="dxa"/>
            <w:gridSpan w:val="2"/>
            <w:vAlign w:val="bottom"/>
          </w:tcPr>
          <w:p w:rsidRPr="004B43F3" w:rsidR="004B43F3" w:rsidP="004B43F3" w:rsidRDefault="004B43F3" w14:paraId="6CFEF557" w14:textId="298E9255">
            <w:pPr>
              <w:jc w:val="center"/>
              <w:rPr>
                <w:sz w:val="20"/>
              </w:rPr>
            </w:pPr>
            <w:r w:rsidRPr="0078663F">
              <w:rPr>
                <w:i/>
                <w:color w:val="7F7F7F" w:themeColor="text1" w:themeTint="80"/>
                <w:sz w:val="16"/>
              </w:rPr>
              <w:t>Spełniam / Nie spełniam</w:t>
            </w:r>
          </w:p>
        </w:tc>
        <w:tc>
          <w:tcPr>
            <w:tcW w:w="1984" w:type="dxa"/>
          </w:tcPr>
          <w:p w:rsidRPr="004B43F3" w:rsidR="004B43F3" w:rsidP="004B43F3" w:rsidRDefault="004B43F3" w14:paraId="6ED6793A" w14:textId="77777777">
            <w:pPr>
              <w:rPr>
                <w:sz w:val="20"/>
              </w:rPr>
            </w:pPr>
          </w:p>
        </w:tc>
      </w:tr>
      <w:tr w:rsidR="000549D0" w:rsidTr="00E77586" w14:paraId="59E2EB67" w14:textId="77777777">
        <w:trPr>
          <w:trHeight w:val="1123"/>
          <w:jc w:val="center"/>
        </w:trPr>
        <w:tc>
          <w:tcPr>
            <w:tcW w:w="10201" w:type="dxa"/>
            <w:gridSpan w:val="6"/>
            <w:shd w:val="clear" w:color="auto" w:fill="auto"/>
            <w:vAlign w:val="center"/>
          </w:tcPr>
          <w:p w:rsidR="000549D0" w:rsidP="00DA1EB3" w:rsidRDefault="00026A20" w14:paraId="778EB600" w14:textId="77777777">
            <w:pPr>
              <w:jc w:val="both"/>
              <w:rPr>
                <w:rFonts w:cstheme="minorHAnsi"/>
                <w:i/>
                <w:iCs/>
                <w:sz w:val="20"/>
                <w:szCs w:val="20"/>
              </w:rPr>
            </w:pPr>
            <w:r w:rsidRPr="00AF12E2">
              <w:rPr>
                <w:i/>
                <w:iCs/>
                <w:sz w:val="20"/>
                <w:szCs w:val="20"/>
              </w:rPr>
              <w:t xml:space="preserve">W tym polu proszę wpisać uzasadnienie spełnienia Wymagania Obligatoryjnego zawierające m.in.: opis w jaki sposób System będzie </w:t>
            </w:r>
            <w:r w:rsidRPr="00AF12E2">
              <w:rPr>
                <w:i/>
                <w:iCs/>
                <w:sz w:val="20"/>
                <w:szCs w:val="20"/>
                <w:lang w:eastAsia="pl-PL"/>
              </w:rPr>
              <w:t xml:space="preserve">zapewniał utrzymanie parametrów czynnika chłodniczego na potrzeby CH w zakresie temperatur </w:t>
            </w:r>
            <w:r w:rsidRPr="00AF12E2">
              <w:rPr>
                <w:i/>
                <w:iCs/>
                <w:sz w:val="20"/>
                <w:szCs w:val="20"/>
              </w:rPr>
              <w:t>4°C - 9°C. Należy opisać również sposób doprowadzenia czynnika chłodniczego do głównego rozdzielacza w budynku.</w:t>
            </w:r>
            <w:r w:rsidRPr="00AF12E2" w:rsidR="00DA1EB3">
              <w:rPr>
                <w:i/>
                <w:iCs/>
                <w:sz w:val="20"/>
                <w:szCs w:val="20"/>
              </w:rPr>
              <w:t xml:space="preserve"> </w:t>
            </w:r>
            <w:r w:rsidRPr="00AF12E2" w:rsidR="00DA1EB3">
              <w:rPr>
                <w:rFonts w:cstheme="minorHAnsi"/>
                <w:i/>
                <w:iCs/>
                <w:sz w:val="20"/>
                <w:szCs w:val="20"/>
              </w:rPr>
              <w:t>Proszę podać i opisać schemat instalacji CH oraz opisać w jaki sposób System będzie chłodził czynnik chłodniczy.</w:t>
            </w:r>
          </w:p>
          <w:p w:rsidR="00AF12E2" w:rsidP="00DA1EB3" w:rsidRDefault="00AF12E2" w14:paraId="646E4BA6" w14:textId="77777777">
            <w:pPr>
              <w:jc w:val="both"/>
              <w:rPr>
                <w:rFonts w:cstheme="minorHAnsi"/>
                <w:i/>
                <w:iCs/>
                <w:sz w:val="20"/>
                <w:szCs w:val="20"/>
              </w:rPr>
            </w:pPr>
          </w:p>
          <w:p w:rsidR="00AF12E2" w:rsidP="00DA1EB3" w:rsidRDefault="00AF12E2" w14:paraId="58D05870" w14:textId="77777777">
            <w:pPr>
              <w:jc w:val="both"/>
              <w:rPr>
                <w:rFonts w:cstheme="minorHAnsi"/>
                <w:i/>
                <w:iCs/>
                <w:sz w:val="20"/>
                <w:szCs w:val="20"/>
              </w:rPr>
            </w:pPr>
          </w:p>
          <w:p w:rsidR="00AF12E2" w:rsidP="00DA1EB3" w:rsidRDefault="00AF12E2" w14:paraId="6972DBAD" w14:textId="77777777">
            <w:pPr>
              <w:jc w:val="both"/>
              <w:rPr>
                <w:rFonts w:cstheme="minorHAnsi"/>
                <w:i/>
                <w:iCs/>
                <w:sz w:val="20"/>
                <w:szCs w:val="20"/>
              </w:rPr>
            </w:pPr>
          </w:p>
          <w:p w:rsidRPr="00DA1EB3" w:rsidR="00AF12E2" w:rsidP="00DA1EB3" w:rsidRDefault="00AF12E2" w14:paraId="39B7C3E5" w14:textId="30AFF5BB">
            <w:pPr>
              <w:jc w:val="both"/>
              <w:rPr>
                <w:i/>
                <w:iCs/>
                <w:sz w:val="20"/>
                <w:szCs w:val="20"/>
              </w:rPr>
            </w:pPr>
          </w:p>
        </w:tc>
      </w:tr>
      <w:tr w:rsidR="00F35C15" w:rsidTr="00E77586" w14:paraId="7A82E1AC" w14:textId="34F5AB72">
        <w:trPr>
          <w:trHeight w:val="386"/>
          <w:jc w:val="center"/>
        </w:trPr>
        <w:tc>
          <w:tcPr>
            <w:tcW w:w="10201" w:type="dxa"/>
            <w:gridSpan w:val="6"/>
            <w:shd w:val="clear" w:color="auto" w:fill="C5E0B3" w:themeFill="accent6" w:themeFillTint="66"/>
            <w:vAlign w:val="center"/>
          </w:tcPr>
          <w:p w:rsidRPr="008405E6" w:rsidR="00F35C15" w:rsidP="008405E6" w:rsidRDefault="00F35C15" w14:paraId="4FBEF42D" w14:textId="45F96FD1">
            <w:pPr>
              <w:rPr>
                <w:b/>
              </w:rPr>
            </w:pPr>
            <w:r w:rsidRPr="008405E6">
              <w:rPr>
                <w:b/>
              </w:rPr>
              <w:t>Wymagania dla Systemu 2</w:t>
            </w:r>
          </w:p>
        </w:tc>
      </w:tr>
      <w:tr w:rsidR="004B43F3" w:rsidTr="00017494" w14:paraId="00D2C730" w14:textId="6BAA524A">
        <w:trPr>
          <w:trHeight w:val="1123"/>
          <w:jc w:val="center"/>
        </w:trPr>
        <w:tc>
          <w:tcPr>
            <w:tcW w:w="792" w:type="dxa"/>
            <w:shd w:val="clear" w:color="auto" w:fill="C5E0B3" w:themeFill="accent6" w:themeFillTint="66"/>
            <w:vAlign w:val="center"/>
          </w:tcPr>
          <w:p w:rsidRPr="004B43F3" w:rsidR="004B43F3" w:rsidP="004B43F3" w:rsidRDefault="004B43F3" w14:paraId="0CDB937B" w14:textId="45E0AA55">
            <w:pPr>
              <w:jc w:val="center"/>
              <w:rPr>
                <w:sz w:val="20"/>
              </w:rPr>
            </w:pPr>
            <w:r w:rsidRPr="004B43F3">
              <w:rPr>
                <w:sz w:val="20"/>
              </w:rPr>
              <w:t>1.4.</w:t>
            </w:r>
          </w:p>
        </w:tc>
        <w:tc>
          <w:tcPr>
            <w:tcW w:w="1613" w:type="dxa"/>
            <w:shd w:val="clear" w:color="auto" w:fill="E2EFD9" w:themeFill="accent6" w:themeFillTint="33"/>
            <w:vAlign w:val="center"/>
          </w:tcPr>
          <w:p w:rsidRPr="004B43F3" w:rsidR="004B43F3" w:rsidP="004B43F3" w:rsidRDefault="004B43F3" w14:paraId="121D3398" w14:textId="0D2E62E7">
            <w:pPr>
              <w:jc w:val="center"/>
              <w:rPr>
                <w:b/>
                <w:bCs/>
                <w:sz w:val="20"/>
              </w:rPr>
            </w:pPr>
            <w:r w:rsidRPr="004B43F3">
              <w:rPr>
                <w:rFonts w:eastAsia="Times New Roman" w:cstheme="minorHAnsi"/>
                <w:b/>
                <w:color w:val="000000"/>
                <w:sz w:val="20"/>
                <w:lang w:eastAsia="pl-PL"/>
              </w:rPr>
              <w:t xml:space="preserve">System </w:t>
            </w:r>
          </w:p>
        </w:tc>
        <w:tc>
          <w:tcPr>
            <w:tcW w:w="2410" w:type="dxa"/>
            <w:shd w:val="clear" w:color="auto" w:fill="E2EFD9" w:themeFill="accent6" w:themeFillTint="33"/>
            <w:vAlign w:val="center"/>
          </w:tcPr>
          <w:p w:rsidRPr="004B43F3" w:rsidR="004B43F3" w:rsidP="004B43F3" w:rsidRDefault="004B43F3" w14:paraId="57CABA48" w14:textId="155F22FA">
            <w:pPr>
              <w:rPr>
                <w:sz w:val="20"/>
              </w:rPr>
            </w:pPr>
            <w:r w:rsidRPr="004B43F3">
              <w:rPr>
                <w:rFonts w:eastAsia="Times New Roman" w:cstheme="minorHAnsi"/>
                <w:color w:val="000000"/>
                <w:sz w:val="20"/>
                <w:lang w:eastAsia="pl-PL"/>
              </w:rPr>
              <w:t xml:space="preserve">Zaprojektowanie </w:t>
            </w:r>
            <w:r>
              <w:rPr>
                <w:rFonts w:eastAsia="Times New Roman" w:cstheme="minorHAnsi"/>
                <w:color w:val="000000"/>
                <w:sz w:val="20"/>
                <w:lang w:eastAsia="pl-PL"/>
              </w:rPr>
              <w:br/>
            </w:r>
            <w:r w:rsidRPr="004B43F3">
              <w:rPr>
                <w:rFonts w:eastAsia="Times New Roman" w:cstheme="minorHAnsi"/>
                <w:color w:val="000000"/>
                <w:sz w:val="20"/>
                <w:lang w:eastAsia="pl-PL"/>
              </w:rPr>
              <w:t>Systemu 2</w:t>
            </w:r>
          </w:p>
        </w:tc>
        <w:tc>
          <w:tcPr>
            <w:tcW w:w="3402" w:type="dxa"/>
            <w:gridSpan w:val="2"/>
            <w:vAlign w:val="bottom"/>
          </w:tcPr>
          <w:p w:rsidRPr="004B43F3" w:rsidR="004B43F3" w:rsidP="004B43F3" w:rsidRDefault="004B43F3" w14:paraId="21270751" w14:textId="11988EDD">
            <w:pPr>
              <w:jc w:val="center"/>
              <w:rPr>
                <w:sz w:val="20"/>
              </w:rPr>
            </w:pPr>
            <w:r w:rsidRPr="00B42529">
              <w:rPr>
                <w:i/>
                <w:color w:val="7F7F7F" w:themeColor="text1" w:themeTint="80"/>
                <w:sz w:val="16"/>
              </w:rPr>
              <w:t>Spełniam / Nie spełniam</w:t>
            </w:r>
          </w:p>
        </w:tc>
        <w:tc>
          <w:tcPr>
            <w:tcW w:w="1984" w:type="dxa"/>
          </w:tcPr>
          <w:p w:rsidRPr="004B43F3" w:rsidR="004B43F3" w:rsidP="004B43F3" w:rsidRDefault="004B43F3" w14:paraId="0023C8F6" w14:textId="77777777">
            <w:pPr>
              <w:rPr>
                <w:sz w:val="20"/>
              </w:rPr>
            </w:pPr>
          </w:p>
        </w:tc>
      </w:tr>
      <w:tr w:rsidR="004B43F3" w:rsidTr="00017494" w14:paraId="6011EAFB" w14:textId="77E14461">
        <w:trPr>
          <w:trHeight w:val="1123"/>
          <w:jc w:val="center"/>
        </w:trPr>
        <w:tc>
          <w:tcPr>
            <w:tcW w:w="792" w:type="dxa"/>
            <w:shd w:val="clear" w:color="auto" w:fill="C5E0B3" w:themeFill="accent6" w:themeFillTint="66"/>
            <w:vAlign w:val="center"/>
          </w:tcPr>
          <w:p w:rsidRPr="004B43F3" w:rsidR="004B43F3" w:rsidP="004B43F3" w:rsidRDefault="004B43F3" w14:paraId="16B59325" w14:textId="51E2C7BA">
            <w:pPr>
              <w:jc w:val="center"/>
              <w:rPr>
                <w:sz w:val="20"/>
              </w:rPr>
            </w:pPr>
            <w:r w:rsidRPr="004B43F3">
              <w:rPr>
                <w:sz w:val="20"/>
              </w:rPr>
              <w:lastRenderedPageBreak/>
              <w:t>1.5.</w:t>
            </w:r>
          </w:p>
        </w:tc>
        <w:tc>
          <w:tcPr>
            <w:tcW w:w="1613" w:type="dxa"/>
            <w:shd w:val="clear" w:color="auto" w:fill="E2EFD9" w:themeFill="accent6" w:themeFillTint="33"/>
            <w:vAlign w:val="center"/>
          </w:tcPr>
          <w:p w:rsidRPr="004B43F3" w:rsidR="004B43F3" w:rsidP="004B43F3" w:rsidRDefault="004B43F3" w14:paraId="59723CD1" w14:textId="4071DB5B">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3A907E86" w14:textId="705E3BCF">
            <w:pPr>
              <w:rPr>
                <w:sz w:val="20"/>
              </w:rPr>
            </w:pPr>
            <w:r w:rsidRPr="004B43F3">
              <w:rPr>
                <w:rFonts w:eastAsia="Times New Roman" w:cstheme="minorHAnsi"/>
                <w:sz w:val="20"/>
              </w:rPr>
              <w:t>Instalacja Centralnego Ogrzewania dla Budynku Domu Jednorodzinnego wg Modelu II</w:t>
            </w:r>
          </w:p>
        </w:tc>
        <w:tc>
          <w:tcPr>
            <w:tcW w:w="3402" w:type="dxa"/>
            <w:gridSpan w:val="2"/>
            <w:vAlign w:val="bottom"/>
          </w:tcPr>
          <w:p w:rsidRPr="004B43F3" w:rsidR="004B43F3" w:rsidP="004B43F3" w:rsidRDefault="004B43F3" w14:paraId="41CC6622" w14:textId="24AD66A4">
            <w:pPr>
              <w:jc w:val="center"/>
              <w:rPr>
                <w:sz w:val="20"/>
              </w:rPr>
            </w:pPr>
            <w:r w:rsidRPr="00B42529">
              <w:rPr>
                <w:i/>
                <w:color w:val="7F7F7F" w:themeColor="text1" w:themeTint="80"/>
                <w:sz w:val="16"/>
              </w:rPr>
              <w:t>Spełniam / Nie spełniam</w:t>
            </w:r>
          </w:p>
        </w:tc>
        <w:tc>
          <w:tcPr>
            <w:tcW w:w="1984" w:type="dxa"/>
          </w:tcPr>
          <w:p w:rsidRPr="004B43F3" w:rsidR="004B43F3" w:rsidP="004B43F3" w:rsidRDefault="004B43F3" w14:paraId="1809343B" w14:textId="77777777">
            <w:pPr>
              <w:rPr>
                <w:sz w:val="20"/>
              </w:rPr>
            </w:pPr>
          </w:p>
        </w:tc>
      </w:tr>
      <w:tr w:rsidR="000549D0" w:rsidTr="00E77586" w14:paraId="32C2814F" w14:textId="77777777">
        <w:trPr>
          <w:trHeight w:val="1123"/>
          <w:jc w:val="center"/>
        </w:trPr>
        <w:tc>
          <w:tcPr>
            <w:tcW w:w="10201" w:type="dxa"/>
            <w:gridSpan w:val="6"/>
            <w:shd w:val="clear" w:color="auto" w:fill="auto"/>
            <w:vAlign w:val="center"/>
          </w:tcPr>
          <w:p w:rsidR="000549D0" w:rsidP="00DA1EB3" w:rsidRDefault="00026A20" w14:paraId="3D56A57E" w14:textId="77777777">
            <w:pPr>
              <w:jc w:val="both"/>
              <w:rPr>
                <w:rFonts w:cstheme="minorHAnsi"/>
                <w:i/>
                <w:iCs/>
                <w:sz w:val="20"/>
                <w:szCs w:val="20"/>
              </w:rPr>
            </w:pPr>
            <w:r w:rsidRPr="00AF12E2">
              <w:rPr>
                <w:i/>
                <w:iCs/>
                <w:sz w:val="20"/>
                <w:szCs w:val="20"/>
              </w:rPr>
              <w:t xml:space="preserve">W tym polu proszę wpisać uzasadnienie spełnienia Wymagania Obligatoryjnego zawierające m.in.: opis w jaki sposób System będzie </w:t>
            </w:r>
            <w:r w:rsidRPr="00AF12E2">
              <w:rPr>
                <w:i/>
                <w:iCs/>
                <w:sz w:val="20"/>
                <w:szCs w:val="20"/>
                <w:lang w:eastAsia="pl-PL"/>
              </w:rPr>
              <w:t xml:space="preserve">zapewniał utrzymanie parametrów czynnika grzewczego na potrzeby CO w zakresie temperatur </w:t>
            </w:r>
            <w:r w:rsidRPr="00AF12E2">
              <w:rPr>
                <w:i/>
                <w:iCs/>
                <w:sz w:val="20"/>
                <w:szCs w:val="20"/>
              </w:rPr>
              <w:t>35°C - 55°C. Należy opisać również sposób doprowadzenia czynnika grzewczego do głównego rozdzielacza w budynku.</w:t>
            </w:r>
            <w:r w:rsidRPr="00AF12E2" w:rsidR="00DA1EB3">
              <w:rPr>
                <w:i/>
                <w:iCs/>
                <w:sz w:val="20"/>
                <w:szCs w:val="20"/>
              </w:rPr>
              <w:t xml:space="preserve"> </w:t>
            </w:r>
            <w:r w:rsidRPr="00AF12E2" w:rsidR="00DA1EB3">
              <w:rPr>
                <w:rFonts w:cstheme="minorHAnsi"/>
                <w:i/>
                <w:iCs/>
                <w:sz w:val="20"/>
                <w:szCs w:val="20"/>
              </w:rPr>
              <w:t>Proszę podać i opisać schemat instalacji CO oraz opisać w jaki sposób System będzie podgrzewał czynnik grzewczy.</w:t>
            </w:r>
          </w:p>
          <w:p w:rsidR="00AF12E2" w:rsidP="00DA1EB3" w:rsidRDefault="00AF12E2" w14:paraId="5F8A61C7" w14:textId="77777777">
            <w:pPr>
              <w:jc w:val="both"/>
              <w:rPr>
                <w:rFonts w:cstheme="minorHAnsi"/>
                <w:i/>
                <w:iCs/>
                <w:sz w:val="20"/>
                <w:szCs w:val="20"/>
              </w:rPr>
            </w:pPr>
          </w:p>
          <w:p w:rsidR="00AF12E2" w:rsidP="00DA1EB3" w:rsidRDefault="00AF12E2" w14:paraId="7B11B758" w14:textId="77777777">
            <w:pPr>
              <w:jc w:val="both"/>
              <w:rPr>
                <w:rFonts w:cstheme="minorHAnsi"/>
                <w:i/>
                <w:iCs/>
                <w:sz w:val="20"/>
                <w:szCs w:val="20"/>
              </w:rPr>
            </w:pPr>
          </w:p>
          <w:p w:rsidRPr="00DA1EB3" w:rsidR="00AF12E2" w:rsidP="00DA1EB3" w:rsidRDefault="00AF12E2" w14:paraId="5FDCC01A" w14:textId="2DDC64BF">
            <w:pPr>
              <w:jc w:val="both"/>
              <w:rPr>
                <w:i/>
                <w:iCs/>
                <w:sz w:val="20"/>
                <w:szCs w:val="20"/>
              </w:rPr>
            </w:pPr>
          </w:p>
        </w:tc>
      </w:tr>
      <w:tr w:rsidR="004B43F3" w:rsidTr="00017494" w14:paraId="3E83B733" w14:textId="34256804">
        <w:trPr>
          <w:trHeight w:val="1123"/>
          <w:jc w:val="center"/>
        </w:trPr>
        <w:tc>
          <w:tcPr>
            <w:tcW w:w="792" w:type="dxa"/>
            <w:shd w:val="clear" w:color="auto" w:fill="C5E0B3" w:themeFill="accent6" w:themeFillTint="66"/>
            <w:vAlign w:val="center"/>
          </w:tcPr>
          <w:p w:rsidRPr="004B43F3" w:rsidR="004B43F3" w:rsidP="004B43F3" w:rsidRDefault="004B43F3" w14:paraId="39D87389" w14:textId="591C0CC9">
            <w:pPr>
              <w:jc w:val="center"/>
              <w:rPr>
                <w:sz w:val="20"/>
              </w:rPr>
            </w:pPr>
            <w:r w:rsidRPr="004B43F3">
              <w:rPr>
                <w:sz w:val="20"/>
              </w:rPr>
              <w:t>1.6.</w:t>
            </w:r>
          </w:p>
        </w:tc>
        <w:tc>
          <w:tcPr>
            <w:tcW w:w="1613" w:type="dxa"/>
            <w:shd w:val="clear" w:color="auto" w:fill="E2EFD9" w:themeFill="accent6" w:themeFillTint="33"/>
            <w:vAlign w:val="center"/>
          </w:tcPr>
          <w:p w:rsidRPr="004B43F3" w:rsidR="004B43F3" w:rsidP="004B43F3" w:rsidRDefault="004B43F3" w14:paraId="414C022D" w14:textId="518BFA60">
            <w:pPr>
              <w:jc w:val="center"/>
              <w:rPr>
                <w:b/>
                <w:bCs/>
                <w:sz w:val="20"/>
              </w:rPr>
            </w:pPr>
            <w:r w:rsidRPr="004B43F3">
              <w:rPr>
                <w:rFonts w:eastAsia="Times New Roman" w:cstheme="minorHAnsi"/>
                <w:b/>
                <w:color w:val="000000"/>
                <w:sz w:val="20"/>
                <w:lang w:eastAsia="pl-PL"/>
              </w:rPr>
              <w:t xml:space="preserve">System </w:t>
            </w:r>
          </w:p>
        </w:tc>
        <w:tc>
          <w:tcPr>
            <w:tcW w:w="2410" w:type="dxa"/>
            <w:shd w:val="clear" w:color="auto" w:fill="E2EFD9" w:themeFill="accent6" w:themeFillTint="33"/>
            <w:vAlign w:val="center"/>
          </w:tcPr>
          <w:p w:rsidRPr="004B43F3" w:rsidR="004B43F3" w:rsidP="004B43F3" w:rsidRDefault="004B43F3" w14:paraId="18AA704F" w14:textId="6235023F">
            <w:pPr>
              <w:rPr>
                <w:sz w:val="20"/>
              </w:rPr>
            </w:pPr>
            <w:r w:rsidRPr="004B43F3">
              <w:rPr>
                <w:rFonts w:eastAsia="Times New Roman" w:cstheme="minorHAnsi"/>
                <w:sz w:val="20"/>
              </w:rPr>
              <w:t>Instalacja Chłodzenia dla Budynku Domu Jednorodzinnego wg Modelu II</w:t>
            </w:r>
          </w:p>
        </w:tc>
        <w:tc>
          <w:tcPr>
            <w:tcW w:w="3402" w:type="dxa"/>
            <w:gridSpan w:val="2"/>
            <w:vAlign w:val="bottom"/>
          </w:tcPr>
          <w:p w:rsidRPr="004B43F3" w:rsidR="004B43F3" w:rsidP="004B43F3" w:rsidRDefault="004B43F3" w14:paraId="7E147CD8" w14:textId="2B475774">
            <w:pPr>
              <w:jc w:val="center"/>
              <w:rPr>
                <w:sz w:val="20"/>
              </w:rPr>
            </w:pPr>
            <w:r w:rsidRPr="00B42529">
              <w:rPr>
                <w:i/>
                <w:color w:val="7F7F7F" w:themeColor="text1" w:themeTint="80"/>
                <w:sz w:val="16"/>
              </w:rPr>
              <w:t>Spełniam / Nie spełniam</w:t>
            </w:r>
          </w:p>
        </w:tc>
        <w:tc>
          <w:tcPr>
            <w:tcW w:w="1984" w:type="dxa"/>
          </w:tcPr>
          <w:p w:rsidRPr="004B43F3" w:rsidR="004B43F3" w:rsidP="004B43F3" w:rsidRDefault="004B43F3" w14:paraId="1A143E38" w14:textId="77777777">
            <w:pPr>
              <w:rPr>
                <w:sz w:val="20"/>
              </w:rPr>
            </w:pPr>
          </w:p>
        </w:tc>
      </w:tr>
      <w:tr w:rsidR="000549D0" w:rsidTr="00E77586" w14:paraId="4AD66223" w14:textId="77777777">
        <w:trPr>
          <w:trHeight w:val="1123"/>
          <w:jc w:val="center"/>
        </w:trPr>
        <w:tc>
          <w:tcPr>
            <w:tcW w:w="10201" w:type="dxa"/>
            <w:gridSpan w:val="6"/>
            <w:shd w:val="clear" w:color="auto" w:fill="auto"/>
            <w:vAlign w:val="center"/>
          </w:tcPr>
          <w:p w:rsidR="000549D0" w:rsidP="00DA1EB3" w:rsidRDefault="00026A20" w14:paraId="37B7569D" w14:textId="77777777">
            <w:pPr>
              <w:jc w:val="both"/>
              <w:rPr>
                <w:rFonts w:cstheme="minorHAnsi"/>
                <w:i/>
                <w:iCs/>
                <w:sz w:val="20"/>
                <w:szCs w:val="20"/>
              </w:rPr>
            </w:pPr>
            <w:r w:rsidRPr="00AF12E2">
              <w:rPr>
                <w:i/>
                <w:iCs/>
                <w:sz w:val="20"/>
                <w:szCs w:val="20"/>
              </w:rPr>
              <w:t xml:space="preserve">W tym polu proszę wpisać uzasadnienie spełnienia Wymagania Obligatoryjnego zawierające m.in.: opis w jaki sposób System będzie </w:t>
            </w:r>
            <w:r w:rsidRPr="00AF12E2">
              <w:rPr>
                <w:i/>
                <w:iCs/>
                <w:sz w:val="20"/>
                <w:szCs w:val="20"/>
                <w:lang w:eastAsia="pl-PL"/>
              </w:rPr>
              <w:t xml:space="preserve">zapewniał utrzymanie parametrów czynnika chłodniczego na potrzeby CH w zakresie temperatur </w:t>
            </w:r>
            <w:r w:rsidRPr="00AF12E2">
              <w:rPr>
                <w:i/>
                <w:iCs/>
                <w:sz w:val="20"/>
                <w:szCs w:val="20"/>
              </w:rPr>
              <w:t>2°C - 7°C. Należy opisać również sposób doprowadzenia czynnika chłodniczego do głównego rozdzielacza w budynku.</w:t>
            </w:r>
            <w:r w:rsidRPr="00AF12E2" w:rsidR="00DA1EB3">
              <w:rPr>
                <w:i/>
                <w:iCs/>
                <w:sz w:val="20"/>
                <w:szCs w:val="20"/>
              </w:rPr>
              <w:t xml:space="preserve"> </w:t>
            </w:r>
            <w:r w:rsidRPr="00AF12E2" w:rsidR="00DA1EB3">
              <w:rPr>
                <w:rFonts w:cstheme="minorHAnsi"/>
                <w:i/>
                <w:iCs/>
                <w:sz w:val="20"/>
                <w:szCs w:val="20"/>
              </w:rPr>
              <w:t>Proszę podać i opisać schemat instalacji CH oraz opisać w jaki sposób System będzie chłodził czynnik chłodniczy.</w:t>
            </w:r>
          </w:p>
          <w:p w:rsidR="00AF12E2" w:rsidP="00DA1EB3" w:rsidRDefault="00AF12E2" w14:paraId="1C7DA952" w14:textId="77777777">
            <w:pPr>
              <w:jc w:val="both"/>
              <w:rPr>
                <w:rFonts w:cstheme="minorHAnsi"/>
                <w:i/>
                <w:iCs/>
                <w:sz w:val="20"/>
                <w:szCs w:val="20"/>
              </w:rPr>
            </w:pPr>
          </w:p>
          <w:p w:rsidR="00AF12E2" w:rsidP="00DA1EB3" w:rsidRDefault="00AF12E2" w14:paraId="6C84617D" w14:textId="77777777">
            <w:pPr>
              <w:jc w:val="both"/>
              <w:rPr>
                <w:rFonts w:cstheme="minorHAnsi"/>
                <w:i/>
                <w:iCs/>
                <w:sz w:val="20"/>
                <w:szCs w:val="20"/>
              </w:rPr>
            </w:pPr>
          </w:p>
          <w:p w:rsidR="00AF12E2" w:rsidP="00DA1EB3" w:rsidRDefault="00AF12E2" w14:paraId="68DA3A03" w14:textId="77777777">
            <w:pPr>
              <w:jc w:val="both"/>
              <w:rPr>
                <w:rFonts w:cstheme="minorHAnsi"/>
                <w:i/>
                <w:iCs/>
                <w:sz w:val="20"/>
                <w:szCs w:val="20"/>
              </w:rPr>
            </w:pPr>
          </w:p>
          <w:p w:rsidR="00AF12E2" w:rsidP="00DA1EB3" w:rsidRDefault="00AF12E2" w14:paraId="45A73AAD" w14:textId="77777777">
            <w:pPr>
              <w:jc w:val="both"/>
              <w:rPr>
                <w:rFonts w:cstheme="minorHAnsi"/>
                <w:i/>
                <w:iCs/>
                <w:sz w:val="20"/>
                <w:szCs w:val="20"/>
              </w:rPr>
            </w:pPr>
          </w:p>
          <w:p w:rsidR="00AF12E2" w:rsidP="00DA1EB3" w:rsidRDefault="00AF12E2" w14:paraId="64E27FA1" w14:textId="77777777">
            <w:pPr>
              <w:jc w:val="both"/>
              <w:rPr>
                <w:rFonts w:cstheme="minorHAnsi"/>
                <w:i/>
                <w:iCs/>
                <w:sz w:val="20"/>
                <w:szCs w:val="20"/>
              </w:rPr>
            </w:pPr>
          </w:p>
          <w:p w:rsidR="00AF12E2" w:rsidP="00DA1EB3" w:rsidRDefault="00AF12E2" w14:paraId="31BDD66C" w14:textId="77777777">
            <w:pPr>
              <w:jc w:val="both"/>
              <w:rPr>
                <w:rFonts w:cstheme="minorHAnsi"/>
                <w:i/>
                <w:iCs/>
                <w:sz w:val="20"/>
                <w:szCs w:val="20"/>
              </w:rPr>
            </w:pPr>
          </w:p>
          <w:p w:rsidRPr="00DA1EB3" w:rsidR="00AF12E2" w:rsidP="00DA1EB3" w:rsidRDefault="00AF12E2" w14:paraId="04F87613" w14:textId="22304B1A">
            <w:pPr>
              <w:jc w:val="both"/>
              <w:rPr>
                <w:i/>
                <w:iCs/>
                <w:sz w:val="20"/>
                <w:szCs w:val="20"/>
              </w:rPr>
            </w:pPr>
          </w:p>
        </w:tc>
      </w:tr>
      <w:tr w:rsidR="001C3159" w:rsidTr="00017494" w14:paraId="5CCE7C79" w14:textId="15A398E1">
        <w:trPr>
          <w:trHeight w:val="492"/>
          <w:jc w:val="center"/>
        </w:trPr>
        <w:tc>
          <w:tcPr>
            <w:tcW w:w="4815" w:type="dxa"/>
            <w:gridSpan w:val="3"/>
            <w:shd w:val="clear" w:color="auto" w:fill="C5E0B3" w:themeFill="accent6" w:themeFillTint="66"/>
            <w:vAlign w:val="center"/>
          </w:tcPr>
          <w:p w:rsidRPr="008405E6" w:rsidR="001C3159" w:rsidP="0000218A" w:rsidRDefault="001C3159" w14:paraId="258639AE" w14:textId="77777777">
            <w:pPr>
              <w:rPr>
                <w:b/>
              </w:rPr>
            </w:pPr>
            <w:r w:rsidRPr="008405E6">
              <w:rPr>
                <w:b/>
              </w:rPr>
              <w:t>Wymagania dla Systemu 1 i Systemu 2</w:t>
            </w:r>
          </w:p>
        </w:tc>
        <w:tc>
          <w:tcPr>
            <w:tcW w:w="1701" w:type="dxa"/>
            <w:shd w:val="clear" w:color="auto" w:fill="C5E0B3" w:themeFill="accent6" w:themeFillTint="66"/>
            <w:vAlign w:val="center"/>
          </w:tcPr>
          <w:p w:rsidRPr="008405E6" w:rsidR="001C3159" w:rsidP="001C3159" w:rsidRDefault="001C3159" w14:paraId="6055C85D" w14:textId="222DA60D">
            <w:pPr>
              <w:jc w:val="center"/>
              <w:rPr>
                <w:b/>
              </w:rPr>
            </w:pPr>
            <w:r>
              <w:rPr>
                <w:b/>
              </w:rPr>
              <w:t>System 1</w:t>
            </w:r>
          </w:p>
        </w:tc>
        <w:tc>
          <w:tcPr>
            <w:tcW w:w="1701" w:type="dxa"/>
            <w:shd w:val="clear" w:color="auto" w:fill="C5E0B3" w:themeFill="accent6" w:themeFillTint="66"/>
            <w:vAlign w:val="center"/>
          </w:tcPr>
          <w:p w:rsidRPr="008405E6" w:rsidR="001C3159" w:rsidP="001C16FC" w:rsidRDefault="001C3159" w14:paraId="72B1AD73" w14:textId="44710395">
            <w:pPr>
              <w:jc w:val="center"/>
              <w:rPr>
                <w:b/>
              </w:rPr>
            </w:pPr>
            <w:r>
              <w:rPr>
                <w:b/>
              </w:rPr>
              <w:t>System 2</w:t>
            </w:r>
          </w:p>
        </w:tc>
        <w:tc>
          <w:tcPr>
            <w:tcW w:w="1984" w:type="dxa"/>
            <w:shd w:val="clear" w:color="auto" w:fill="C5E0B3" w:themeFill="accent6" w:themeFillTint="66"/>
            <w:vAlign w:val="center"/>
          </w:tcPr>
          <w:p w:rsidRPr="008405E6" w:rsidR="001C3159" w:rsidP="001C3159" w:rsidRDefault="001C3159" w14:paraId="402C9B7F" w14:textId="6118D67B">
            <w:pPr>
              <w:jc w:val="center"/>
              <w:rPr>
                <w:b/>
              </w:rPr>
            </w:pPr>
          </w:p>
        </w:tc>
      </w:tr>
      <w:tr w:rsidR="004B43F3" w:rsidTr="00017494" w14:paraId="6441A789" w14:textId="0A5633FA">
        <w:trPr>
          <w:trHeight w:val="692"/>
          <w:jc w:val="center"/>
        </w:trPr>
        <w:tc>
          <w:tcPr>
            <w:tcW w:w="792" w:type="dxa"/>
            <w:shd w:val="clear" w:color="auto" w:fill="C5E0B3" w:themeFill="accent6" w:themeFillTint="66"/>
            <w:vAlign w:val="center"/>
          </w:tcPr>
          <w:p w:rsidRPr="004B43F3" w:rsidR="004B43F3" w:rsidP="004B43F3" w:rsidRDefault="004B43F3" w14:paraId="7046B275" w14:textId="1ABDB2E6">
            <w:pPr>
              <w:jc w:val="center"/>
              <w:rPr>
                <w:sz w:val="20"/>
              </w:rPr>
            </w:pPr>
            <w:r w:rsidRPr="004B43F3">
              <w:rPr>
                <w:sz w:val="20"/>
              </w:rPr>
              <w:t>1.7.</w:t>
            </w:r>
          </w:p>
        </w:tc>
        <w:tc>
          <w:tcPr>
            <w:tcW w:w="1613" w:type="dxa"/>
            <w:shd w:val="clear" w:color="auto" w:fill="E2EFD9" w:themeFill="accent6" w:themeFillTint="33"/>
            <w:vAlign w:val="center"/>
          </w:tcPr>
          <w:p w:rsidRPr="004B43F3" w:rsidR="004B43F3" w:rsidP="004B43F3" w:rsidRDefault="004B43F3" w14:paraId="6E5CE91E" w14:textId="300B75FA">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38F8A75B" w14:textId="6E1D2D05">
            <w:pPr>
              <w:rPr>
                <w:sz w:val="20"/>
              </w:rPr>
            </w:pPr>
            <w:r w:rsidRPr="004B43F3">
              <w:rPr>
                <w:rFonts w:eastAsia="Times New Roman" w:cstheme="minorHAnsi"/>
                <w:color w:val="000000"/>
                <w:sz w:val="20"/>
              </w:rPr>
              <w:t>Ciągłość pracy</w:t>
            </w:r>
          </w:p>
        </w:tc>
        <w:tc>
          <w:tcPr>
            <w:tcW w:w="1701" w:type="dxa"/>
            <w:vAlign w:val="bottom"/>
          </w:tcPr>
          <w:p w:rsidRPr="004B43F3" w:rsidR="004B43F3" w:rsidP="004B43F3" w:rsidRDefault="004B43F3" w14:paraId="7C120B82" w14:textId="5CD7A954">
            <w:pPr>
              <w:jc w:val="center"/>
              <w:rPr>
                <w:sz w:val="20"/>
              </w:rPr>
            </w:pPr>
            <w:r w:rsidRPr="004B43F3">
              <w:rPr>
                <w:i/>
                <w:color w:val="7F7F7F" w:themeColor="text1" w:themeTint="80"/>
                <w:sz w:val="14"/>
              </w:rPr>
              <w:t>Spełniam / Nie spełniam</w:t>
            </w:r>
          </w:p>
        </w:tc>
        <w:tc>
          <w:tcPr>
            <w:tcW w:w="1701" w:type="dxa"/>
            <w:vAlign w:val="bottom"/>
          </w:tcPr>
          <w:p w:rsidRPr="004B43F3" w:rsidR="004B43F3" w:rsidP="004B43F3" w:rsidRDefault="004B43F3" w14:paraId="05EFE0B9" w14:textId="22702989">
            <w:pPr>
              <w:jc w:val="center"/>
              <w:rPr>
                <w:sz w:val="20"/>
              </w:rPr>
            </w:pPr>
            <w:r w:rsidRPr="004B43F3">
              <w:rPr>
                <w:i/>
                <w:color w:val="7F7F7F" w:themeColor="text1" w:themeTint="80"/>
                <w:sz w:val="14"/>
              </w:rPr>
              <w:t>Spełniam / Nie spełniam</w:t>
            </w:r>
          </w:p>
        </w:tc>
        <w:tc>
          <w:tcPr>
            <w:tcW w:w="1984" w:type="dxa"/>
          </w:tcPr>
          <w:p w:rsidRPr="004B43F3" w:rsidR="004B43F3" w:rsidP="004B43F3" w:rsidRDefault="004B43F3" w14:paraId="2814B352" w14:textId="77777777">
            <w:pPr>
              <w:rPr>
                <w:sz w:val="20"/>
              </w:rPr>
            </w:pPr>
          </w:p>
        </w:tc>
      </w:tr>
      <w:tr w:rsidR="004B43F3" w:rsidTr="00017494" w14:paraId="63A05B70" w14:textId="3D301ECA">
        <w:trPr>
          <w:trHeight w:val="689"/>
          <w:jc w:val="center"/>
        </w:trPr>
        <w:tc>
          <w:tcPr>
            <w:tcW w:w="792" w:type="dxa"/>
            <w:shd w:val="clear" w:color="auto" w:fill="C5E0B3" w:themeFill="accent6" w:themeFillTint="66"/>
            <w:vAlign w:val="center"/>
          </w:tcPr>
          <w:p w:rsidRPr="004B43F3" w:rsidR="004B43F3" w:rsidP="004B43F3" w:rsidRDefault="004B43F3" w14:paraId="3203C4C4" w14:textId="1705F88B">
            <w:pPr>
              <w:jc w:val="center"/>
              <w:rPr>
                <w:sz w:val="20"/>
              </w:rPr>
            </w:pPr>
            <w:r w:rsidRPr="004B43F3">
              <w:rPr>
                <w:sz w:val="20"/>
              </w:rPr>
              <w:t>1.8.</w:t>
            </w:r>
          </w:p>
        </w:tc>
        <w:tc>
          <w:tcPr>
            <w:tcW w:w="1613" w:type="dxa"/>
            <w:shd w:val="clear" w:color="auto" w:fill="E2EFD9" w:themeFill="accent6" w:themeFillTint="33"/>
            <w:vAlign w:val="center"/>
          </w:tcPr>
          <w:p w:rsidRPr="004B43F3" w:rsidR="004B43F3" w:rsidP="004B43F3" w:rsidRDefault="004B43F3" w14:paraId="222590EF" w14:textId="0A8593D0">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3B986E9F" w14:textId="0AD03BB0">
            <w:pPr>
              <w:rPr>
                <w:sz w:val="20"/>
              </w:rPr>
            </w:pPr>
            <w:r w:rsidRPr="004B43F3">
              <w:rPr>
                <w:rFonts w:eastAsia="Times New Roman" w:cstheme="minorHAnsi"/>
                <w:sz w:val="20"/>
              </w:rPr>
              <w:t>Źródło energii</w:t>
            </w:r>
          </w:p>
        </w:tc>
        <w:tc>
          <w:tcPr>
            <w:tcW w:w="1701" w:type="dxa"/>
            <w:vAlign w:val="bottom"/>
          </w:tcPr>
          <w:p w:rsidRPr="004B43F3" w:rsidR="004B43F3" w:rsidP="004B43F3" w:rsidRDefault="004B43F3" w14:paraId="39D08E35" w14:textId="50E665D8">
            <w:pPr>
              <w:jc w:val="center"/>
              <w:rPr>
                <w:sz w:val="20"/>
              </w:rPr>
            </w:pPr>
            <w:r w:rsidRPr="004B43F3">
              <w:rPr>
                <w:i/>
                <w:color w:val="7F7F7F" w:themeColor="text1" w:themeTint="80"/>
                <w:sz w:val="14"/>
              </w:rPr>
              <w:t>Spełniam / Nie spełniam</w:t>
            </w:r>
          </w:p>
        </w:tc>
        <w:tc>
          <w:tcPr>
            <w:tcW w:w="1701" w:type="dxa"/>
            <w:vAlign w:val="bottom"/>
          </w:tcPr>
          <w:p w:rsidRPr="004B43F3" w:rsidR="004B43F3" w:rsidP="004B43F3" w:rsidRDefault="004B43F3" w14:paraId="209E6D0D" w14:textId="71D4BFF9">
            <w:pPr>
              <w:jc w:val="center"/>
              <w:rPr>
                <w:sz w:val="20"/>
              </w:rPr>
            </w:pPr>
            <w:r w:rsidRPr="004B43F3">
              <w:rPr>
                <w:i/>
                <w:color w:val="7F7F7F" w:themeColor="text1" w:themeTint="80"/>
                <w:sz w:val="14"/>
              </w:rPr>
              <w:t>Spełniam / Nie spełniam</w:t>
            </w:r>
          </w:p>
        </w:tc>
        <w:tc>
          <w:tcPr>
            <w:tcW w:w="1984" w:type="dxa"/>
          </w:tcPr>
          <w:p w:rsidRPr="004B43F3" w:rsidR="004B43F3" w:rsidP="004B43F3" w:rsidRDefault="004B43F3" w14:paraId="7A1A0897" w14:textId="77777777">
            <w:pPr>
              <w:rPr>
                <w:sz w:val="20"/>
              </w:rPr>
            </w:pPr>
          </w:p>
        </w:tc>
      </w:tr>
      <w:tr w:rsidR="000549D0" w:rsidTr="00E77586" w14:paraId="3484A2B0" w14:textId="77777777">
        <w:trPr>
          <w:trHeight w:val="689"/>
          <w:jc w:val="center"/>
        </w:trPr>
        <w:tc>
          <w:tcPr>
            <w:tcW w:w="10201" w:type="dxa"/>
            <w:gridSpan w:val="6"/>
            <w:shd w:val="clear" w:color="auto" w:fill="auto"/>
            <w:vAlign w:val="center"/>
          </w:tcPr>
          <w:p w:rsidR="00026A20" w:rsidP="00DA1EB3" w:rsidRDefault="000549D0" w14:paraId="638713C7" w14:textId="77777777">
            <w:pPr>
              <w:jc w:val="both"/>
              <w:rPr>
                <w:i/>
                <w:iCs/>
                <w:sz w:val="20"/>
                <w:szCs w:val="20"/>
              </w:rPr>
            </w:pPr>
            <w:r w:rsidRPr="00AF12E2">
              <w:rPr>
                <w:i/>
                <w:iCs/>
                <w:sz w:val="20"/>
                <w:szCs w:val="20"/>
              </w:rPr>
              <w:t xml:space="preserve">W tym polu proszę wpisać uzasadnienie spełnienia Wymagania Obligatoryjnego zawierające m.in.: </w:t>
            </w:r>
            <w:r w:rsidRPr="00AF12E2" w:rsidR="00B075F9">
              <w:rPr>
                <w:i/>
                <w:iCs/>
                <w:sz w:val="20"/>
                <w:szCs w:val="20"/>
              </w:rPr>
              <w:t xml:space="preserve">opis źródeł energii zasilających System z wyszczególnieniem dla każdego źródła technologii produkcji energii. Należy podać czy </w:t>
            </w:r>
            <w:r w:rsidRPr="00AF12E2" w:rsidR="00DA1EB3">
              <w:rPr>
                <w:i/>
                <w:iCs/>
                <w:sz w:val="20"/>
                <w:szCs w:val="20"/>
              </w:rPr>
              <w:t>S</w:t>
            </w:r>
            <w:r w:rsidRPr="00AF12E2" w:rsidR="00B075F9">
              <w:rPr>
                <w:i/>
                <w:iCs/>
                <w:sz w:val="20"/>
                <w:szCs w:val="20"/>
              </w:rPr>
              <w:t xml:space="preserve">ystem </w:t>
            </w:r>
            <w:r w:rsidRPr="00AF12E2" w:rsidR="00DA1EB3">
              <w:rPr>
                <w:i/>
                <w:iCs/>
                <w:sz w:val="20"/>
                <w:szCs w:val="20"/>
              </w:rPr>
              <w:t>będzie</w:t>
            </w:r>
            <w:r w:rsidRPr="00AF12E2" w:rsidR="00B075F9">
              <w:rPr>
                <w:i/>
                <w:iCs/>
                <w:sz w:val="20"/>
                <w:szCs w:val="20"/>
              </w:rPr>
              <w:t xml:space="preserve"> wykorzystywał energię z aktualnie zainstalowanej instalacji fotowoltaicznej i jeśli tak to w jakiej ilości na rok. Dodatkowo należy uzasadnić, że System nie będzie wykorzystywał energii pochodzącej ze spalania.</w:t>
            </w:r>
            <w:r w:rsidR="00B075F9">
              <w:rPr>
                <w:i/>
                <w:iCs/>
                <w:sz w:val="20"/>
                <w:szCs w:val="20"/>
              </w:rPr>
              <w:t xml:space="preserve"> </w:t>
            </w:r>
          </w:p>
          <w:p w:rsidR="00AF12E2" w:rsidP="00DA1EB3" w:rsidRDefault="00AF12E2" w14:paraId="2C61866A" w14:textId="77777777">
            <w:pPr>
              <w:jc w:val="both"/>
              <w:rPr>
                <w:i/>
                <w:iCs/>
                <w:sz w:val="20"/>
                <w:szCs w:val="20"/>
              </w:rPr>
            </w:pPr>
          </w:p>
          <w:p w:rsidR="00AF12E2" w:rsidP="00DA1EB3" w:rsidRDefault="00AF12E2" w14:paraId="3103413F" w14:textId="77777777">
            <w:pPr>
              <w:jc w:val="both"/>
              <w:rPr>
                <w:i/>
                <w:iCs/>
                <w:sz w:val="20"/>
                <w:szCs w:val="20"/>
              </w:rPr>
            </w:pPr>
          </w:p>
          <w:p w:rsidR="00AF12E2" w:rsidP="00DA1EB3" w:rsidRDefault="00AF12E2" w14:paraId="0C48F3D9" w14:textId="77777777">
            <w:pPr>
              <w:jc w:val="both"/>
              <w:rPr>
                <w:i/>
                <w:iCs/>
                <w:sz w:val="20"/>
                <w:szCs w:val="20"/>
              </w:rPr>
            </w:pPr>
          </w:p>
          <w:p w:rsidR="00AF12E2" w:rsidP="00DA1EB3" w:rsidRDefault="00AF12E2" w14:paraId="04FF3060" w14:textId="77777777">
            <w:pPr>
              <w:jc w:val="both"/>
              <w:rPr>
                <w:i/>
                <w:iCs/>
                <w:sz w:val="20"/>
                <w:szCs w:val="20"/>
              </w:rPr>
            </w:pPr>
          </w:p>
          <w:p w:rsidRPr="00DA1EB3" w:rsidR="00AF12E2" w:rsidP="00DA1EB3" w:rsidRDefault="00AF12E2" w14:paraId="5C5E9B9C" w14:textId="25929F8A">
            <w:pPr>
              <w:jc w:val="both"/>
              <w:rPr>
                <w:i/>
                <w:iCs/>
                <w:sz w:val="20"/>
                <w:szCs w:val="20"/>
              </w:rPr>
            </w:pPr>
          </w:p>
        </w:tc>
      </w:tr>
      <w:tr w:rsidR="004B43F3" w:rsidTr="00017494" w14:paraId="7A096D0A" w14:textId="53C8878F">
        <w:trPr>
          <w:trHeight w:val="708"/>
          <w:jc w:val="center"/>
        </w:trPr>
        <w:tc>
          <w:tcPr>
            <w:tcW w:w="792" w:type="dxa"/>
            <w:shd w:val="clear" w:color="auto" w:fill="C5E0B3" w:themeFill="accent6" w:themeFillTint="66"/>
            <w:vAlign w:val="center"/>
          </w:tcPr>
          <w:p w:rsidRPr="004B43F3" w:rsidR="004B43F3" w:rsidP="004B43F3" w:rsidRDefault="004B43F3" w14:paraId="09F26002" w14:textId="7EE7BD70">
            <w:pPr>
              <w:jc w:val="center"/>
              <w:rPr>
                <w:sz w:val="20"/>
              </w:rPr>
            </w:pPr>
            <w:r w:rsidRPr="004B43F3">
              <w:rPr>
                <w:sz w:val="20"/>
              </w:rPr>
              <w:t>1.9.</w:t>
            </w:r>
          </w:p>
        </w:tc>
        <w:tc>
          <w:tcPr>
            <w:tcW w:w="1613" w:type="dxa"/>
            <w:shd w:val="clear" w:color="auto" w:fill="E2EFD9" w:themeFill="accent6" w:themeFillTint="33"/>
            <w:vAlign w:val="center"/>
          </w:tcPr>
          <w:p w:rsidRPr="004B43F3" w:rsidR="004B43F3" w:rsidP="004B43F3" w:rsidRDefault="004B43F3" w14:paraId="3259D1F8" w14:textId="03112F7A">
            <w:pPr>
              <w:jc w:val="center"/>
              <w:rPr>
                <w:b/>
                <w:bCs/>
                <w:sz w:val="20"/>
              </w:rPr>
            </w:pPr>
            <w:r w:rsidRPr="004B43F3">
              <w:rPr>
                <w:rFonts w:eastAsia="Times New Roman" w:cstheme="minorHAnsi"/>
                <w:b/>
                <w:color w:val="000000"/>
                <w:sz w:val="20"/>
                <w:lang w:eastAsia="pl-PL"/>
              </w:rPr>
              <w:t>S</w:t>
            </w:r>
            <w:r w:rsidRPr="004B43F3">
              <w:rPr>
                <w:rFonts w:eastAsia="Times New Roman" w:cstheme="minorHAnsi"/>
                <w:b/>
                <w:sz w:val="20"/>
              </w:rPr>
              <w:t>ystem</w:t>
            </w:r>
          </w:p>
        </w:tc>
        <w:tc>
          <w:tcPr>
            <w:tcW w:w="2410" w:type="dxa"/>
            <w:shd w:val="clear" w:color="auto" w:fill="E2EFD9" w:themeFill="accent6" w:themeFillTint="33"/>
            <w:vAlign w:val="center"/>
          </w:tcPr>
          <w:p w:rsidRPr="004B43F3" w:rsidR="004B43F3" w:rsidP="004B43F3" w:rsidRDefault="004B43F3" w14:paraId="3AD8D523" w14:textId="383B75A5">
            <w:pPr>
              <w:rPr>
                <w:rStyle w:val="normaltextrun"/>
                <w:rFonts w:ascii="Calibri" w:hAnsi="Calibri" w:cs="Calibri"/>
                <w:color w:val="000000"/>
                <w:sz w:val="20"/>
              </w:rPr>
            </w:pPr>
            <w:r w:rsidRPr="004B43F3">
              <w:rPr>
                <w:rFonts w:eastAsia="Times New Roman" w:cstheme="minorHAnsi"/>
                <w:sz w:val="20"/>
              </w:rPr>
              <w:t>Magazyn Energii Ciepła i/lub Chłodu</w:t>
            </w:r>
          </w:p>
        </w:tc>
        <w:tc>
          <w:tcPr>
            <w:tcW w:w="1701" w:type="dxa"/>
            <w:vAlign w:val="bottom"/>
          </w:tcPr>
          <w:p w:rsidRPr="004B43F3" w:rsidR="004B43F3" w:rsidP="004B43F3" w:rsidRDefault="004B43F3" w14:paraId="2B75627A" w14:textId="0D39797C">
            <w:pPr>
              <w:jc w:val="center"/>
              <w:rPr>
                <w:sz w:val="20"/>
              </w:rPr>
            </w:pPr>
            <w:r w:rsidRPr="004B43F3">
              <w:rPr>
                <w:i/>
                <w:color w:val="7F7F7F" w:themeColor="text1" w:themeTint="80"/>
                <w:sz w:val="14"/>
              </w:rPr>
              <w:t>Spełniam / Nie spełniam</w:t>
            </w:r>
          </w:p>
        </w:tc>
        <w:tc>
          <w:tcPr>
            <w:tcW w:w="1701" w:type="dxa"/>
            <w:vAlign w:val="bottom"/>
          </w:tcPr>
          <w:p w:rsidRPr="004B43F3" w:rsidR="004B43F3" w:rsidP="004B43F3" w:rsidRDefault="004B43F3" w14:paraId="514FB617" w14:textId="47A43860">
            <w:pPr>
              <w:jc w:val="center"/>
              <w:rPr>
                <w:sz w:val="20"/>
              </w:rPr>
            </w:pPr>
            <w:r w:rsidRPr="004B43F3">
              <w:rPr>
                <w:i/>
                <w:color w:val="7F7F7F" w:themeColor="text1" w:themeTint="80"/>
                <w:sz w:val="14"/>
              </w:rPr>
              <w:t>Spełniam / Nie spełniam</w:t>
            </w:r>
          </w:p>
        </w:tc>
        <w:tc>
          <w:tcPr>
            <w:tcW w:w="1984" w:type="dxa"/>
          </w:tcPr>
          <w:p w:rsidRPr="004B43F3" w:rsidR="004B43F3" w:rsidP="004B43F3" w:rsidRDefault="004B43F3" w14:paraId="4F0558C8" w14:textId="77777777">
            <w:pPr>
              <w:rPr>
                <w:sz w:val="20"/>
              </w:rPr>
            </w:pPr>
          </w:p>
        </w:tc>
      </w:tr>
      <w:tr w:rsidR="000549D0" w:rsidTr="00E77586" w14:paraId="6F7A3AB1" w14:textId="77777777">
        <w:trPr>
          <w:trHeight w:val="708"/>
          <w:jc w:val="center"/>
        </w:trPr>
        <w:tc>
          <w:tcPr>
            <w:tcW w:w="10201" w:type="dxa"/>
            <w:gridSpan w:val="6"/>
            <w:shd w:val="clear" w:color="auto" w:fill="auto"/>
            <w:vAlign w:val="center"/>
          </w:tcPr>
          <w:p w:rsidR="000549D0" w:rsidP="00E047BB" w:rsidRDefault="000549D0" w14:paraId="5492F514" w14:textId="385AC3FF">
            <w:pPr>
              <w:jc w:val="both"/>
              <w:rPr>
                <w:i/>
                <w:iCs/>
                <w:sz w:val="20"/>
                <w:szCs w:val="20"/>
              </w:rPr>
            </w:pPr>
            <w:r w:rsidRPr="00AF12E2">
              <w:rPr>
                <w:i/>
                <w:iCs/>
                <w:sz w:val="20"/>
                <w:szCs w:val="20"/>
              </w:rPr>
              <w:t xml:space="preserve">W tym polu proszę wpisać uzasadnienie spełnienia Wymagania Obligatoryjnego zawierające m.in.: </w:t>
            </w:r>
            <w:r w:rsidRPr="00AF12E2" w:rsidR="00410DB8">
              <w:rPr>
                <w:i/>
                <w:iCs/>
                <w:sz w:val="20"/>
                <w:szCs w:val="20"/>
              </w:rPr>
              <w:t>Opis zastosowanego magazynu ciepła i/lub chłodu</w:t>
            </w:r>
            <w:r w:rsidRPr="00AF12E2" w:rsidR="00E047BB">
              <w:rPr>
                <w:i/>
                <w:iCs/>
                <w:sz w:val="20"/>
                <w:szCs w:val="20"/>
              </w:rPr>
              <w:t xml:space="preserve"> z podaniem wykorzystywanej przez magazyn technologii magazynowania ciepła i/lub chłodu. Proszę opisać budowę magazynu ciepła i/lub chłodu oraz jego pojemność, sprawność przejmowania i oddawania ciepła i/lub chłodu oraz przewidywane straty energii w czasie.</w:t>
            </w:r>
            <w:r w:rsidRPr="00AF12E2" w:rsidR="00B212FE">
              <w:rPr>
                <w:i/>
                <w:iCs/>
                <w:sz w:val="20"/>
                <w:szCs w:val="20"/>
              </w:rPr>
              <w:t xml:space="preserve"> Proszę podać wraz z uzasadnieniem czy będzie to magazyn ciepła i/lub chłodu krótko- czy długo-terminowy.</w:t>
            </w:r>
            <w:r w:rsidRPr="00AF12E2" w:rsidR="00E047BB">
              <w:rPr>
                <w:i/>
                <w:iCs/>
                <w:sz w:val="20"/>
                <w:szCs w:val="20"/>
              </w:rPr>
              <w:t xml:space="preserve"> Proszę opisać jego wielkość i schemat połączenia z Systemem oraz możliwości jego sterowania przez system automatyki. Proszę opisać z jakich źródeł energii magazyn ciepła i/lub chłodu będzie ładowany oraz w jaki sposób i z jakimi stratami energia w postaci ciepła i/lub chłodu będzie z niego odzyskiwana. Proszę opisać czy magazyn ciepła i/lub chłodu będzie ładowany energią odpadową i jeśli tak to proszę opisać </w:t>
            </w:r>
            <w:r w:rsidRPr="00AF12E2" w:rsidR="00DE1C02">
              <w:rPr>
                <w:i/>
                <w:iCs/>
                <w:sz w:val="20"/>
                <w:szCs w:val="20"/>
              </w:rPr>
              <w:t>skąd odbieraną</w:t>
            </w:r>
            <w:r w:rsidRPr="00AF12E2" w:rsidR="00E047BB">
              <w:rPr>
                <w:i/>
                <w:iCs/>
                <w:sz w:val="20"/>
                <w:szCs w:val="20"/>
              </w:rPr>
              <w:t xml:space="preserve"> i w jaki sposób.</w:t>
            </w:r>
            <w:r w:rsidR="00E047BB">
              <w:rPr>
                <w:i/>
                <w:iCs/>
                <w:sz w:val="20"/>
                <w:szCs w:val="20"/>
              </w:rPr>
              <w:t xml:space="preserve"> </w:t>
            </w:r>
          </w:p>
          <w:p w:rsidRPr="004B43F3" w:rsidR="00410DB8" w:rsidP="004B43F3" w:rsidRDefault="00410DB8" w14:paraId="3925855E" w14:textId="073C4686">
            <w:pPr>
              <w:rPr>
                <w:sz w:val="20"/>
              </w:rPr>
            </w:pPr>
          </w:p>
        </w:tc>
      </w:tr>
      <w:tr w:rsidR="004B43F3" w:rsidTr="00017494" w14:paraId="6111700E" w14:textId="1B2BD6B6">
        <w:trPr>
          <w:trHeight w:val="799"/>
          <w:jc w:val="center"/>
        </w:trPr>
        <w:tc>
          <w:tcPr>
            <w:tcW w:w="792" w:type="dxa"/>
            <w:shd w:val="clear" w:color="auto" w:fill="C5E0B3" w:themeFill="accent6" w:themeFillTint="66"/>
            <w:vAlign w:val="center"/>
          </w:tcPr>
          <w:p w:rsidRPr="004B43F3" w:rsidR="004B43F3" w:rsidP="004B43F3" w:rsidRDefault="004B43F3" w14:paraId="6D65E340" w14:textId="7324BEDC">
            <w:pPr>
              <w:jc w:val="center"/>
              <w:rPr>
                <w:sz w:val="20"/>
              </w:rPr>
            </w:pPr>
            <w:r w:rsidRPr="004B43F3">
              <w:rPr>
                <w:sz w:val="20"/>
              </w:rPr>
              <w:lastRenderedPageBreak/>
              <w:t>1.10.</w:t>
            </w:r>
          </w:p>
        </w:tc>
        <w:tc>
          <w:tcPr>
            <w:tcW w:w="1613" w:type="dxa"/>
            <w:shd w:val="clear" w:color="auto" w:fill="E2EFD9" w:themeFill="accent6" w:themeFillTint="33"/>
            <w:vAlign w:val="center"/>
          </w:tcPr>
          <w:p w:rsidRPr="004B43F3" w:rsidR="004B43F3" w:rsidP="004B43F3" w:rsidRDefault="004B43F3" w14:paraId="78CBF7D2" w14:textId="6390645E">
            <w:pPr>
              <w:jc w:val="center"/>
              <w:rPr>
                <w:b/>
                <w:bCs/>
                <w:sz w:val="20"/>
              </w:rPr>
            </w:pPr>
            <w:r w:rsidRPr="004B43F3">
              <w:rPr>
                <w:rFonts w:eastAsia="Times New Roman" w:cstheme="minorHAnsi"/>
                <w:b/>
                <w:color w:val="000000"/>
                <w:sz w:val="20"/>
                <w:lang w:eastAsia="pl-PL"/>
              </w:rPr>
              <w:t>S</w:t>
            </w:r>
            <w:r w:rsidRPr="004B43F3">
              <w:rPr>
                <w:rFonts w:eastAsia="Times New Roman" w:cstheme="minorHAnsi"/>
                <w:b/>
                <w:sz w:val="20"/>
              </w:rPr>
              <w:t>ystem</w:t>
            </w:r>
          </w:p>
        </w:tc>
        <w:tc>
          <w:tcPr>
            <w:tcW w:w="2410" w:type="dxa"/>
            <w:shd w:val="clear" w:color="auto" w:fill="E2EFD9" w:themeFill="accent6" w:themeFillTint="33"/>
            <w:vAlign w:val="center"/>
          </w:tcPr>
          <w:p w:rsidRPr="004B43F3" w:rsidR="004B43F3" w:rsidP="004B43F3" w:rsidRDefault="004B43F3" w14:paraId="43EF30F2" w14:textId="59C7031E">
            <w:pPr>
              <w:rPr>
                <w:rFonts w:eastAsia="Times New Roman" w:cstheme="minorHAnsi"/>
                <w:sz w:val="20"/>
              </w:rPr>
            </w:pPr>
            <w:r w:rsidRPr="004B43F3">
              <w:rPr>
                <w:rFonts w:eastAsia="Times New Roman" w:cstheme="minorHAnsi"/>
                <w:sz w:val="20"/>
              </w:rPr>
              <w:t>Magazyn Energii elektrycznej</w:t>
            </w:r>
          </w:p>
        </w:tc>
        <w:tc>
          <w:tcPr>
            <w:tcW w:w="1701" w:type="dxa"/>
            <w:vAlign w:val="bottom"/>
          </w:tcPr>
          <w:p w:rsidRPr="004B43F3" w:rsidR="004B43F3" w:rsidP="004B43F3" w:rsidRDefault="004B43F3" w14:paraId="4A357EEB" w14:textId="6A134659">
            <w:pPr>
              <w:jc w:val="center"/>
              <w:rPr>
                <w:sz w:val="20"/>
              </w:rPr>
            </w:pPr>
            <w:r w:rsidRPr="004B43F3">
              <w:rPr>
                <w:i/>
                <w:color w:val="7F7F7F" w:themeColor="text1" w:themeTint="80"/>
                <w:sz w:val="14"/>
              </w:rPr>
              <w:t>Spełniam / Nie spełniam</w:t>
            </w:r>
            <w:ins w:author="Aneta Ruzik" w:date="2021-07-21T10:18:00Z" w:id="14">
              <w:r w:rsidR="00906ADC">
                <w:rPr>
                  <w:i/>
                  <w:color w:val="7F7F7F" w:themeColor="text1" w:themeTint="80"/>
                  <w:sz w:val="14"/>
                </w:rPr>
                <w:t xml:space="preserve"> / Nie dotyczy</w:t>
              </w:r>
            </w:ins>
          </w:p>
        </w:tc>
        <w:tc>
          <w:tcPr>
            <w:tcW w:w="1701" w:type="dxa"/>
            <w:vAlign w:val="bottom"/>
          </w:tcPr>
          <w:p w:rsidRPr="004B43F3" w:rsidR="004B43F3" w:rsidP="004B43F3" w:rsidRDefault="004B43F3" w14:paraId="0152D065" w14:textId="6490C92F">
            <w:pPr>
              <w:jc w:val="center"/>
              <w:rPr>
                <w:sz w:val="20"/>
              </w:rPr>
            </w:pPr>
            <w:r w:rsidRPr="004B43F3">
              <w:rPr>
                <w:i/>
                <w:color w:val="7F7F7F" w:themeColor="text1" w:themeTint="80"/>
                <w:sz w:val="14"/>
              </w:rPr>
              <w:t>Spełniam / Nie spełniam</w:t>
            </w:r>
            <w:ins w:author="Aneta Ruzik" w:date="2021-07-21T10:19:00Z" w:id="15">
              <w:r w:rsidR="00906ADC">
                <w:rPr>
                  <w:i/>
                  <w:color w:val="7F7F7F" w:themeColor="text1" w:themeTint="80"/>
                  <w:sz w:val="14"/>
                </w:rPr>
                <w:t xml:space="preserve"> / Nie dotyczy</w:t>
              </w:r>
            </w:ins>
          </w:p>
        </w:tc>
        <w:tc>
          <w:tcPr>
            <w:tcW w:w="1984" w:type="dxa"/>
          </w:tcPr>
          <w:p w:rsidRPr="004B43F3" w:rsidR="004B43F3" w:rsidP="004B43F3" w:rsidRDefault="004B43F3" w14:paraId="7BD8C6BA" w14:textId="77777777">
            <w:pPr>
              <w:rPr>
                <w:sz w:val="20"/>
              </w:rPr>
            </w:pPr>
          </w:p>
        </w:tc>
      </w:tr>
      <w:tr w:rsidR="000549D0" w:rsidTr="00E77586" w14:paraId="39C1FA01" w14:textId="77777777">
        <w:trPr>
          <w:trHeight w:val="799"/>
          <w:jc w:val="center"/>
        </w:trPr>
        <w:tc>
          <w:tcPr>
            <w:tcW w:w="10201" w:type="dxa"/>
            <w:gridSpan w:val="6"/>
            <w:shd w:val="clear" w:color="auto" w:fill="auto"/>
            <w:vAlign w:val="center"/>
          </w:tcPr>
          <w:p w:rsidR="00DE1C02" w:rsidP="00DE1C02" w:rsidRDefault="000549D0" w14:paraId="3AE06FD1" w14:textId="77777777">
            <w:pPr>
              <w:jc w:val="both"/>
              <w:rPr>
                <w:i/>
                <w:iCs/>
                <w:sz w:val="20"/>
                <w:szCs w:val="20"/>
              </w:rPr>
            </w:pPr>
            <w:r w:rsidRPr="00AF12E2">
              <w:rPr>
                <w:i/>
                <w:iCs/>
                <w:sz w:val="20"/>
                <w:szCs w:val="20"/>
              </w:rPr>
              <w:t xml:space="preserve">W tym polu proszę wpisać uzasadnienie spełnienia Wymagania Obligatoryjnego zawierające m.in.: </w:t>
            </w:r>
            <w:r w:rsidRPr="00AF12E2" w:rsidR="00DE1C02">
              <w:rPr>
                <w:i/>
                <w:iCs/>
                <w:sz w:val="20"/>
                <w:szCs w:val="20"/>
              </w:rPr>
              <w:t>zgodność zastosowanego Magazynu Energii Elektrycznej z należytymi: certyfikatami oceny zgodności, wymaganiami odpowiednich norm, dopuszczeniem do użytkowania, itp.  Proszę opisać jaki magazyn energii elektrycznej planuje się wykorzystać w odniesieniu do technologii w nim zastosowanej, pojemności, sprawności oraz przewidywanego czasu eksploatacji.</w:t>
            </w:r>
            <w:r w:rsidR="00DE1C02">
              <w:rPr>
                <w:i/>
                <w:iCs/>
                <w:sz w:val="20"/>
                <w:szCs w:val="20"/>
              </w:rPr>
              <w:t xml:space="preserve"> </w:t>
            </w:r>
          </w:p>
          <w:p w:rsidR="00AF12E2" w:rsidP="00DE1C02" w:rsidRDefault="00AF12E2" w14:paraId="0B9E0540" w14:textId="77777777">
            <w:pPr>
              <w:jc w:val="both"/>
              <w:rPr>
                <w:i/>
                <w:iCs/>
                <w:sz w:val="20"/>
                <w:szCs w:val="20"/>
              </w:rPr>
            </w:pPr>
          </w:p>
          <w:p w:rsidR="00AF12E2" w:rsidP="00DE1C02" w:rsidRDefault="00AF12E2" w14:paraId="0FCDBA22" w14:textId="77777777">
            <w:pPr>
              <w:jc w:val="both"/>
              <w:rPr>
                <w:i/>
                <w:iCs/>
                <w:sz w:val="20"/>
                <w:szCs w:val="20"/>
              </w:rPr>
            </w:pPr>
          </w:p>
          <w:p w:rsidR="00AF12E2" w:rsidP="00DE1C02" w:rsidRDefault="00AF12E2" w14:paraId="2F9023C4" w14:textId="77777777">
            <w:pPr>
              <w:jc w:val="both"/>
              <w:rPr>
                <w:i/>
                <w:iCs/>
                <w:sz w:val="20"/>
                <w:szCs w:val="20"/>
              </w:rPr>
            </w:pPr>
          </w:p>
          <w:p w:rsidR="00AF12E2" w:rsidP="00DE1C02" w:rsidRDefault="00AF12E2" w14:paraId="3A580C9E" w14:textId="77777777">
            <w:pPr>
              <w:jc w:val="both"/>
              <w:rPr>
                <w:i/>
                <w:iCs/>
                <w:sz w:val="20"/>
                <w:szCs w:val="20"/>
              </w:rPr>
            </w:pPr>
          </w:p>
          <w:p w:rsidR="00AF12E2" w:rsidP="00DE1C02" w:rsidRDefault="00AF12E2" w14:paraId="2F5512C0" w14:textId="77777777">
            <w:pPr>
              <w:jc w:val="both"/>
              <w:rPr>
                <w:i/>
                <w:iCs/>
                <w:sz w:val="20"/>
                <w:szCs w:val="20"/>
              </w:rPr>
            </w:pPr>
          </w:p>
          <w:p w:rsidRPr="00DE1C02" w:rsidR="00AF12E2" w:rsidP="00DE1C02" w:rsidRDefault="00AF12E2" w14:paraId="47D10BE4" w14:textId="20AD319D">
            <w:pPr>
              <w:jc w:val="both"/>
              <w:rPr>
                <w:i/>
                <w:iCs/>
                <w:sz w:val="20"/>
                <w:szCs w:val="20"/>
              </w:rPr>
            </w:pPr>
          </w:p>
        </w:tc>
      </w:tr>
      <w:tr w:rsidR="004B43F3" w:rsidTr="00017494" w14:paraId="3C7BF9B0" w14:textId="464CB9C4">
        <w:trPr>
          <w:trHeight w:val="826"/>
          <w:jc w:val="center"/>
        </w:trPr>
        <w:tc>
          <w:tcPr>
            <w:tcW w:w="792" w:type="dxa"/>
            <w:shd w:val="clear" w:color="auto" w:fill="C5E0B3" w:themeFill="accent6" w:themeFillTint="66"/>
            <w:vAlign w:val="center"/>
          </w:tcPr>
          <w:p w:rsidRPr="004B43F3" w:rsidR="004B43F3" w:rsidP="004B43F3" w:rsidRDefault="004B43F3" w14:paraId="3B2484C6" w14:textId="1483CA8B">
            <w:pPr>
              <w:jc w:val="center"/>
              <w:rPr>
                <w:sz w:val="20"/>
              </w:rPr>
            </w:pPr>
            <w:r w:rsidRPr="004B43F3">
              <w:rPr>
                <w:sz w:val="20"/>
              </w:rPr>
              <w:t>1.11.</w:t>
            </w:r>
          </w:p>
        </w:tc>
        <w:tc>
          <w:tcPr>
            <w:tcW w:w="1613" w:type="dxa"/>
            <w:shd w:val="clear" w:color="auto" w:fill="E2EFD9" w:themeFill="accent6" w:themeFillTint="33"/>
            <w:vAlign w:val="center"/>
          </w:tcPr>
          <w:p w:rsidRPr="004B43F3" w:rsidR="004B43F3" w:rsidP="004B43F3" w:rsidRDefault="004B43F3" w14:paraId="03067547" w14:textId="2E3D31F5">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29CDD400" w14:textId="61739CE4">
            <w:pPr>
              <w:rPr>
                <w:rFonts w:eastAsia="Times New Roman" w:cstheme="minorHAnsi"/>
                <w:sz w:val="20"/>
              </w:rPr>
            </w:pPr>
            <w:r w:rsidRPr="004B43F3">
              <w:rPr>
                <w:rFonts w:eastAsia="Times New Roman" w:cstheme="minorHAnsi"/>
                <w:color w:val="000000"/>
                <w:sz w:val="20"/>
                <w:lang w:eastAsia="pl-PL"/>
              </w:rPr>
              <w:t>Pompa Ciepła</w:t>
            </w:r>
          </w:p>
        </w:tc>
        <w:tc>
          <w:tcPr>
            <w:tcW w:w="1701" w:type="dxa"/>
            <w:vAlign w:val="bottom"/>
          </w:tcPr>
          <w:p w:rsidRPr="004B43F3" w:rsidR="004B43F3" w:rsidP="004B43F3" w:rsidRDefault="004B43F3" w14:paraId="584AC81C" w14:textId="107B28E0">
            <w:pPr>
              <w:jc w:val="center"/>
              <w:rPr>
                <w:sz w:val="20"/>
              </w:rPr>
            </w:pPr>
            <w:r w:rsidRPr="00D47F5A">
              <w:rPr>
                <w:i/>
                <w:color w:val="7F7F7F" w:themeColor="text1" w:themeTint="80"/>
                <w:sz w:val="14"/>
              </w:rPr>
              <w:t>Spełniam / Nie spełniam</w:t>
            </w:r>
            <w:ins w:author="Aneta Ruzik" w:date="2021-07-21T10:19:00Z" w:id="16">
              <w:r w:rsidR="00906ADC">
                <w:rPr>
                  <w:i/>
                  <w:color w:val="7F7F7F" w:themeColor="text1" w:themeTint="80"/>
                  <w:sz w:val="14"/>
                </w:rPr>
                <w:t xml:space="preserve"> / Nie dotyczy</w:t>
              </w:r>
            </w:ins>
          </w:p>
        </w:tc>
        <w:tc>
          <w:tcPr>
            <w:tcW w:w="1701" w:type="dxa"/>
            <w:vAlign w:val="bottom"/>
          </w:tcPr>
          <w:p w:rsidRPr="004B43F3" w:rsidR="004B43F3" w:rsidP="004B43F3" w:rsidRDefault="004B43F3" w14:paraId="47EBCF49" w14:textId="6CE450D5">
            <w:pPr>
              <w:jc w:val="center"/>
              <w:rPr>
                <w:sz w:val="20"/>
              </w:rPr>
            </w:pPr>
            <w:r w:rsidRPr="00D47F5A">
              <w:rPr>
                <w:i/>
                <w:color w:val="7F7F7F" w:themeColor="text1" w:themeTint="80"/>
                <w:sz w:val="14"/>
              </w:rPr>
              <w:t>Spełniam / Nie spełniam</w:t>
            </w:r>
            <w:ins w:author="Aneta Ruzik" w:date="2021-07-21T10:19:00Z" w:id="17">
              <w:r w:rsidR="00906ADC">
                <w:rPr>
                  <w:i/>
                  <w:color w:val="7F7F7F" w:themeColor="text1" w:themeTint="80"/>
                  <w:sz w:val="14"/>
                </w:rPr>
                <w:t xml:space="preserve"> / </w:t>
              </w:r>
              <w:r w:rsidR="00906ADC">
                <w:rPr>
                  <w:i/>
                  <w:color w:val="7F7F7F" w:themeColor="text1" w:themeTint="80"/>
                  <w:sz w:val="14"/>
                </w:rPr>
                <w:t>Nie dotyczy</w:t>
              </w:r>
            </w:ins>
          </w:p>
        </w:tc>
        <w:tc>
          <w:tcPr>
            <w:tcW w:w="1984" w:type="dxa"/>
          </w:tcPr>
          <w:p w:rsidRPr="004B43F3" w:rsidR="004B43F3" w:rsidP="004B43F3" w:rsidRDefault="004B43F3" w14:paraId="087F7923" w14:textId="77777777">
            <w:pPr>
              <w:rPr>
                <w:sz w:val="20"/>
              </w:rPr>
            </w:pPr>
          </w:p>
        </w:tc>
      </w:tr>
      <w:tr w:rsidR="000549D0" w:rsidTr="00E77586" w14:paraId="1E1060AC" w14:textId="77777777">
        <w:trPr>
          <w:trHeight w:val="826"/>
          <w:jc w:val="center"/>
        </w:trPr>
        <w:tc>
          <w:tcPr>
            <w:tcW w:w="10201" w:type="dxa"/>
            <w:gridSpan w:val="6"/>
            <w:shd w:val="clear" w:color="auto" w:fill="auto"/>
            <w:vAlign w:val="center"/>
          </w:tcPr>
          <w:p w:rsidRPr="00AF12E2" w:rsidR="00D16B98" w:rsidP="0047240D" w:rsidRDefault="000549D0" w14:paraId="4F79E800" w14:textId="11F41972">
            <w:pPr>
              <w:jc w:val="both"/>
              <w:rPr>
                <w:i/>
                <w:iCs/>
                <w:sz w:val="20"/>
                <w:szCs w:val="20"/>
              </w:rPr>
            </w:pPr>
            <w:r w:rsidRPr="00AF12E2">
              <w:rPr>
                <w:i/>
                <w:iCs/>
                <w:sz w:val="20"/>
                <w:szCs w:val="20"/>
              </w:rPr>
              <w:t>W tym polu proszę wpisać uzasadnienie spełnienia Wymagania Obligatoryjnego zawierające m.in.: zgodność</w:t>
            </w:r>
            <w:r w:rsidRPr="00AF12E2" w:rsidR="00D16B98">
              <w:rPr>
                <w:i/>
                <w:iCs/>
                <w:sz w:val="20"/>
                <w:szCs w:val="20"/>
              </w:rPr>
              <w:t xml:space="preserve"> zastosowanej Pompy ciepła z należytymi: certyfikatami oceny zgodności, wymaganiami odpowiednich norm, dopuszczeniem do użytkowania, itp. Proszę opisać technologię pracy zastosowanej pompy ciepła oraz podać rodzaj jej dolnego źródła ciepła oraz wykazać jego potencjał do jej zasilania. Proszę opisać sposób zasilania Systemu przez pompę ciepła</w:t>
            </w:r>
            <w:r w:rsidRPr="00AF12E2" w:rsidR="0047240D">
              <w:rPr>
                <w:i/>
                <w:iCs/>
                <w:sz w:val="20"/>
                <w:szCs w:val="20"/>
              </w:rPr>
              <w:t>.</w:t>
            </w:r>
            <w:r w:rsidRPr="00AF12E2" w:rsidR="00D16B98">
              <w:rPr>
                <w:i/>
                <w:iCs/>
                <w:sz w:val="20"/>
                <w:szCs w:val="20"/>
              </w:rPr>
              <w:t xml:space="preserve">  Proszę opisać zastosowany czynnik roboczy pompy ciepła w kontekście współczynnika globalnego GWP oraz podać współczynnik COP Zastosowanej pompy ciepła dla punktów pracy (temperatury otoczenia/ zasilania/ powrotu):</w:t>
            </w:r>
          </w:p>
          <w:p w:rsidRPr="00C82A03" w:rsidR="00D16B98" w:rsidP="00D16B98" w:rsidRDefault="00D16B98" w14:paraId="3F1EF05C" w14:textId="44ED2631">
            <w:pPr>
              <w:spacing w:before="40" w:after="40"/>
              <w:ind w:left="720"/>
              <w:jc w:val="both"/>
              <w:rPr>
                <w:rFonts w:eastAsiaTheme="minorEastAsia" w:cstheme="minorHAnsi"/>
                <w:b/>
                <w:bCs/>
                <w:i/>
                <w:iCs/>
                <w:sz w:val="20"/>
                <w:szCs w:val="20"/>
              </w:rPr>
            </w:pPr>
            <w:r w:rsidRPr="00C82A03">
              <w:rPr>
                <w:rFonts w:eastAsiaTheme="minorEastAsia" w:cstheme="minorHAnsi"/>
                <w:i/>
                <w:iCs/>
                <w:sz w:val="20"/>
                <w:szCs w:val="20"/>
              </w:rPr>
              <w:t>T</w:t>
            </w:r>
            <w:r w:rsidRPr="00C82A03">
              <w:rPr>
                <w:rFonts w:eastAsiaTheme="minorEastAsia" w:cstheme="minorHAnsi"/>
                <w:i/>
                <w:iCs/>
                <w:sz w:val="20"/>
                <w:szCs w:val="20"/>
                <w:vertAlign w:val="subscript"/>
              </w:rPr>
              <w:t>OT</w:t>
            </w:r>
            <w:r w:rsidRPr="00C82A03">
              <w:rPr>
                <w:rFonts w:eastAsiaTheme="minorEastAsia" w:cstheme="minorHAnsi"/>
                <w:i/>
                <w:iCs/>
                <w:sz w:val="20"/>
                <w:szCs w:val="20"/>
              </w:rPr>
              <w:t>=-7</w:t>
            </w:r>
            <w:r w:rsidRPr="00C82A03">
              <w:rPr>
                <w:rFonts w:eastAsiaTheme="minorEastAsia" w:cstheme="minorHAnsi"/>
                <w:i/>
                <w:iCs/>
                <w:sz w:val="20"/>
                <w:szCs w:val="20"/>
                <w:vertAlign w:val="superscript"/>
              </w:rPr>
              <w:t>0</w:t>
            </w:r>
            <w:r w:rsidRPr="00C82A03">
              <w:rPr>
                <w:rFonts w:eastAsiaTheme="minorEastAsia" w:cstheme="minorHAnsi"/>
                <w:i/>
                <w:iCs/>
                <w:sz w:val="20"/>
                <w:szCs w:val="20"/>
              </w:rPr>
              <w:t xml:space="preserve"> C, T</w:t>
            </w:r>
            <w:r w:rsidRPr="00C82A03">
              <w:rPr>
                <w:rFonts w:eastAsiaTheme="minorEastAsia" w:cstheme="minorHAnsi"/>
                <w:i/>
                <w:iCs/>
                <w:sz w:val="20"/>
                <w:szCs w:val="20"/>
                <w:vertAlign w:val="subscript"/>
              </w:rPr>
              <w:t>Z</w:t>
            </w:r>
            <w:r w:rsidRPr="00C82A03">
              <w:rPr>
                <w:rFonts w:eastAsiaTheme="minorEastAsia" w:cstheme="minorHAnsi"/>
                <w:i/>
                <w:iCs/>
                <w:sz w:val="20"/>
                <w:szCs w:val="20"/>
              </w:rPr>
              <w:t>/T</w:t>
            </w:r>
            <w:r w:rsidRPr="00C82A03">
              <w:rPr>
                <w:rFonts w:eastAsiaTheme="minorEastAsia" w:cstheme="minorHAnsi"/>
                <w:i/>
                <w:iCs/>
                <w:sz w:val="20"/>
                <w:szCs w:val="20"/>
                <w:vertAlign w:val="subscript"/>
              </w:rPr>
              <w:t>P</w:t>
            </w:r>
            <w:r w:rsidRPr="00C82A03">
              <w:rPr>
                <w:rFonts w:eastAsiaTheme="minorEastAsia" w:cstheme="minorHAnsi"/>
                <w:i/>
                <w:iCs/>
                <w:sz w:val="20"/>
                <w:szCs w:val="20"/>
              </w:rPr>
              <w:t xml:space="preserve"> 55/50 </w:t>
            </w:r>
          </w:p>
          <w:p w:rsidRPr="00C82A03" w:rsidR="00D16B98" w:rsidP="00D16B98" w:rsidRDefault="00D16B98" w14:paraId="20F7D8F5" w14:textId="58DF0928">
            <w:pPr>
              <w:spacing w:before="40" w:after="40"/>
              <w:ind w:left="720"/>
              <w:jc w:val="both"/>
              <w:rPr>
                <w:rFonts w:eastAsiaTheme="minorEastAsia" w:cstheme="minorHAnsi"/>
                <w:b/>
                <w:bCs/>
                <w:i/>
                <w:iCs/>
                <w:sz w:val="20"/>
                <w:szCs w:val="20"/>
              </w:rPr>
            </w:pPr>
            <w:r w:rsidRPr="00C82A03">
              <w:rPr>
                <w:rFonts w:eastAsiaTheme="minorEastAsia" w:cstheme="minorHAnsi"/>
                <w:i/>
                <w:iCs/>
                <w:sz w:val="20"/>
                <w:szCs w:val="20"/>
              </w:rPr>
              <w:t>T</w:t>
            </w:r>
            <w:r w:rsidRPr="00C82A03">
              <w:rPr>
                <w:rFonts w:eastAsiaTheme="minorEastAsia" w:cstheme="minorHAnsi"/>
                <w:i/>
                <w:iCs/>
                <w:sz w:val="20"/>
                <w:szCs w:val="20"/>
                <w:vertAlign w:val="subscript"/>
              </w:rPr>
              <w:t>OT</w:t>
            </w:r>
            <w:r w:rsidRPr="00C82A03">
              <w:rPr>
                <w:rFonts w:eastAsiaTheme="minorEastAsia" w:cstheme="minorHAnsi"/>
                <w:i/>
                <w:iCs/>
                <w:sz w:val="20"/>
                <w:szCs w:val="20"/>
              </w:rPr>
              <w:t>=2</w:t>
            </w:r>
            <w:r w:rsidRPr="00C82A03">
              <w:rPr>
                <w:rFonts w:eastAsiaTheme="minorEastAsia" w:cstheme="minorHAnsi"/>
                <w:i/>
                <w:iCs/>
                <w:sz w:val="20"/>
                <w:szCs w:val="20"/>
                <w:vertAlign w:val="superscript"/>
              </w:rPr>
              <w:t>0</w:t>
            </w:r>
            <w:r w:rsidRPr="00C82A03">
              <w:rPr>
                <w:rFonts w:eastAsiaTheme="minorEastAsia" w:cstheme="minorHAnsi"/>
                <w:i/>
                <w:iCs/>
                <w:sz w:val="20"/>
                <w:szCs w:val="20"/>
              </w:rPr>
              <w:t xml:space="preserve"> C, T</w:t>
            </w:r>
            <w:r w:rsidRPr="00C82A03">
              <w:rPr>
                <w:rFonts w:eastAsiaTheme="minorEastAsia" w:cstheme="minorHAnsi"/>
                <w:i/>
                <w:iCs/>
                <w:sz w:val="20"/>
                <w:szCs w:val="20"/>
                <w:vertAlign w:val="subscript"/>
              </w:rPr>
              <w:t>Z</w:t>
            </w:r>
            <w:r w:rsidRPr="00C82A03">
              <w:rPr>
                <w:rFonts w:eastAsiaTheme="minorEastAsia" w:cstheme="minorHAnsi"/>
                <w:i/>
                <w:iCs/>
                <w:sz w:val="20"/>
                <w:szCs w:val="20"/>
              </w:rPr>
              <w:t>/T</w:t>
            </w:r>
            <w:r w:rsidRPr="00C82A03">
              <w:rPr>
                <w:rFonts w:eastAsiaTheme="minorEastAsia" w:cstheme="minorHAnsi"/>
                <w:i/>
                <w:iCs/>
                <w:sz w:val="20"/>
                <w:szCs w:val="20"/>
                <w:vertAlign w:val="subscript"/>
              </w:rPr>
              <w:t>P</w:t>
            </w:r>
            <w:r w:rsidRPr="00C82A03">
              <w:rPr>
                <w:rFonts w:eastAsiaTheme="minorEastAsia" w:cstheme="minorHAnsi"/>
                <w:i/>
                <w:iCs/>
                <w:sz w:val="20"/>
                <w:szCs w:val="20"/>
              </w:rPr>
              <w:t xml:space="preserve"> 50/45 </w:t>
            </w:r>
          </w:p>
          <w:p w:rsidRPr="00C82A03" w:rsidR="00D16B98" w:rsidP="0047240D" w:rsidRDefault="00D16B98" w14:paraId="4A60EC6D" w14:textId="77777777">
            <w:pPr>
              <w:spacing w:before="40" w:after="40"/>
              <w:ind w:left="720"/>
              <w:jc w:val="both"/>
              <w:rPr>
                <w:rFonts w:eastAsiaTheme="minorEastAsia" w:cstheme="minorHAnsi"/>
              </w:rPr>
            </w:pPr>
            <w:r w:rsidRPr="00C82A03">
              <w:rPr>
                <w:rFonts w:eastAsiaTheme="minorEastAsia" w:cstheme="minorHAnsi"/>
                <w:i/>
                <w:iCs/>
                <w:sz w:val="20"/>
                <w:szCs w:val="20"/>
              </w:rPr>
              <w:t>T</w:t>
            </w:r>
            <w:r w:rsidRPr="00C82A03">
              <w:rPr>
                <w:rFonts w:eastAsiaTheme="minorEastAsia" w:cstheme="minorHAnsi"/>
                <w:i/>
                <w:iCs/>
                <w:sz w:val="20"/>
                <w:szCs w:val="20"/>
                <w:vertAlign w:val="subscript"/>
              </w:rPr>
              <w:t>OT</w:t>
            </w:r>
            <w:r w:rsidRPr="00C82A03">
              <w:rPr>
                <w:rFonts w:eastAsiaTheme="minorEastAsia" w:cstheme="minorHAnsi"/>
                <w:i/>
                <w:iCs/>
                <w:sz w:val="20"/>
                <w:szCs w:val="20"/>
              </w:rPr>
              <w:t>=7</w:t>
            </w:r>
            <w:r w:rsidRPr="00C82A03">
              <w:rPr>
                <w:rFonts w:eastAsiaTheme="minorEastAsia" w:cstheme="minorHAnsi"/>
                <w:i/>
                <w:iCs/>
                <w:sz w:val="20"/>
                <w:szCs w:val="20"/>
                <w:vertAlign w:val="superscript"/>
              </w:rPr>
              <w:t>0</w:t>
            </w:r>
            <w:r w:rsidRPr="00C82A03">
              <w:rPr>
                <w:rFonts w:eastAsiaTheme="minorEastAsia" w:cstheme="minorHAnsi"/>
                <w:i/>
                <w:iCs/>
                <w:sz w:val="20"/>
                <w:szCs w:val="20"/>
              </w:rPr>
              <w:t xml:space="preserve"> C, T</w:t>
            </w:r>
            <w:r w:rsidRPr="00C82A03">
              <w:rPr>
                <w:rFonts w:eastAsiaTheme="minorEastAsia" w:cstheme="minorHAnsi"/>
                <w:i/>
                <w:iCs/>
                <w:sz w:val="20"/>
                <w:szCs w:val="20"/>
                <w:vertAlign w:val="subscript"/>
              </w:rPr>
              <w:t>Z</w:t>
            </w:r>
            <w:r w:rsidRPr="00C82A03">
              <w:rPr>
                <w:rFonts w:eastAsiaTheme="minorEastAsia" w:cstheme="minorHAnsi"/>
                <w:i/>
                <w:iCs/>
                <w:sz w:val="20"/>
                <w:szCs w:val="20"/>
              </w:rPr>
              <w:t>/T</w:t>
            </w:r>
            <w:r w:rsidRPr="00C82A03">
              <w:rPr>
                <w:rFonts w:eastAsiaTheme="minorEastAsia" w:cstheme="minorHAnsi"/>
                <w:i/>
                <w:iCs/>
                <w:sz w:val="20"/>
                <w:szCs w:val="20"/>
                <w:vertAlign w:val="subscript"/>
              </w:rPr>
              <w:t>P</w:t>
            </w:r>
            <w:r w:rsidRPr="00C82A03">
              <w:rPr>
                <w:rFonts w:eastAsiaTheme="minorEastAsia" w:cstheme="minorHAnsi"/>
                <w:i/>
                <w:iCs/>
                <w:sz w:val="20"/>
                <w:szCs w:val="20"/>
              </w:rPr>
              <w:t xml:space="preserve"> 35/30</w:t>
            </w:r>
            <w:r w:rsidRPr="00C82A03">
              <w:rPr>
                <w:rFonts w:eastAsiaTheme="minorEastAsia" w:cstheme="minorHAnsi"/>
              </w:rPr>
              <w:t xml:space="preserve"> </w:t>
            </w:r>
          </w:p>
          <w:p w:rsidRPr="00C82A03" w:rsidR="00AF12E2" w:rsidP="0047240D" w:rsidRDefault="00AF12E2" w14:paraId="798B89B6" w14:textId="77777777">
            <w:pPr>
              <w:spacing w:before="40" w:after="40"/>
              <w:ind w:left="720"/>
              <w:jc w:val="both"/>
              <w:rPr>
                <w:rFonts w:eastAsiaTheme="minorEastAsia" w:cstheme="minorHAnsi"/>
              </w:rPr>
            </w:pPr>
          </w:p>
          <w:p w:rsidRPr="00C82A03" w:rsidR="00AF12E2" w:rsidP="0047240D" w:rsidRDefault="00AF12E2" w14:paraId="2551A05D" w14:textId="77777777">
            <w:pPr>
              <w:spacing w:before="40" w:after="40"/>
              <w:ind w:left="720"/>
              <w:jc w:val="both"/>
              <w:rPr>
                <w:rFonts w:eastAsiaTheme="minorEastAsia" w:cstheme="minorHAnsi"/>
              </w:rPr>
            </w:pPr>
          </w:p>
          <w:p w:rsidRPr="00C82A03" w:rsidR="00AF12E2" w:rsidP="0047240D" w:rsidRDefault="00AF12E2" w14:paraId="2A725BCE" w14:textId="77777777">
            <w:pPr>
              <w:spacing w:before="40" w:after="40"/>
              <w:ind w:left="720"/>
              <w:jc w:val="both"/>
              <w:rPr>
                <w:rFonts w:eastAsiaTheme="minorEastAsia" w:cstheme="minorHAnsi"/>
              </w:rPr>
            </w:pPr>
          </w:p>
          <w:p w:rsidRPr="00C82A03" w:rsidR="00AF12E2" w:rsidP="0047240D" w:rsidRDefault="00AF12E2" w14:paraId="5F6E1B0B" w14:textId="72F1345A">
            <w:pPr>
              <w:spacing w:before="40" w:after="40"/>
              <w:ind w:left="720"/>
              <w:jc w:val="both"/>
              <w:rPr>
                <w:rFonts w:eastAsiaTheme="minorEastAsia" w:cstheme="minorHAnsi"/>
              </w:rPr>
            </w:pPr>
          </w:p>
        </w:tc>
      </w:tr>
      <w:tr w:rsidR="004B43F3" w:rsidTr="00017494" w14:paraId="1FC3C0D2" w14:textId="1D56DA88">
        <w:trPr>
          <w:trHeight w:val="842"/>
          <w:jc w:val="center"/>
        </w:trPr>
        <w:tc>
          <w:tcPr>
            <w:tcW w:w="792" w:type="dxa"/>
            <w:shd w:val="clear" w:color="auto" w:fill="C5E0B3" w:themeFill="accent6" w:themeFillTint="66"/>
            <w:vAlign w:val="center"/>
          </w:tcPr>
          <w:p w:rsidRPr="004B43F3" w:rsidR="004B43F3" w:rsidP="004B43F3" w:rsidRDefault="004B43F3" w14:paraId="37A38B66" w14:textId="6965B8C0">
            <w:pPr>
              <w:jc w:val="center"/>
              <w:rPr>
                <w:sz w:val="20"/>
              </w:rPr>
            </w:pPr>
            <w:r w:rsidRPr="004B43F3">
              <w:rPr>
                <w:sz w:val="20"/>
              </w:rPr>
              <w:t>1.12.</w:t>
            </w:r>
          </w:p>
        </w:tc>
        <w:tc>
          <w:tcPr>
            <w:tcW w:w="1613" w:type="dxa"/>
            <w:shd w:val="clear" w:color="auto" w:fill="E2EFD9" w:themeFill="accent6" w:themeFillTint="33"/>
            <w:vAlign w:val="center"/>
          </w:tcPr>
          <w:p w:rsidRPr="004B43F3" w:rsidR="004B43F3" w:rsidP="004B43F3" w:rsidRDefault="004B43F3" w14:paraId="182786EC" w14:textId="385F9ACF">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3F6FCE6C" w14:textId="3BEE31E4">
            <w:pPr>
              <w:rPr>
                <w:rFonts w:eastAsia="Times New Roman" w:cstheme="minorHAnsi"/>
                <w:sz w:val="20"/>
              </w:rPr>
            </w:pPr>
            <w:r w:rsidRPr="004B43F3">
              <w:rPr>
                <w:rFonts w:eastAsia="Times New Roman" w:cstheme="minorHAnsi"/>
                <w:sz w:val="20"/>
              </w:rPr>
              <w:t xml:space="preserve">Instalacja Ciepłej Wody Użytkowej </w:t>
            </w:r>
          </w:p>
        </w:tc>
        <w:tc>
          <w:tcPr>
            <w:tcW w:w="1701" w:type="dxa"/>
            <w:vAlign w:val="bottom"/>
          </w:tcPr>
          <w:p w:rsidRPr="004B43F3" w:rsidR="004B43F3" w:rsidP="004B43F3" w:rsidRDefault="004B43F3" w14:paraId="3F4ED209" w14:textId="4416769D">
            <w:pPr>
              <w:jc w:val="center"/>
              <w:rPr>
                <w:sz w:val="20"/>
              </w:rPr>
            </w:pPr>
            <w:r w:rsidRPr="00D47F5A">
              <w:rPr>
                <w:i/>
                <w:color w:val="7F7F7F" w:themeColor="text1" w:themeTint="80"/>
                <w:sz w:val="14"/>
              </w:rPr>
              <w:t>Spełniam / Nie spełniam</w:t>
            </w:r>
          </w:p>
        </w:tc>
        <w:tc>
          <w:tcPr>
            <w:tcW w:w="1701" w:type="dxa"/>
            <w:vAlign w:val="bottom"/>
          </w:tcPr>
          <w:p w:rsidRPr="004B43F3" w:rsidR="004B43F3" w:rsidP="004B43F3" w:rsidRDefault="004B43F3" w14:paraId="4DDC8414" w14:textId="66A103D1">
            <w:pPr>
              <w:jc w:val="center"/>
              <w:rPr>
                <w:sz w:val="20"/>
              </w:rPr>
            </w:pPr>
            <w:r w:rsidRPr="00D47F5A">
              <w:rPr>
                <w:i/>
                <w:color w:val="7F7F7F" w:themeColor="text1" w:themeTint="80"/>
                <w:sz w:val="14"/>
              </w:rPr>
              <w:t>Spełniam / Nie spełniam</w:t>
            </w:r>
          </w:p>
        </w:tc>
        <w:tc>
          <w:tcPr>
            <w:tcW w:w="1984" w:type="dxa"/>
          </w:tcPr>
          <w:p w:rsidRPr="004B43F3" w:rsidR="004B43F3" w:rsidP="004B43F3" w:rsidRDefault="004B43F3" w14:paraId="280A4A55" w14:textId="77777777">
            <w:pPr>
              <w:rPr>
                <w:sz w:val="20"/>
              </w:rPr>
            </w:pPr>
          </w:p>
        </w:tc>
      </w:tr>
      <w:tr w:rsidR="000549D0" w:rsidTr="00E77586" w14:paraId="10689B7B" w14:textId="77777777">
        <w:trPr>
          <w:trHeight w:val="842"/>
          <w:jc w:val="center"/>
        </w:trPr>
        <w:tc>
          <w:tcPr>
            <w:tcW w:w="10201" w:type="dxa"/>
            <w:gridSpan w:val="6"/>
            <w:shd w:val="clear" w:color="auto" w:fill="auto"/>
            <w:vAlign w:val="center"/>
          </w:tcPr>
          <w:p w:rsidR="0047240D" w:rsidP="00DA1EB3" w:rsidRDefault="0047240D" w14:paraId="55E22E18" w14:textId="77777777">
            <w:pPr>
              <w:jc w:val="both"/>
              <w:rPr>
                <w:rFonts w:cstheme="minorHAnsi"/>
                <w:i/>
                <w:iCs/>
                <w:sz w:val="20"/>
                <w:szCs w:val="20"/>
              </w:rPr>
            </w:pPr>
            <w:r w:rsidRPr="00AF12E2">
              <w:rPr>
                <w:i/>
                <w:iCs/>
                <w:sz w:val="20"/>
                <w:szCs w:val="20"/>
              </w:rPr>
              <w:t xml:space="preserve">W tym polu proszę wpisać uzasadnienie spełnienia Wymagania Obligatoryjnego zawierające m.in.: opis w jaki sposób System będzie </w:t>
            </w:r>
            <w:r w:rsidRPr="00AF12E2">
              <w:rPr>
                <w:i/>
                <w:iCs/>
                <w:sz w:val="20"/>
                <w:szCs w:val="20"/>
                <w:lang w:eastAsia="pl-PL"/>
              </w:rPr>
              <w:t xml:space="preserve">zapewniał utrzymanie parametrów Ciepłej Wody Użytkowej </w:t>
            </w:r>
            <w:r w:rsidRPr="00AF12E2">
              <w:rPr>
                <w:rFonts w:eastAsia="Times New Roman" w:cstheme="minorHAnsi"/>
                <w:i/>
                <w:iCs/>
                <w:color w:val="000000"/>
                <w:sz w:val="20"/>
                <w:szCs w:val="20"/>
                <w:lang w:eastAsia="pl-PL"/>
              </w:rPr>
              <w:t>w punkcie czerpalnym o temperaturze 55</w:t>
            </w:r>
            <w:r w:rsidRPr="00AF12E2">
              <w:rPr>
                <w:rFonts w:cstheme="minorHAnsi"/>
                <w:i/>
                <w:iCs/>
                <w:sz w:val="20"/>
                <w:szCs w:val="20"/>
              </w:rPr>
              <w:t xml:space="preserve">°C w ilości minimum 200l/dobę.  Proszę podać i opisać schemat instalacji podgrzewania CWU oraz </w:t>
            </w:r>
            <w:r w:rsidRPr="00AF12E2" w:rsidR="00DA1EB3">
              <w:rPr>
                <w:rFonts w:cstheme="minorHAnsi"/>
                <w:i/>
                <w:iCs/>
                <w:sz w:val="20"/>
                <w:szCs w:val="20"/>
              </w:rPr>
              <w:t xml:space="preserve">informacje czy instalacja CWU będzie posiadała zasobnik i jeśli tak to o jakiej pojemności. Proszę opisać w jaki sposób system będzie podgrzewał Ciepłą Wodę </w:t>
            </w:r>
            <w:r w:rsidRPr="00AF12E2" w:rsidR="00AF12E2">
              <w:rPr>
                <w:rFonts w:cstheme="minorHAnsi"/>
                <w:i/>
                <w:iCs/>
                <w:sz w:val="20"/>
                <w:szCs w:val="20"/>
              </w:rPr>
              <w:t>Użytkową</w:t>
            </w:r>
            <w:r w:rsidRPr="00AF12E2" w:rsidR="00DA1EB3">
              <w:rPr>
                <w:rFonts w:cstheme="minorHAnsi"/>
                <w:i/>
                <w:iCs/>
                <w:sz w:val="20"/>
                <w:szCs w:val="20"/>
              </w:rPr>
              <w:t xml:space="preserve">. </w:t>
            </w:r>
          </w:p>
          <w:p w:rsidR="00AF12E2" w:rsidP="00DA1EB3" w:rsidRDefault="00AF12E2" w14:paraId="39987D92" w14:textId="77777777">
            <w:pPr>
              <w:jc w:val="both"/>
              <w:rPr>
                <w:rFonts w:cstheme="minorHAnsi"/>
                <w:i/>
                <w:iCs/>
                <w:sz w:val="20"/>
                <w:szCs w:val="20"/>
              </w:rPr>
            </w:pPr>
          </w:p>
          <w:p w:rsidR="00AF12E2" w:rsidP="00DA1EB3" w:rsidRDefault="00AF12E2" w14:paraId="2171ADE5" w14:textId="77777777">
            <w:pPr>
              <w:jc w:val="both"/>
              <w:rPr>
                <w:rFonts w:cstheme="minorHAnsi"/>
                <w:i/>
                <w:iCs/>
                <w:sz w:val="20"/>
                <w:szCs w:val="20"/>
              </w:rPr>
            </w:pPr>
          </w:p>
          <w:p w:rsidRPr="00AF12E2" w:rsidR="00AF12E2" w:rsidP="00DA1EB3" w:rsidRDefault="00AF12E2" w14:paraId="7974C9A4" w14:textId="5A724C63">
            <w:pPr>
              <w:jc w:val="both"/>
              <w:rPr>
                <w:i/>
                <w:iCs/>
                <w:sz w:val="20"/>
                <w:szCs w:val="20"/>
              </w:rPr>
            </w:pPr>
          </w:p>
        </w:tc>
      </w:tr>
      <w:tr w:rsidR="004B43F3" w:rsidTr="00BE4F8C" w14:paraId="4595CE93" w14:textId="2DD257D3">
        <w:trPr>
          <w:trHeight w:val="667"/>
          <w:jc w:val="center"/>
        </w:trPr>
        <w:tc>
          <w:tcPr>
            <w:tcW w:w="792" w:type="dxa"/>
            <w:shd w:val="clear" w:color="auto" w:fill="C5E0B3" w:themeFill="accent6" w:themeFillTint="66"/>
            <w:vAlign w:val="center"/>
          </w:tcPr>
          <w:p w:rsidRPr="004B43F3" w:rsidR="004B43F3" w:rsidP="004B43F3" w:rsidRDefault="004B43F3" w14:paraId="4EC08CCD" w14:textId="562BEB87">
            <w:pPr>
              <w:jc w:val="center"/>
              <w:rPr>
                <w:sz w:val="20"/>
              </w:rPr>
            </w:pPr>
            <w:r w:rsidRPr="004B43F3">
              <w:rPr>
                <w:sz w:val="20"/>
              </w:rPr>
              <w:t>1.13.</w:t>
            </w:r>
          </w:p>
        </w:tc>
        <w:tc>
          <w:tcPr>
            <w:tcW w:w="1613" w:type="dxa"/>
            <w:shd w:val="clear" w:color="auto" w:fill="E2EFD9" w:themeFill="accent6" w:themeFillTint="33"/>
            <w:vAlign w:val="center"/>
          </w:tcPr>
          <w:p w:rsidRPr="004B43F3" w:rsidR="004B43F3" w:rsidP="004B43F3" w:rsidRDefault="004B43F3" w14:paraId="4BE665B2" w14:textId="6B273442">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60D8339B" w14:textId="365FEA5B">
            <w:pPr>
              <w:rPr>
                <w:rFonts w:eastAsia="Times New Roman" w:cstheme="minorHAnsi"/>
                <w:sz w:val="20"/>
              </w:rPr>
            </w:pPr>
            <w:r w:rsidRPr="004B43F3">
              <w:rPr>
                <w:rFonts w:eastAsia="Times New Roman" w:cstheme="minorHAnsi"/>
                <w:color w:val="000000"/>
                <w:sz w:val="20"/>
                <w:lang w:eastAsia="pl-PL"/>
              </w:rPr>
              <w:t>ExtraElementy</w:t>
            </w:r>
          </w:p>
        </w:tc>
        <w:tc>
          <w:tcPr>
            <w:tcW w:w="1701" w:type="dxa"/>
            <w:vAlign w:val="bottom"/>
          </w:tcPr>
          <w:p w:rsidRPr="004B43F3" w:rsidR="004B43F3" w:rsidP="004B43F3" w:rsidRDefault="004B43F3" w14:paraId="6140A842" w14:textId="1B42C0BA">
            <w:pPr>
              <w:jc w:val="center"/>
              <w:rPr>
                <w:sz w:val="20"/>
              </w:rPr>
            </w:pPr>
            <w:r w:rsidRPr="00D47F5A">
              <w:rPr>
                <w:i/>
                <w:color w:val="7F7F7F" w:themeColor="text1" w:themeTint="80"/>
                <w:sz w:val="14"/>
              </w:rPr>
              <w:t>Spełniam / Nie spełniam</w:t>
            </w:r>
            <w:ins w:author="Aneta Ruzik" w:date="2021-07-21T10:19:00Z" w:id="18">
              <w:r w:rsidR="00906ADC">
                <w:rPr>
                  <w:i/>
                  <w:color w:val="7F7F7F" w:themeColor="text1" w:themeTint="80"/>
                  <w:sz w:val="14"/>
                </w:rPr>
                <w:t xml:space="preserve"> / </w:t>
              </w:r>
              <w:r w:rsidR="00906ADC">
                <w:rPr>
                  <w:i/>
                  <w:color w:val="7F7F7F" w:themeColor="text1" w:themeTint="80"/>
                  <w:sz w:val="14"/>
                </w:rPr>
                <w:t>Nie dotyczy</w:t>
              </w:r>
            </w:ins>
          </w:p>
        </w:tc>
        <w:tc>
          <w:tcPr>
            <w:tcW w:w="1701" w:type="dxa"/>
            <w:vAlign w:val="bottom"/>
          </w:tcPr>
          <w:p w:rsidRPr="004B43F3" w:rsidR="004B43F3" w:rsidP="004B43F3" w:rsidRDefault="004B43F3" w14:paraId="0883DBD9" w14:textId="677A7007">
            <w:pPr>
              <w:jc w:val="center"/>
              <w:rPr>
                <w:sz w:val="20"/>
              </w:rPr>
            </w:pPr>
            <w:r w:rsidRPr="00D47F5A">
              <w:rPr>
                <w:i/>
                <w:color w:val="7F7F7F" w:themeColor="text1" w:themeTint="80"/>
                <w:sz w:val="14"/>
              </w:rPr>
              <w:t>Spełniam / Nie spełniam</w:t>
            </w:r>
            <w:ins w:author="Aneta Ruzik" w:date="2021-07-21T10:19:00Z" w:id="19">
              <w:r w:rsidR="00906ADC">
                <w:rPr>
                  <w:i/>
                  <w:color w:val="7F7F7F" w:themeColor="text1" w:themeTint="80"/>
                  <w:sz w:val="14"/>
                </w:rPr>
                <w:t xml:space="preserve"> / </w:t>
              </w:r>
            </w:ins>
            <w:ins w:author="Aneta Ruzik" w:date="2021-07-21T10:20:00Z" w:id="20">
              <w:r w:rsidR="00906ADC">
                <w:rPr>
                  <w:i/>
                  <w:color w:val="7F7F7F" w:themeColor="text1" w:themeTint="80"/>
                  <w:sz w:val="14"/>
                </w:rPr>
                <w:t>Nie dotyczy</w:t>
              </w:r>
            </w:ins>
          </w:p>
        </w:tc>
        <w:tc>
          <w:tcPr>
            <w:tcW w:w="1984" w:type="dxa"/>
          </w:tcPr>
          <w:p w:rsidRPr="004B43F3" w:rsidR="004B43F3" w:rsidP="004B43F3" w:rsidRDefault="004B43F3" w14:paraId="79801549" w14:textId="77777777">
            <w:pPr>
              <w:rPr>
                <w:sz w:val="20"/>
              </w:rPr>
            </w:pPr>
          </w:p>
        </w:tc>
      </w:tr>
      <w:tr w:rsidR="004B43F3" w:rsidTr="00E77586" w14:paraId="31A12B70" w14:textId="77777777">
        <w:trPr>
          <w:trHeight w:val="667"/>
          <w:jc w:val="center"/>
        </w:trPr>
        <w:tc>
          <w:tcPr>
            <w:tcW w:w="10201" w:type="dxa"/>
            <w:gridSpan w:val="6"/>
            <w:shd w:val="clear" w:color="auto" w:fill="FFFFFF" w:themeFill="background1"/>
            <w:vAlign w:val="center"/>
          </w:tcPr>
          <w:p w:rsidR="004B43F3" w:rsidP="00DA1EB3" w:rsidRDefault="004B43F3" w14:paraId="6964DC68" w14:textId="77777777">
            <w:pPr>
              <w:jc w:val="both"/>
              <w:rPr>
                <w:rFonts w:cstheme="minorHAnsi"/>
                <w:i/>
                <w:iCs/>
                <w:sz w:val="20"/>
                <w:szCs w:val="20"/>
              </w:rPr>
            </w:pPr>
            <w:r w:rsidRPr="00AF12E2">
              <w:rPr>
                <w:i/>
                <w:iCs/>
                <w:sz w:val="20"/>
                <w:szCs w:val="20"/>
              </w:rPr>
              <w:t xml:space="preserve">W tym polu proszę wpisać uzasadnienie spełnienia Wymagania Obligatoryjnego zawierające m.in.: </w:t>
            </w:r>
            <w:r w:rsidRPr="00AF12E2" w:rsidR="00827952">
              <w:rPr>
                <w:i/>
                <w:iCs/>
                <w:sz w:val="20"/>
                <w:szCs w:val="20"/>
              </w:rPr>
              <w:t>zgodność wszystkich dodatkowych urządzeń i doinstalowanych do budynku elementów z należytymi: certyfikatami oceny zgodności, wymaganiami odpowiednich norm, dopuszczeniem do użytkowania, itp.</w:t>
            </w:r>
            <w:r w:rsidRPr="00AF12E2" w:rsidR="00827952">
              <w:rPr>
                <w:rFonts w:cstheme="minorHAnsi"/>
                <w:i/>
                <w:iCs/>
                <w:sz w:val="20"/>
                <w:szCs w:val="20"/>
              </w:rPr>
              <w:t xml:space="preserve"> </w:t>
            </w:r>
            <w:r w:rsidRPr="00AF12E2" w:rsidR="00DA1EB3">
              <w:rPr>
                <w:rFonts w:cstheme="minorHAnsi"/>
                <w:i/>
                <w:iCs/>
                <w:sz w:val="20"/>
                <w:szCs w:val="20"/>
              </w:rPr>
              <w:t>Proszę opisać jakie ExtraElementy będą stosowane i ich parametry oraz gdzie i w jaki sposób planowany jest ich montaż oraz w jaki sposób będą połączone z Systemem i w jaki sposób będą transportować energię do Systemu.</w:t>
            </w:r>
            <w:r w:rsidRPr="00DA1EB3" w:rsidR="00DA1EB3">
              <w:rPr>
                <w:rFonts w:cstheme="minorHAnsi"/>
                <w:i/>
                <w:iCs/>
                <w:sz w:val="20"/>
                <w:szCs w:val="20"/>
              </w:rPr>
              <w:t xml:space="preserve"> </w:t>
            </w:r>
          </w:p>
          <w:p w:rsidR="00AF12E2" w:rsidP="00DA1EB3" w:rsidRDefault="00AF12E2" w14:paraId="551BB097" w14:textId="77777777">
            <w:pPr>
              <w:jc w:val="both"/>
              <w:rPr>
                <w:rFonts w:cstheme="minorHAnsi"/>
                <w:i/>
                <w:iCs/>
                <w:sz w:val="20"/>
                <w:szCs w:val="20"/>
              </w:rPr>
            </w:pPr>
          </w:p>
          <w:p w:rsidR="00AF12E2" w:rsidP="00DA1EB3" w:rsidRDefault="00AF12E2" w14:paraId="6EAC584E" w14:textId="77777777">
            <w:pPr>
              <w:jc w:val="both"/>
              <w:rPr>
                <w:rFonts w:cstheme="minorHAnsi"/>
                <w:i/>
                <w:iCs/>
                <w:sz w:val="20"/>
                <w:szCs w:val="20"/>
              </w:rPr>
            </w:pPr>
          </w:p>
          <w:p w:rsidR="00AF12E2" w:rsidP="00DA1EB3" w:rsidRDefault="00AF12E2" w14:paraId="0FEF9BCD" w14:textId="77777777">
            <w:pPr>
              <w:jc w:val="both"/>
              <w:rPr>
                <w:rFonts w:cstheme="minorHAnsi"/>
                <w:i/>
                <w:iCs/>
                <w:sz w:val="20"/>
                <w:szCs w:val="20"/>
              </w:rPr>
            </w:pPr>
          </w:p>
          <w:p w:rsidRPr="00DA1EB3" w:rsidR="00AF12E2" w:rsidP="00DA1EB3" w:rsidRDefault="00AF12E2" w14:paraId="61165AAB" w14:textId="5EF6FD88">
            <w:pPr>
              <w:jc w:val="both"/>
              <w:rPr>
                <w:rFonts w:cstheme="minorHAnsi"/>
                <w:i/>
                <w:iCs/>
                <w:sz w:val="20"/>
                <w:szCs w:val="20"/>
              </w:rPr>
            </w:pPr>
          </w:p>
        </w:tc>
      </w:tr>
      <w:tr w:rsidR="004B43F3" w:rsidTr="00017494" w14:paraId="48539BF2" w14:textId="41BD9757">
        <w:trPr>
          <w:trHeight w:val="828"/>
          <w:jc w:val="center"/>
        </w:trPr>
        <w:tc>
          <w:tcPr>
            <w:tcW w:w="792" w:type="dxa"/>
            <w:shd w:val="clear" w:color="auto" w:fill="C5E0B3" w:themeFill="accent6" w:themeFillTint="66"/>
            <w:vAlign w:val="center"/>
          </w:tcPr>
          <w:p w:rsidRPr="004B43F3" w:rsidR="004B43F3" w:rsidP="004B43F3" w:rsidRDefault="004B43F3" w14:paraId="00693EE3" w14:textId="40824553">
            <w:pPr>
              <w:jc w:val="center"/>
              <w:rPr>
                <w:sz w:val="20"/>
              </w:rPr>
            </w:pPr>
            <w:r w:rsidRPr="004B43F3">
              <w:rPr>
                <w:sz w:val="20"/>
              </w:rPr>
              <w:lastRenderedPageBreak/>
              <w:t>1.14.</w:t>
            </w:r>
          </w:p>
        </w:tc>
        <w:tc>
          <w:tcPr>
            <w:tcW w:w="1613" w:type="dxa"/>
            <w:shd w:val="clear" w:color="auto" w:fill="E2EFD9" w:themeFill="accent6" w:themeFillTint="33"/>
            <w:vAlign w:val="center"/>
          </w:tcPr>
          <w:p w:rsidRPr="004B43F3" w:rsidR="004B43F3" w:rsidP="004B43F3" w:rsidRDefault="004B43F3" w14:paraId="609E3FAA" w14:textId="7994ABBB">
            <w:pPr>
              <w:jc w:val="center"/>
              <w:rPr>
                <w:b/>
                <w:bCs/>
                <w:sz w:val="20"/>
              </w:rPr>
            </w:pPr>
            <w:r w:rsidRPr="004B43F3">
              <w:rPr>
                <w:rFonts w:eastAsia="Times New Roman" w:cstheme="minorHAnsi"/>
                <w:b/>
                <w:color w:val="000000"/>
                <w:sz w:val="20"/>
                <w:lang w:eastAsia="pl-PL"/>
              </w:rPr>
              <w:t>ExtraElementy</w:t>
            </w:r>
          </w:p>
        </w:tc>
        <w:tc>
          <w:tcPr>
            <w:tcW w:w="2410" w:type="dxa"/>
            <w:shd w:val="clear" w:color="auto" w:fill="E2EFD9" w:themeFill="accent6" w:themeFillTint="33"/>
            <w:vAlign w:val="center"/>
          </w:tcPr>
          <w:p w:rsidRPr="004B43F3" w:rsidR="004B43F3" w:rsidP="004B43F3" w:rsidRDefault="004B43F3" w14:paraId="31FD3540" w14:textId="5D57DB91">
            <w:pPr>
              <w:rPr>
                <w:rFonts w:cstheme="minorHAnsi"/>
                <w:sz w:val="20"/>
                <w:lang w:eastAsia="pl-PL"/>
              </w:rPr>
            </w:pPr>
            <w:r w:rsidRPr="004B43F3">
              <w:rPr>
                <w:rFonts w:cstheme="minorHAnsi"/>
                <w:color w:val="000000"/>
                <w:sz w:val="20"/>
              </w:rPr>
              <w:t>Wykorzystanie instalacji fotowoltaicznych</w:t>
            </w:r>
          </w:p>
        </w:tc>
        <w:tc>
          <w:tcPr>
            <w:tcW w:w="1701" w:type="dxa"/>
            <w:vAlign w:val="bottom"/>
          </w:tcPr>
          <w:p w:rsidRPr="004B43F3" w:rsidR="004B43F3" w:rsidP="004B43F3" w:rsidRDefault="004B43F3" w14:paraId="59F0ADF7" w14:textId="5907B7C3">
            <w:pPr>
              <w:jc w:val="center"/>
              <w:rPr>
                <w:sz w:val="20"/>
              </w:rPr>
            </w:pPr>
            <w:r w:rsidRPr="00DF08B1">
              <w:rPr>
                <w:i/>
                <w:color w:val="7F7F7F" w:themeColor="text1" w:themeTint="80"/>
                <w:sz w:val="14"/>
              </w:rPr>
              <w:t>Spełniam / Nie spełniam</w:t>
            </w:r>
            <w:ins w:author="Aneta Ruzik" w:date="2021-07-21T10:20:00Z" w:id="21">
              <w:r w:rsidR="00906ADC">
                <w:rPr>
                  <w:i/>
                  <w:color w:val="7F7F7F" w:themeColor="text1" w:themeTint="80"/>
                  <w:sz w:val="14"/>
                </w:rPr>
                <w:t xml:space="preserve"> / </w:t>
              </w:r>
              <w:r w:rsidR="00906ADC">
                <w:rPr>
                  <w:i/>
                  <w:color w:val="7F7F7F" w:themeColor="text1" w:themeTint="80"/>
                  <w:sz w:val="14"/>
                </w:rPr>
                <w:t>Nie dotyczy</w:t>
              </w:r>
            </w:ins>
          </w:p>
        </w:tc>
        <w:tc>
          <w:tcPr>
            <w:tcW w:w="1701" w:type="dxa"/>
            <w:vAlign w:val="bottom"/>
          </w:tcPr>
          <w:p w:rsidRPr="004B43F3" w:rsidR="004B43F3" w:rsidP="004B43F3" w:rsidRDefault="004B43F3" w14:paraId="014ED525" w14:textId="1DA45F28">
            <w:pPr>
              <w:jc w:val="center"/>
              <w:rPr>
                <w:sz w:val="20"/>
              </w:rPr>
            </w:pPr>
            <w:r w:rsidRPr="00DF08B1">
              <w:rPr>
                <w:i/>
                <w:color w:val="7F7F7F" w:themeColor="text1" w:themeTint="80"/>
                <w:sz w:val="14"/>
              </w:rPr>
              <w:t>Spełniam / Nie spełniam</w:t>
            </w:r>
            <w:ins w:author="Aneta Ruzik" w:date="2021-07-21T10:20:00Z" w:id="22">
              <w:r w:rsidR="00906ADC">
                <w:rPr>
                  <w:i/>
                  <w:color w:val="7F7F7F" w:themeColor="text1" w:themeTint="80"/>
                  <w:sz w:val="14"/>
                </w:rPr>
                <w:t xml:space="preserve"> / </w:t>
              </w:r>
              <w:r w:rsidR="00906ADC">
                <w:rPr>
                  <w:i/>
                  <w:color w:val="7F7F7F" w:themeColor="text1" w:themeTint="80"/>
                  <w:sz w:val="14"/>
                </w:rPr>
                <w:t>Nie dotyczy</w:t>
              </w:r>
            </w:ins>
          </w:p>
        </w:tc>
        <w:tc>
          <w:tcPr>
            <w:tcW w:w="1984" w:type="dxa"/>
          </w:tcPr>
          <w:p w:rsidRPr="004B43F3" w:rsidR="004B43F3" w:rsidP="004B43F3" w:rsidRDefault="004B43F3" w14:paraId="2163CE55" w14:textId="77777777">
            <w:pPr>
              <w:rPr>
                <w:sz w:val="20"/>
              </w:rPr>
            </w:pPr>
          </w:p>
        </w:tc>
      </w:tr>
      <w:tr w:rsidR="000549D0" w:rsidTr="00E77586" w14:paraId="78DDECD9" w14:textId="77777777">
        <w:trPr>
          <w:trHeight w:val="828"/>
          <w:jc w:val="center"/>
        </w:trPr>
        <w:tc>
          <w:tcPr>
            <w:tcW w:w="10201" w:type="dxa"/>
            <w:gridSpan w:val="6"/>
            <w:shd w:val="clear" w:color="auto" w:fill="auto"/>
            <w:vAlign w:val="center"/>
          </w:tcPr>
          <w:p w:rsidR="000549D0" w:rsidP="00B212FE" w:rsidRDefault="000549D0" w14:paraId="1F1D33AF" w14:textId="77777777">
            <w:pPr>
              <w:jc w:val="both"/>
              <w:rPr>
                <w:i/>
                <w:iCs/>
                <w:sz w:val="20"/>
                <w:szCs w:val="20"/>
              </w:rPr>
            </w:pPr>
            <w:r w:rsidRPr="00AF12E2">
              <w:rPr>
                <w:i/>
                <w:iCs/>
                <w:sz w:val="20"/>
                <w:szCs w:val="20"/>
              </w:rPr>
              <w:t xml:space="preserve">W tym polu proszę wpisać uzasadnienie spełnienia Wymagania Obligatoryjnego zawierające m.in.: </w:t>
            </w:r>
            <w:r w:rsidRPr="00AF12E2" w:rsidR="00DA1EB3">
              <w:rPr>
                <w:i/>
                <w:iCs/>
                <w:sz w:val="20"/>
                <w:szCs w:val="20"/>
              </w:rPr>
              <w:t xml:space="preserve">zgodność wszystkich elementów </w:t>
            </w:r>
            <w:r w:rsidRPr="00AF12E2" w:rsidR="00B212FE">
              <w:rPr>
                <w:i/>
                <w:iCs/>
                <w:sz w:val="20"/>
                <w:szCs w:val="20"/>
              </w:rPr>
              <w:t>instalacji</w:t>
            </w:r>
            <w:r w:rsidRPr="00AF12E2" w:rsidR="00DA1EB3">
              <w:rPr>
                <w:i/>
                <w:iCs/>
                <w:sz w:val="20"/>
                <w:szCs w:val="20"/>
              </w:rPr>
              <w:t xml:space="preserve"> fotowoltaicznych z należytymi: certyfikatami oceny zgodności, wymaganiami odpowiednich norm, dopuszczeniem do użytkowania, itp. </w:t>
            </w:r>
            <w:r w:rsidRPr="00AF12E2" w:rsidR="00B212FE">
              <w:rPr>
                <w:i/>
                <w:iCs/>
                <w:sz w:val="20"/>
                <w:szCs w:val="20"/>
              </w:rPr>
              <w:t xml:space="preserve">Proszę opisać rodzaj i moc proponowanej instalacji fotowoltaicznej, typy poszczególnych urządzeń wchodzących w jej skład oraz schemat podłączenia. Proszę opisać, gdzie i w jaki sposób planuje się zamontować instalację fotowoltaiczną i w jaki sposób będzie połączona z Systemem oraz podać szacunkową ilość energii produkowanej przez instalację fotowoltaiczną w ciągu jednego roku. </w:t>
            </w:r>
          </w:p>
          <w:p w:rsidR="00AF12E2" w:rsidP="00B212FE" w:rsidRDefault="00AF12E2" w14:paraId="3E8F52A9" w14:textId="77777777">
            <w:pPr>
              <w:jc w:val="both"/>
              <w:rPr>
                <w:i/>
                <w:iCs/>
                <w:sz w:val="20"/>
                <w:szCs w:val="20"/>
              </w:rPr>
            </w:pPr>
          </w:p>
          <w:p w:rsidR="00AF12E2" w:rsidP="00B212FE" w:rsidRDefault="00AF12E2" w14:paraId="318D5037" w14:textId="77777777">
            <w:pPr>
              <w:jc w:val="both"/>
              <w:rPr>
                <w:i/>
                <w:iCs/>
                <w:sz w:val="20"/>
                <w:szCs w:val="20"/>
              </w:rPr>
            </w:pPr>
          </w:p>
          <w:p w:rsidR="00AF12E2" w:rsidP="00B212FE" w:rsidRDefault="00AF12E2" w14:paraId="2850695C" w14:textId="77777777">
            <w:pPr>
              <w:jc w:val="both"/>
              <w:rPr>
                <w:i/>
                <w:iCs/>
                <w:sz w:val="20"/>
                <w:szCs w:val="20"/>
              </w:rPr>
            </w:pPr>
          </w:p>
          <w:p w:rsidR="00AF12E2" w:rsidP="00B212FE" w:rsidRDefault="00AF12E2" w14:paraId="0EC1B254" w14:textId="77777777">
            <w:pPr>
              <w:jc w:val="both"/>
              <w:rPr>
                <w:i/>
                <w:iCs/>
                <w:sz w:val="20"/>
                <w:szCs w:val="20"/>
              </w:rPr>
            </w:pPr>
          </w:p>
          <w:p w:rsidRPr="00AF12E2" w:rsidR="00AF12E2" w:rsidP="00B212FE" w:rsidRDefault="00AF12E2" w14:paraId="440E6FA5" w14:textId="713B65EA">
            <w:pPr>
              <w:jc w:val="both"/>
              <w:rPr>
                <w:sz w:val="20"/>
              </w:rPr>
            </w:pPr>
          </w:p>
        </w:tc>
      </w:tr>
      <w:tr w:rsidR="004B43F3" w:rsidTr="00017494" w14:paraId="7F683E1A" w14:textId="0CEF51AC">
        <w:trPr>
          <w:trHeight w:val="844"/>
          <w:jc w:val="center"/>
        </w:trPr>
        <w:tc>
          <w:tcPr>
            <w:tcW w:w="792" w:type="dxa"/>
            <w:shd w:val="clear" w:color="auto" w:fill="C5E0B3" w:themeFill="accent6" w:themeFillTint="66"/>
            <w:vAlign w:val="center"/>
          </w:tcPr>
          <w:p w:rsidRPr="004B43F3" w:rsidR="004B43F3" w:rsidP="004B43F3" w:rsidRDefault="004B43F3" w14:paraId="4F075F5B" w14:textId="4BB23DBF">
            <w:pPr>
              <w:jc w:val="center"/>
              <w:rPr>
                <w:sz w:val="20"/>
              </w:rPr>
            </w:pPr>
            <w:r w:rsidRPr="004B43F3">
              <w:rPr>
                <w:sz w:val="20"/>
              </w:rPr>
              <w:t>1.15.</w:t>
            </w:r>
          </w:p>
        </w:tc>
        <w:tc>
          <w:tcPr>
            <w:tcW w:w="1613" w:type="dxa"/>
            <w:shd w:val="clear" w:color="auto" w:fill="E2EFD9" w:themeFill="accent6" w:themeFillTint="33"/>
            <w:vAlign w:val="center"/>
          </w:tcPr>
          <w:p w:rsidRPr="004B43F3" w:rsidR="004B43F3" w:rsidP="004B43F3" w:rsidRDefault="004B43F3" w14:paraId="68E20DD5" w14:textId="25356669">
            <w:pPr>
              <w:jc w:val="center"/>
              <w:rPr>
                <w:b/>
                <w:bCs/>
                <w:sz w:val="20"/>
              </w:rPr>
            </w:pPr>
            <w:r w:rsidRPr="004B43F3">
              <w:rPr>
                <w:rFonts w:eastAsia="Times New Roman" w:cstheme="minorHAnsi"/>
                <w:b/>
                <w:color w:val="000000"/>
                <w:sz w:val="20"/>
                <w:lang w:eastAsia="pl-PL"/>
              </w:rPr>
              <w:t>ExtraElementy</w:t>
            </w:r>
          </w:p>
        </w:tc>
        <w:tc>
          <w:tcPr>
            <w:tcW w:w="2410" w:type="dxa"/>
            <w:shd w:val="clear" w:color="auto" w:fill="E2EFD9" w:themeFill="accent6" w:themeFillTint="33"/>
            <w:vAlign w:val="center"/>
          </w:tcPr>
          <w:p w:rsidRPr="004B43F3" w:rsidR="004B43F3" w:rsidP="004B43F3" w:rsidRDefault="004B43F3" w14:paraId="4339942C" w14:textId="6D10CD32">
            <w:pPr>
              <w:rPr>
                <w:rFonts w:cstheme="minorHAnsi"/>
                <w:sz w:val="20"/>
                <w:lang w:eastAsia="pl-PL"/>
              </w:rPr>
            </w:pPr>
            <w:r w:rsidRPr="004B43F3">
              <w:rPr>
                <w:rFonts w:cstheme="minorHAnsi"/>
                <w:color w:val="000000"/>
                <w:sz w:val="20"/>
              </w:rPr>
              <w:t>Wykorzystanie instalacji kolektorów słonecznych</w:t>
            </w:r>
          </w:p>
        </w:tc>
        <w:tc>
          <w:tcPr>
            <w:tcW w:w="1701" w:type="dxa"/>
            <w:vAlign w:val="bottom"/>
          </w:tcPr>
          <w:p w:rsidRPr="004B43F3" w:rsidR="004B43F3" w:rsidP="004B43F3" w:rsidRDefault="004B43F3" w14:paraId="12F63620" w14:textId="3A85DBDB">
            <w:pPr>
              <w:jc w:val="center"/>
              <w:rPr>
                <w:sz w:val="20"/>
              </w:rPr>
            </w:pPr>
            <w:r w:rsidRPr="00DF08B1">
              <w:rPr>
                <w:i/>
                <w:color w:val="7F7F7F" w:themeColor="text1" w:themeTint="80"/>
                <w:sz w:val="14"/>
              </w:rPr>
              <w:t>Spełniam / Nie spełniam</w:t>
            </w:r>
            <w:ins w:author="Aneta Ruzik" w:date="2021-07-21T10:20:00Z" w:id="23">
              <w:r w:rsidR="00906ADC">
                <w:rPr>
                  <w:i/>
                  <w:color w:val="7F7F7F" w:themeColor="text1" w:themeTint="80"/>
                  <w:sz w:val="14"/>
                </w:rPr>
                <w:t xml:space="preserve"> / </w:t>
              </w:r>
              <w:r w:rsidR="00906ADC">
                <w:rPr>
                  <w:i/>
                  <w:color w:val="7F7F7F" w:themeColor="text1" w:themeTint="80"/>
                  <w:sz w:val="14"/>
                </w:rPr>
                <w:t>Nie dotyczy</w:t>
              </w:r>
            </w:ins>
          </w:p>
        </w:tc>
        <w:tc>
          <w:tcPr>
            <w:tcW w:w="1701" w:type="dxa"/>
            <w:vAlign w:val="bottom"/>
          </w:tcPr>
          <w:p w:rsidRPr="004B43F3" w:rsidR="004B43F3" w:rsidP="004B43F3" w:rsidRDefault="004B43F3" w14:paraId="0A8730CF" w14:textId="5C86B254">
            <w:pPr>
              <w:jc w:val="center"/>
              <w:rPr>
                <w:sz w:val="20"/>
              </w:rPr>
            </w:pPr>
            <w:r w:rsidRPr="00DF08B1">
              <w:rPr>
                <w:i/>
                <w:color w:val="7F7F7F" w:themeColor="text1" w:themeTint="80"/>
                <w:sz w:val="14"/>
              </w:rPr>
              <w:t>Spełniam / Nie spełniam</w:t>
            </w:r>
            <w:ins w:author="Aneta Ruzik" w:date="2021-07-21T10:20:00Z" w:id="24">
              <w:r w:rsidR="00906ADC">
                <w:rPr>
                  <w:i/>
                  <w:color w:val="7F7F7F" w:themeColor="text1" w:themeTint="80"/>
                  <w:sz w:val="14"/>
                </w:rPr>
                <w:t xml:space="preserve"> / </w:t>
              </w:r>
              <w:r w:rsidR="00906ADC">
                <w:rPr>
                  <w:i/>
                  <w:color w:val="7F7F7F" w:themeColor="text1" w:themeTint="80"/>
                  <w:sz w:val="14"/>
                </w:rPr>
                <w:t>Nie dotyczy</w:t>
              </w:r>
            </w:ins>
            <w:bookmarkStart w:name="_GoBack" w:id="25"/>
            <w:bookmarkEnd w:id="25"/>
          </w:p>
        </w:tc>
        <w:tc>
          <w:tcPr>
            <w:tcW w:w="1984" w:type="dxa"/>
          </w:tcPr>
          <w:p w:rsidRPr="004B43F3" w:rsidR="004B43F3" w:rsidP="004B43F3" w:rsidRDefault="004B43F3" w14:paraId="541CEF34" w14:textId="77777777">
            <w:pPr>
              <w:rPr>
                <w:sz w:val="20"/>
              </w:rPr>
            </w:pPr>
          </w:p>
        </w:tc>
      </w:tr>
      <w:tr w:rsidR="000549D0" w:rsidTr="00E77586" w14:paraId="2DE5BC19" w14:textId="77777777">
        <w:trPr>
          <w:trHeight w:val="844"/>
          <w:jc w:val="center"/>
        </w:trPr>
        <w:tc>
          <w:tcPr>
            <w:tcW w:w="10201" w:type="dxa"/>
            <w:gridSpan w:val="6"/>
            <w:shd w:val="clear" w:color="auto" w:fill="auto"/>
            <w:vAlign w:val="center"/>
          </w:tcPr>
          <w:p w:rsidR="000549D0" w:rsidP="00B212FE" w:rsidRDefault="00B212FE" w14:paraId="6E36A1EE" w14:textId="77777777">
            <w:pPr>
              <w:jc w:val="both"/>
              <w:rPr>
                <w:i/>
                <w:iCs/>
                <w:sz w:val="20"/>
                <w:szCs w:val="20"/>
              </w:rPr>
            </w:pPr>
            <w:r w:rsidRPr="00AF12E2">
              <w:rPr>
                <w:i/>
                <w:iCs/>
                <w:sz w:val="20"/>
                <w:szCs w:val="20"/>
              </w:rPr>
              <w:t>W tym polu proszę wpisać uzasadnienie spełnienia Wymagania Obligatoryjnego zawierające m.in.: zgodność wszystkich elementów instalacji kolektorów słonecznych z należytymi: certyfikatami oceny zgodności, wymaganiami odpowiednich norm, dopuszczeniem do użytkowania, itp. Proszę opisać rodzaj i moc proponowanej instalacji kolektorów słonecznych, typy poszczególnych urządzeń wchodzących w jej skład oraz schemat podłączenia. Proszę opisać, gdzie i w jaki sposób planuje się zamontować instalację kolektorów słonecznych i w jaki sposób będzie połączona z Systemem oraz podać szacunkową ilość energii produkowanej przez instalację kolektorów słonecznych w ciągu jednego roku.</w:t>
            </w:r>
          </w:p>
          <w:p w:rsidR="00AF12E2" w:rsidP="00B212FE" w:rsidRDefault="00AF12E2" w14:paraId="5C36284F" w14:textId="7ECC9219">
            <w:pPr>
              <w:jc w:val="both"/>
              <w:rPr>
                <w:i/>
                <w:iCs/>
                <w:sz w:val="20"/>
                <w:szCs w:val="20"/>
              </w:rPr>
            </w:pPr>
          </w:p>
          <w:p w:rsidR="00AF12E2" w:rsidP="00B212FE" w:rsidRDefault="00AF12E2" w14:paraId="090DD427" w14:textId="62F50541">
            <w:pPr>
              <w:jc w:val="both"/>
              <w:rPr>
                <w:i/>
                <w:iCs/>
                <w:sz w:val="20"/>
                <w:szCs w:val="20"/>
              </w:rPr>
            </w:pPr>
          </w:p>
          <w:p w:rsidR="00AF12E2" w:rsidP="00B212FE" w:rsidRDefault="00AF12E2" w14:paraId="065F4749" w14:textId="77777777">
            <w:pPr>
              <w:jc w:val="both"/>
              <w:rPr>
                <w:i/>
                <w:iCs/>
                <w:sz w:val="20"/>
                <w:szCs w:val="20"/>
              </w:rPr>
            </w:pPr>
          </w:p>
          <w:p w:rsidR="00AF12E2" w:rsidP="00B212FE" w:rsidRDefault="00AF12E2" w14:paraId="4AAE77C0" w14:textId="77777777">
            <w:pPr>
              <w:jc w:val="both"/>
              <w:rPr>
                <w:i/>
                <w:iCs/>
                <w:sz w:val="20"/>
                <w:szCs w:val="20"/>
              </w:rPr>
            </w:pPr>
          </w:p>
          <w:p w:rsidR="00AF12E2" w:rsidP="00B212FE" w:rsidRDefault="00AF12E2" w14:paraId="35022371" w14:textId="77777777">
            <w:pPr>
              <w:jc w:val="both"/>
              <w:rPr>
                <w:i/>
                <w:iCs/>
                <w:sz w:val="20"/>
                <w:szCs w:val="20"/>
              </w:rPr>
            </w:pPr>
          </w:p>
          <w:p w:rsidR="00AF12E2" w:rsidP="00B212FE" w:rsidRDefault="00AF12E2" w14:paraId="320217D2" w14:textId="77777777">
            <w:pPr>
              <w:jc w:val="both"/>
              <w:rPr>
                <w:i/>
                <w:iCs/>
                <w:sz w:val="20"/>
                <w:szCs w:val="20"/>
              </w:rPr>
            </w:pPr>
          </w:p>
          <w:p w:rsidRPr="004B43F3" w:rsidR="00AF12E2" w:rsidP="00B212FE" w:rsidRDefault="00AF12E2" w14:paraId="352D821F" w14:textId="2D41024D">
            <w:pPr>
              <w:jc w:val="both"/>
              <w:rPr>
                <w:sz w:val="20"/>
              </w:rPr>
            </w:pPr>
          </w:p>
        </w:tc>
      </w:tr>
      <w:tr w:rsidR="004B43F3" w:rsidTr="0087259C" w14:paraId="577445E5" w14:textId="75116ECF">
        <w:trPr>
          <w:trHeight w:val="836"/>
          <w:jc w:val="center"/>
        </w:trPr>
        <w:tc>
          <w:tcPr>
            <w:tcW w:w="792" w:type="dxa"/>
            <w:shd w:val="clear" w:color="auto" w:fill="C5E0B3" w:themeFill="accent6" w:themeFillTint="66"/>
            <w:vAlign w:val="center"/>
          </w:tcPr>
          <w:p w:rsidRPr="004B43F3" w:rsidR="004B43F3" w:rsidP="004B43F3" w:rsidRDefault="004B43F3" w14:paraId="54EAA70F" w14:textId="15BF3410">
            <w:pPr>
              <w:jc w:val="center"/>
              <w:rPr>
                <w:sz w:val="20"/>
              </w:rPr>
            </w:pPr>
            <w:r w:rsidRPr="004B43F3">
              <w:rPr>
                <w:sz w:val="20"/>
              </w:rPr>
              <w:t>1.16.</w:t>
            </w:r>
          </w:p>
        </w:tc>
        <w:tc>
          <w:tcPr>
            <w:tcW w:w="1613" w:type="dxa"/>
            <w:shd w:val="clear" w:color="auto" w:fill="E2EFD9" w:themeFill="accent6" w:themeFillTint="33"/>
            <w:vAlign w:val="center"/>
          </w:tcPr>
          <w:p w:rsidRPr="004B43F3" w:rsidR="004B43F3" w:rsidP="004B43F3" w:rsidRDefault="004B43F3" w14:paraId="4917D825" w14:textId="753B6BF7">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32CBDA49" w14:textId="24070418">
            <w:pPr>
              <w:rPr>
                <w:rFonts w:cstheme="minorHAnsi"/>
                <w:sz w:val="20"/>
                <w:lang w:eastAsia="pl-PL"/>
              </w:rPr>
            </w:pPr>
            <w:r w:rsidRPr="004B43F3">
              <w:rPr>
                <w:rFonts w:cstheme="minorHAnsi"/>
                <w:sz w:val="20"/>
                <w:lang w:eastAsia="pl-PL"/>
              </w:rPr>
              <w:t>Skalowalność Systemu</w:t>
            </w:r>
          </w:p>
        </w:tc>
        <w:tc>
          <w:tcPr>
            <w:tcW w:w="1701" w:type="dxa"/>
            <w:vAlign w:val="bottom"/>
          </w:tcPr>
          <w:p w:rsidRPr="004B43F3" w:rsidR="004B43F3" w:rsidP="004B43F3" w:rsidRDefault="004B43F3" w14:paraId="5181EA00" w14:textId="440BE693">
            <w:pPr>
              <w:jc w:val="center"/>
              <w:rPr>
                <w:sz w:val="20"/>
              </w:rPr>
            </w:pPr>
            <w:r w:rsidRPr="00DF08B1">
              <w:rPr>
                <w:i/>
                <w:color w:val="7F7F7F" w:themeColor="text1" w:themeTint="80"/>
                <w:sz w:val="14"/>
              </w:rPr>
              <w:t>Spełniam / Nie spełniam</w:t>
            </w:r>
          </w:p>
        </w:tc>
        <w:tc>
          <w:tcPr>
            <w:tcW w:w="1701" w:type="dxa"/>
            <w:vAlign w:val="bottom"/>
          </w:tcPr>
          <w:p w:rsidRPr="004B43F3" w:rsidR="004B43F3" w:rsidP="004B43F3" w:rsidRDefault="004B43F3" w14:paraId="7FFAE6C6" w14:textId="722103C3">
            <w:pPr>
              <w:jc w:val="center"/>
              <w:rPr>
                <w:sz w:val="20"/>
              </w:rPr>
            </w:pPr>
            <w:r w:rsidRPr="00DF08B1">
              <w:rPr>
                <w:i/>
                <w:color w:val="7F7F7F" w:themeColor="text1" w:themeTint="80"/>
                <w:sz w:val="14"/>
              </w:rPr>
              <w:t>Spełniam / Nie spełniam</w:t>
            </w:r>
          </w:p>
        </w:tc>
        <w:tc>
          <w:tcPr>
            <w:tcW w:w="1984" w:type="dxa"/>
          </w:tcPr>
          <w:p w:rsidRPr="004B43F3" w:rsidR="004B43F3" w:rsidP="004B43F3" w:rsidRDefault="004B43F3" w14:paraId="38D501FF" w14:textId="77777777">
            <w:pPr>
              <w:rPr>
                <w:sz w:val="20"/>
              </w:rPr>
            </w:pPr>
          </w:p>
        </w:tc>
      </w:tr>
      <w:tr w:rsidR="004B43F3" w:rsidTr="0087259C" w14:paraId="3EFAE1EF" w14:textId="5EBA64C8">
        <w:trPr>
          <w:trHeight w:val="710"/>
          <w:jc w:val="center"/>
        </w:trPr>
        <w:tc>
          <w:tcPr>
            <w:tcW w:w="792" w:type="dxa"/>
            <w:shd w:val="clear" w:color="auto" w:fill="C5E0B3" w:themeFill="accent6" w:themeFillTint="66"/>
            <w:vAlign w:val="center"/>
          </w:tcPr>
          <w:p w:rsidRPr="004B43F3" w:rsidR="004B43F3" w:rsidP="004B43F3" w:rsidRDefault="004B43F3" w14:paraId="45E67852" w14:textId="504CB31C">
            <w:pPr>
              <w:jc w:val="center"/>
              <w:rPr>
                <w:sz w:val="20"/>
              </w:rPr>
            </w:pPr>
            <w:r w:rsidRPr="004B43F3">
              <w:rPr>
                <w:sz w:val="20"/>
              </w:rPr>
              <w:t>1.17.</w:t>
            </w:r>
          </w:p>
        </w:tc>
        <w:tc>
          <w:tcPr>
            <w:tcW w:w="1613" w:type="dxa"/>
            <w:shd w:val="clear" w:color="auto" w:fill="E2EFD9" w:themeFill="accent6" w:themeFillTint="33"/>
            <w:vAlign w:val="center"/>
          </w:tcPr>
          <w:p w:rsidRPr="004B43F3" w:rsidR="004B43F3" w:rsidP="004B43F3" w:rsidRDefault="004B43F3" w14:paraId="35A2AE97" w14:textId="4F67A834">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rsidRPr="004B43F3" w:rsidR="004B43F3" w:rsidP="004B43F3" w:rsidRDefault="004B43F3" w14:paraId="3D10B7AA" w14:textId="3D28888A">
            <w:pPr>
              <w:rPr>
                <w:rFonts w:cstheme="minorHAnsi"/>
                <w:sz w:val="20"/>
                <w:lang w:eastAsia="pl-PL"/>
              </w:rPr>
            </w:pPr>
            <w:r w:rsidRPr="004B43F3">
              <w:rPr>
                <w:rFonts w:eastAsia="Times New Roman" w:cstheme="minorHAnsi"/>
                <w:color w:val="000000"/>
                <w:sz w:val="20"/>
                <w:lang w:eastAsia="pl-PL"/>
              </w:rPr>
              <w:t>Czas użytkowania</w:t>
            </w:r>
          </w:p>
        </w:tc>
        <w:tc>
          <w:tcPr>
            <w:tcW w:w="1701" w:type="dxa"/>
            <w:vAlign w:val="bottom"/>
          </w:tcPr>
          <w:p w:rsidRPr="004B43F3" w:rsidR="004B43F3" w:rsidP="004B43F3" w:rsidRDefault="004B43F3" w14:paraId="4562C24F" w14:textId="17996308">
            <w:pPr>
              <w:jc w:val="center"/>
              <w:rPr>
                <w:sz w:val="20"/>
              </w:rPr>
            </w:pPr>
            <w:r w:rsidRPr="00DF08B1">
              <w:rPr>
                <w:i/>
                <w:color w:val="7F7F7F" w:themeColor="text1" w:themeTint="80"/>
                <w:sz w:val="14"/>
              </w:rPr>
              <w:t>Spełniam / Nie spełniam</w:t>
            </w:r>
          </w:p>
        </w:tc>
        <w:tc>
          <w:tcPr>
            <w:tcW w:w="1701" w:type="dxa"/>
            <w:vAlign w:val="bottom"/>
          </w:tcPr>
          <w:p w:rsidRPr="004B43F3" w:rsidR="004B43F3" w:rsidP="004B43F3" w:rsidRDefault="004B43F3" w14:paraId="78C52A76" w14:textId="779A562F">
            <w:pPr>
              <w:jc w:val="center"/>
              <w:rPr>
                <w:sz w:val="20"/>
              </w:rPr>
            </w:pPr>
            <w:r w:rsidRPr="00DF08B1">
              <w:rPr>
                <w:i/>
                <w:color w:val="7F7F7F" w:themeColor="text1" w:themeTint="80"/>
                <w:sz w:val="14"/>
              </w:rPr>
              <w:t>Spełniam / Nie spełniam</w:t>
            </w:r>
          </w:p>
        </w:tc>
        <w:tc>
          <w:tcPr>
            <w:tcW w:w="1984" w:type="dxa"/>
          </w:tcPr>
          <w:p w:rsidRPr="004B43F3" w:rsidR="004B43F3" w:rsidP="004B43F3" w:rsidRDefault="004B43F3" w14:paraId="2FB941FF" w14:textId="77777777">
            <w:pPr>
              <w:rPr>
                <w:sz w:val="20"/>
              </w:rPr>
            </w:pPr>
          </w:p>
        </w:tc>
      </w:tr>
      <w:tr w:rsidR="004B43F3" w:rsidTr="0087259C" w14:paraId="340B1908" w14:textId="71259858">
        <w:trPr>
          <w:trHeight w:val="694"/>
          <w:jc w:val="center"/>
        </w:trPr>
        <w:tc>
          <w:tcPr>
            <w:tcW w:w="792" w:type="dxa"/>
            <w:shd w:val="clear" w:color="auto" w:fill="C5E0B3" w:themeFill="accent6" w:themeFillTint="66"/>
            <w:vAlign w:val="center"/>
          </w:tcPr>
          <w:p w:rsidRPr="004B43F3" w:rsidR="004B43F3" w:rsidP="004B43F3" w:rsidRDefault="004B43F3" w14:paraId="7F02C556" w14:textId="24D0B5DE">
            <w:pPr>
              <w:jc w:val="center"/>
              <w:rPr>
                <w:sz w:val="20"/>
              </w:rPr>
            </w:pPr>
            <w:r w:rsidRPr="004B43F3">
              <w:rPr>
                <w:sz w:val="20"/>
              </w:rPr>
              <w:t>1.18.</w:t>
            </w:r>
          </w:p>
        </w:tc>
        <w:tc>
          <w:tcPr>
            <w:tcW w:w="1613" w:type="dxa"/>
            <w:shd w:val="clear" w:color="auto" w:fill="E2EFD9" w:themeFill="accent6" w:themeFillTint="33"/>
            <w:vAlign w:val="center"/>
          </w:tcPr>
          <w:p w:rsidRPr="004B43F3" w:rsidR="004B43F3" w:rsidP="004B43F3" w:rsidRDefault="004B43F3" w14:paraId="28596696" w14:textId="5AE406C6">
            <w:pPr>
              <w:jc w:val="center"/>
              <w:rPr>
                <w:b/>
                <w:bCs/>
                <w:sz w:val="20"/>
              </w:rPr>
            </w:pPr>
            <w:r w:rsidRPr="004B43F3">
              <w:rPr>
                <w:rFonts w:eastAsia="Times New Roman" w:cstheme="minorHAnsi"/>
                <w:b/>
                <w:color w:val="000000"/>
                <w:sz w:val="20"/>
                <w:lang w:eastAsia="pl-PL"/>
              </w:rPr>
              <w:t>S</w:t>
            </w:r>
            <w:r w:rsidRPr="004B43F3">
              <w:rPr>
                <w:rFonts w:eastAsia="Times New Roman" w:cstheme="minorHAnsi"/>
                <w:b/>
                <w:color w:val="000000"/>
                <w:sz w:val="20"/>
              </w:rPr>
              <w:t>ystem</w:t>
            </w:r>
          </w:p>
        </w:tc>
        <w:tc>
          <w:tcPr>
            <w:tcW w:w="2410" w:type="dxa"/>
            <w:shd w:val="clear" w:color="auto" w:fill="E2EFD9" w:themeFill="accent6" w:themeFillTint="33"/>
            <w:vAlign w:val="center"/>
          </w:tcPr>
          <w:p w:rsidRPr="004B43F3" w:rsidR="004B43F3" w:rsidP="004B43F3" w:rsidRDefault="004B43F3" w14:paraId="08C15A18" w14:textId="793039F8">
            <w:pPr>
              <w:rPr>
                <w:rFonts w:cstheme="minorHAnsi"/>
                <w:sz w:val="20"/>
                <w:lang w:eastAsia="pl-PL"/>
              </w:rPr>
            </w:pPr>
            <w:r w:rsidRPr="004B43F3">
              <w:rPr>
                <w:rFonts w:cstheme="minorHAnsi"/>
                <w:color w:val="000000"/>
                <w:sz w:val="20"/>
              </w:rPr>
              <w:t>Bezodorowość, bezdymność, BHP</w:t>
            </w:r>
          </w:p>
        </w:tc>
        <w:tc>
          <w:tcPr>
            <w:tcW w:w="1701" w:type="dxa"/>
            <w:vAlign w:val="bottom"/>
          </w:tcPr>
          <w:p w:rsidRPr="004B43F3" w:rsidR="004B43F3" w:rsidP="004B43F3" w:rsidRDefault="004B43F3" w14:paraId="7CA9F6C6" w14:textId="7278E446">
            <w:pPr>
              <w:jc w:val="center"/>
              <w:rPr>
                <w:sz w:val="20"/>
              </w:rPr>
            </w:pPr>
            <w:r w:rsidRPr="00DF08B1">
              <w:rPr>
                <w:i/>
                <w:color w:val="7F7F7F" w:themeColor="text1" w:themeTint="80"/>
                <w:sz w:val="14"/>
              </w:rPr>
              <w:t>Spełniam / Nie spełniam</w:t>
            </w:r>
          </w:p>
        </w:tc>
        <w:tc>
          <w:tcPr>
            <w:tcW w:w="1701" w:type="dxa"/>
            <w:vAlign w:val="bottom"/>
          </w:tcPr>
          <w:p w:rsidRPr="004B43F3" w:rsidR="004B43F3" w:rsidP="004B43F3" w:rsidRDefault="004B43F3" w14:paraId="1F6D02A4" w14:textId="76E93D23">
            <w:pPr>
              <w:jc w:val="center"/>
              <w:rPr>
                <w:sz w:val="20"/>
              </w:rPr>
            </w:pPr>
            <w:r w:rsidRPr="00DF08B1">
              <w:rPr>
                <w:i/>
                <w:color w:val="7F7F7F" w:themeColor="text1" w:themeTint="80"/>
                <w:sz w:val="14"/>
              </w:rPr>
              <w:t>Spełniam / Nie spełniam</w:t>
            </w:r>
          </w:p>
        </w:tc>
        <w:tc>
          <w:tcPr>
            <w:tcW w:w="1984" w:type="dxa"/>
          </w:tcPr>
          <w:p w:rsidRPr="004B43F3" w:rsidR="004B43F3" w:rsidP="004B43F3" w:rsidRDefault="004B43F3" w14:paraId="4A525776" w14:textId="77777777">
            <w:pPr>
              <w:rPr>
                <w:sz w:val="20"/>
              </w:rPr>
            </w:pPr>
          </w:p>
        </w:tc>
      </w:tr>
      <w:tr w:rsidR="004B43F3" w:rsidTr="0087259C" w14:paraId="65D8F21C" w14:textId="53F22E7F">
        <w:trPr>
          <w:trHeight w:val="842"/>
          <w:jc w:val="center"/>
        </w:trPr>
        <w:tc>
          <w:tcPr>
            <w:tcW w:w="792" w:type="dxa"/>
            <w:shd w:val="clear" w:color="auto" w:fill="C5E0B3" w:themeFill="accent6" w:themeFillTint="66"/>
            <w:vAlign w:val="center"/>
          </w:tcPr>
          <w:p w:rsidRPr="004B43F3" w:rsidR="004B43F3" w:rsidP="004B43F3" w:rsidRDefault="004B43F3" w14:paraId="35BCA27F" w14:textId="60AA55F8">
            <w:pPr>
              <w:jc w:val="center"/>
              <w:rPr>
                <w:sz w:val="20"/>
              </w:rPr>
            </w:pPr>
            <w:r w:rsidRPr="004B43F3">
              <w:rPr>
                <w:sz w:val="20"/>
              </w:rPr>
              <w:t>1.19.</w:t>
            </w:r>
          </w:p>
        </w:tc>
        <w:tc>
          <w:tcPr>
            <w:tcW w:w="1613" w:type="dxa"/>
            <w:shd w:val="clear" w:color="auto" w:fill="E2EFD9" w:themeFill="accent6" w:themeFillTint="33"/>
            <w:vAlign w:val="center"/>
          </w:tcPr>
          <w:p w:rsidRPr="004B43F3" w:rsidR="004B43F3" w:rsidP="004B43F3" w:rsidRDefault="004B43F3" w14:paraId="20B2BB3B" w14:textId="334EDD16">
            <w:pPr>
              <w:jc w:val="center"/>
              <w:rPr>
                <w:b/>
                <w:bCs/>
                <w:sz w:val="20"/>
              </w:rPr>
            </w:pPr>
            <w:r w:rsidRPr="004B43F3">
              <w:rPr>
                <w:rFonts w:eastAsia="Times New Roman" w:cstheme="minorHAnsi"/>
                <w:b/>
                <w:color w:val="000000"/>
                <w:sz w:val="20"/>
                <w:lang w:eastAsia="pl-PL"/>
              </w:rPr>
              <w:t>S</w:t>
            </w:r>
            <w:r w:rsidRPr="004B43F3">
              <w:rPr>
                <w:rFonts w:eastAsia="Times New Roman" w:cstheme="minorHAnsi"/>
                <w:b/>
                <w:color w:val="000000"/>
                <w:sz w:val="20"/>
              </w:rPr>
              <w:t>ystem</w:t>
            </w:r>
          </w:p>
        </w:tc>
        <w:tc>
          <w:tcPr>
            <w:tcW w:w="2410" w:type="dxa"/>
            <w:shd w:val="clear" w:color="auto" w:fill="E2EFD9" w:themeFill="accent6" w:themeFillTint="33"/>
            <w:vAlign w:val="center"/>
          </w:tcPr>
          <w:p w:rsidRPr="004B43F3" w:rsidR="004B43F3" w:rsidP="004B43F3" w:rsidRDefault="004B43F3" w14:paraId="03C578CA" w14:textId="38C26864">
            <w:pPr>
              <w:rPr>
                <w:rFonts w:cstheme="minorHAnsi"/>
                <w:sz w:val="20"/>
                <w:lang w:eastAsia="pl-PL"/>
              </w:rPr>
            </w:pPr>
            <w:r w:rsidRPr="004B43F3">
              <w:rPr>
                <w:rFonts w:eastAsia="Times New Roman" w:cstheme="minorHAnsi"/>
                <w:sz w:val="20"/>
              </w:rPr>
              <w:t>Zamarzanie</w:t>
            </w:r>
          </w:p>
        </w:tc>
        <w:tc>
          <w:tcPr>
            <w:tcW w:w="1701" w:type="dxa"/>
            <w:vAlign w:val="bottom"/>
          </w:tcPr>
          <w:p w:rsidRPr="004B43F3" w:rsidR="004B43F3" w:rsidP="004B43F3" w:rsidRDefault="004B43F3" w14:paraId="49B79342" w14:textId="22DA3E61">
            <w:pPr>
              <w:jc w:val="center"/>
              <w:rPr>
                <w:sz w:val="20"/>
              </w:rPr>
            </w:pPr>
            <w:r w:rsidRPr="00DF08B1">
              <w:rPr>
                <w:i/>
                <w:color w:val="7F7F7F" w:themeColor="text1" w:themeTint="80"/>
                <w:sz w:val="14"/>
              </w:rPr>
              <w:t>Spełniam / Nie spełniam</w:t>
            </w:r>
          </w:p>
        </w:tc>
        <w:tc>
          <w:tcPr>
            <w:tcW w:w="1701" w:type="dxa"/>
            <w:vAlign w:val="bottom"/>
          </w:tcPr>
          <w:p w:rsidRPr="004B43F3" w:rsidR="004B43F3" w:rsidP="004B43F3" w:rsidRDefault="004B43F3" w14:paraId="22991575" w14:textId="6CDB4F7D">
            <w:pPr>
              <w:jc w:val="center"/>
              <w:rPr>
                <w:sz w:val="20"/>
              </w:rPr>
            </w:pPr>
            <w:r w:rsidRPr="00DF08B1">
              <w:rPr>
                <w:i/>
                <w:color w:val="7F7F7F" w:themeColor="text1" w:themeTint="80"/>
                <w:sz w:val="14"/>
              </w:rPr>
              <w:t>Spełniam / Nie spełniam</w:t>
            </w:r>
          </w:p>
        </w:tc>
        <w:tc>
          <w:tcPr>
            <w:tcW w:w="1984" w:type="dxa"/>
          </w:tcPr>
          <w:p w:rsidRPr="004B43F3" w:rsidR="004B43F3" w:rsidP="004B43F3" w:rsidRDefault="004B43F3" w14:paraId="0CEE95CE" w14:textId="77777777">
            <w:pPr>
              <w:rPr>
                <w:sz w:val="20"/>
              </w:rPr>
            </w:pPr>
          </w:p>
        </w:tc>
      </w:tr>
      <w:tr w:rsidR="004B43F3" w:rsidTr="0087259C" w14:paraId="00995400" w14:textId="37F5C73E">
        <w:trPr>
          <w:trHeight w:val="690"/>
          <w:jc w:val="center"/>
        </w:trPr>
        <w:tc>
          <w:tcPr>
            <w:tcW w:w="792" w:type="dxa"/>
            <w:shd w:val="clear" w:color="auto" w:fill="C5E0B3" w:themeFill="accent6" w:themeFillTint="66"/>
            <w:vAlign w:val="center"/>
          </w:tcPr>
          <w:p w:rsidRPr="004B43F3" w:rsidR="004B43F3" w:rsidP="004B43F3" w:rsidRDefault="004B43F3" w14:paraId="7EA469EB" w14:textId="4C0DC870">
            <w:pPr>
              <w:jc w:val="center"/>
              <w:rPr>
                <w:sz w:val="20"/>
              </w:rPr>
            </w:pPr>
            <w:r w:rsidRPr="004B43F3">
              <w:rPr>
                <w:sz w:val="20"/>
              </w:rPr>
              <w:t>1.20.</w:t>
            </w:r>
          </w:p>
        </w:tc>
        <w:tc>
          <w:tcPr>
            <w:tcW w:w="1613" w:type="dxa"/>
            <w:shd w:val="clear" w:color="auto" w:fill="E2EFD9" w:themeFill="accent6" w:themeFillTint="33"/>
            <w:vAlign w:val="center"/>
          </w:tcPr>
          <w:p w:rsidRPr="004B43F3" w:rsidR="004B43F3" w:rsidP="004B43F3" w:rsidRDefault="004B43F3" w14:paraId="04804AF8" w14:textId="43BBFC2D">
            <w:pPr>
              <w:jc w:val="center"/>
              <w:rPr>
                <w:b/>
                <w:bCs/>
                <w:sz w:val="20"/>
              </w:rPr>
            </w:pPr>
            <w:r w:rsidRPr="004B43F3">
              <w:rPr>
                <w:rFonts w:eastAsia="Times New Roman" w:cstheme="minorHAnsi"/>
                <w:b/>
                <w:color w:val="000000"/>
                <w:sz w:val="20"/>
                <w:lang w:eastAsia="pl-PL"/>
              </w:rPr>
              <w:t xml:space="preserve">System Automatyki </w:t>
            </w:r>
          </w:p>
        </w:tc>
        <w:tc>
          <w:tcPr>
            <w:tcW w:w="2410" w:type="dxa"/>
            <w:shd w:val="clear" w:color="auto" w:fill="E2EFD9" w:themeFill="accent6" w:themeFillTint="33"/>
            <w:vAlign w:val="center"/>
          </w:tcPr>
          <w:p w:rsidRPr="004B43F3" w:rsidR="004B43F3" w:rsidP="004B43F3" w:rsidRDefault="004B43F3" w14:paraId="48C8C377" w14:textId="53842CD6">
            <w:pPr>
              <w:rPr>
                <w:rFonts w:cstheme="minorHAnsi"/>
                <w:sz w:val="20"/>
                <w:lang w:eastAsia="pl-PL"/>
              </w:rPr>
            </w:pPr>
            <w:r w:rsidRPr="004B43F3">
              <w:rPr>
                <w:rFonts w:eastAsia="Times New Roman" w:cstheme="minorHAnsi"/>
                <w:color w:val="000000"/>
                <w:sz w:val="20"/>
                <w:lang w:eastAsia="pl-PL"/>
              </w:rPr>
              <w:t>Sterowanie</w:t>
            </w:r>
          </w:p>
        </w:tc>
        <w:tc>
          <w:tcPr>
            <w:tcW w:w="1701" w:type="dxa"/>
            <w:vAlign w:val="bottom"/>
          </w:tcPr>
          <w:p w:rsidRPr="004B43F3" w:rsidR="004B43F3" w:rsidP="004B43F3" w:rsidRDefault="004B43F3" w14:paraId="58FF8EFC" w14:textId="2997C6E9">
            <w:pPr>
              <w:jc w:val="center"/>
              <w:rPr>
                <w:sz w:val="20"/>
              </w:rPr>
            </w:pPr>
            <w:r w:rsidRPr="00DF08B1">
              <w:rPr>
                <w:i/>
                <w:color w:val="7F7F7F" w:themeColor="text1" w:themeTint="80"/>
                <w:sz w:val="14"/>
              </w:rPr>
              <w:t>Spełniam / Nie spełniam</w:t>
            </w:r>
          </w:p>
        </w:tc>
        <w:tc>
          <w:tcPr>
            <w:tcW w:w="1701" w:type="dxa"/>
            <w:vAlign w:val="bottom"/>
          </w:tcPr>
          <w:p w:rsidRPr="004B43F3" w:rsidR="004B43F3" w:rsidP="004B43F3" w:rsidRDefault="004B43F3" w14:paraId="5F1D42D2" w14:textId="34855E47">
            <w:pPr>
              <w:jc w:val="center"/>
              <w:rPr>
                <w:sz w:val="20"/>
              </w:rPr>
            </w:pPr>
            <w:r w:rsidRPr="00DF08B1">
              <w:rPr>
                <w:i/>
                <w:color w:val="7F7F7F" w:themeColor="text1" w:themeTint="80"/>
                <w:sz w:val="14"/>
              </w:rPr>
              <w:t>Spełniam / Nie spełniam</w:t>
            </w:r>
          </w:p>
        </w:tc>
        <w:tc>
          <w:tcPr>
            <w:tcW w:w="1984" w:type="dxa"/>
          </w:tcPr>
          <w:p w:rsidRPr="004B43F3" w:rsidR="004B43F3" w:rsidP="004B43F3" w:rsidRDefault="004B43F3" w14:paraId="6AE97355" w14:textId="77777777">
            <w:pPr>
              <w:rPr>
                <w:sz w:val="20"/>
              </w:rPr>
            </w:pPr>
          </w:p>
        </w:tc>
      </w:tr>
      <w:tr w:rsidR="004B43F3" w:rsidTr="0087259C" w14:paraId="71B4413B" w14:textId="18FA6D9B">
        <w:trPr>
          <w:trHeight w:val="799"/>
          <w:jc w:val="center"/>
        </w:trPr>
        <w:tc>
          <w:tcPr>
            <w:tcW w:w="792" w:type="dxa"/>
            <w:shd w:val="clear" w:color="auto" w:fill="C5E0B3" w:themeFill="accent6" w:themeFillTint="66"/>
            <w:vAlign w:val="center"/>
          </w:tcPr>
          <w:p w:rsidRPr="004B43F3" w:rsidR="004B43F3" w:rsidP="004B43F3" w:rsidRDefault="004B43F3" w14:paraId="231C700F" w14:textId="198DC9BB">
            <w:pPr>
              <w:jc w:val="center"/>
              <w:rPr>
                <w:sz w:val="20"/>
              </w:rPr>
            </w:pPr>
            <w:r w:rsidRPr="004B43F3">
              <w:rPr>
                <w:sz w:val="20"/>
              </w:rPr>
              <w:t>1.21.</w:t>
            </w:r>
          </w:p>
        </w:tc>
        <w:tc>
          <w:tcPr>
            <w:tcW w:w="1613" w:type="dxa"/>
            <w:shd w:val="clear" w:color="auto" w:fill="E2EFD9" w:themeFill="accent6" w:themeFillTint="33"/>
            <w:vAlign w:val="center"/>
          </w:tcPr>
          <w:p w:rsidRPr="004B43F3" w:rsidR="004B43F3" w:rsidP="004B43F3" w:rsidRDefault="004B43F3" w14:paraId="1503C4A5" w14:textId="20CCCE7A">
            <w:pPr>
              <w:jc w:val="center"/>
              <w:rPr>
                <w:b/>
                <w:bCs/>
                <w:sz w:val="20"/>
              </w:rPr>
            </w:pPr>
            <w:r w:rsidRPr="004B43F3">
              <w:rPr>
                <w:rFonts w:eastAsia="Times New Roman" w:cstheme="minorHAnsi"/>
                <w:b/>
                <w:color w:val="000000"/>
                <w:sz w:val="20"/>
                <w:lang w:eastAsia="pl-PL"/>
              </w:rPr>
              <w:t>System Automatyki</w:t>
            </w:r>
          </w:p>
        </w:tc>
        <w:tc>
          <w:tcPr>
            <w:tcW w:w="2410" w:type="dxa"/>
            <w:shd w:val="clear" w:color="auto" w:fill="E2EFD9" w:themeFill="accent6" w:themeFillTint="33"/>
            <w:vAlign w:val="center"/>
          </w:tcPr>
          <w:p w:rsidRPr="004B43F3" w:rsidR="004B43F3" w:rsidP="004B43F3" w:rsidRDefault="004B43F3" w14:paraId="4C9BB593" w14:textId="35E2CD29">
            <w:pPr>
              <w:rPr>
                <w:rFonts w:cstheme="minorHAnsi"/>
                <w:color w:val="000000"/>
                <w:sz w:val="20"/>
              </w:rPr>
            </w:pPr>
            <w:r w:rsidRPr="004B43F3">
              <w:rPr>
                <w:rFonts w:cstheme="minorHAnsi"/>
                <w:color w:val="000000"/>
                <w:sz w:val="20"/>
              </w:rPr>
              <w:t>Aplikacja Mobilna</w:t>
            </w:r>
          </w:p>
        </w:tc>
        <w:tc>
          <w:tcPr>
            <w:tcW w:w="1701" w:type="dxa"/>
            <w:vAlign w:val="bottom"/>
          </w:tcPr>
          <w:p w:rsidRPr="004B43F3" w:rsidR="004B43F3" w:rsidP="004B43F3" w:rsidRDefault="004B43F3" w14:paraId="0C9194C2" w14:textId="3EB6B0E9">
            <w:pPr>
              <w:jc w:val="center"/>
              <w:rPr>
                <w:sz w:val="20"/>
              </w:rPr>
            </w:pPr>
            <w:r w:rsidRPr="00DF08B1">
              <w:rPr>
                <w:i/>
                <w:color w:val="7F7F7F" w:themeColor="text1" w:themeTint="80"/>
                <w:sz w:val="14"/>
              </w:rPr>
              <w:t>Spełniam / Nie spełniam</w:t>
            </w:r>
          </w:p>
        </w:tc>
        <w:tc>
          <w:tcPr>
            <w:tcW w:w="1701" w:type="dxa"/>
            <w:vAlign w:val="bottom"/>
          </w:tcPr>
          <w:p w:rsidRPr="004B43F3" w:rsidR="004B43F3" w:rsidP="004B43F3" w:rsidRDefault="004B43F3" w14:paraId="48048D79" w14:textId="7B7EAAF9">
            <w:pPr>
              <w:jc w:val="center"/>
              <w:rPr>
                <w:sz w:val="20"/>
              </w:rPr>
            </w:pPr>
            <w:r w:rsidRPr="00DF08B1">
              <w:rPr>
                <w:i/>
                <w:color w:val="7F7F7F" w:themeColor="text1" w:themeTint="80"/>
                <w:sz w:val="14"/>
              </w:rPr>
              <w:t>Spełniam / Nie spełniam</w:t>
            </w:r>
          </w:p>
        </w:tc>
        <w:tc>
          <w:tcPr>
            <w:tcW w:w="1984" w:type="dxa"/>
          </w:tcPr>
          <w:p w:rsidRPr="004B43F3" w:rsidR="004B43F3" w:rsidP="004B43F3" w:rsidRDefault="004B43F3" w14:paraId="5A4B922C" w14:textId="77777777">
            <w:pPr>
              <w:rPr>
                <w:sz w:val="20"/>
              </w:rPr>
            </w:pPr>
          </w:p>
        </w:tc>
      </w:tr>
      <w:tr w:rsidR="004B43F3" w:rsidTr="0087259C" w14:paraId="5A8C39BD" w14:textId="77777777">
        <w:trPr>
          <w:trHeight w:val="527"/>
          <w:jc w:val="center"/>
        </w:trPr>
        <w:tc>
          <w:tcPr>
            <w:tcW w:w="4815" w:type="dxa"/>
            <w:gridSpan w:val="3"/>
            <w:shd w:val="clear" w:color="auto" w:fill="C5E0B3" w:themeFill="accent6" w:themeFillTint="66"/>
            <w:vAlign w:val="center"/>
          </w:tcPr>
          <w:p w:rsidRPr="00047EE5" w:rsidR="004B43F3" w:rsidP="004B43F3" w:rsidRDefault="004B43F3" w14:paraId="45C32B85" w14:textId="7E11D071">
            <w:pPr>
              <w:rPr>
                <w:rFonts w:cstheme="minorHAnsi"/>
                <w:b/>
                <w:color w:val="000000"/>
              </w:rPr>
            </w:pPr>
            <w:r w:rsidRPr="00047EE5">
              <w:rPr>
                <w:rFonts w:cstheme="minorHAnsi"/>
                <w:b/>
                <w:color w:val="000000"/>
              </w:rPr>
              <w:t>Wymagania dla Demonstratora A i A’</w:t>
            </w:r>
          </w:p>
        </w:tc>
        <w:tc>
          <w:tcPr>
            <w:tcW w:w="1701" w:type="dxa"/>
            <w:shd w:val="clear" w:color="auto" w:fill="C5E0B3" w:themeFill="accent6" w:themeFillTint="66"/>
            <w:vAlign w:val="center"/>
          </w:tcPr>
          <w:p w:rsidRPr="00047EE5" w:rsidR="004B43F3" w:rsidP="004B43F3" w:rsidRDefault="004B43F3" w14:paraId="6B6970E5" w14:textId="331C23A7">
            <w:pPr>
              <w:rPr>
                <w:b/>
                <w:sz w:val="20"/>
              </w:rPr>
            </w:pPr>
            <w:r w:rsidRPr="00047EE5">
              <w:rPr>
                <w:b/>
                <w:sz w:val="20"/>
              </w:rPr>
              <w:t>Demonstrator A</w:t>
            </w:r>
          </w:p>
        </w:tc>
        <w:tc>
          <w:tcPr>
            <w:tcW w:w="1701" w:type="dxa"/>
            <w:shd w:val="clear" w:color="auto" w:fill="C5E0B3" w:themeFill="accent6" w:themeFillTint="66"/>
            <w:vAlign w:val="center"/>
          </w:tcPr>
          <w:p w:rsidRPr="00047EE5" w:rsidR="004B43F3" w:rsidP="004B43F3" w:rsidRDefault="004B43F3" w14:paraId="471CEA64" w14:textId="7089093C">
            <w:pPr>
              <w:rPr>
                <w:b/>
                <w:sz w:val="20"/>
              </w:rPr>
            </w:pPr>
            <w:r w:rsidRPr="00047EE5">
              <w:rPr>
                <w:b/>
                <w:sz w:val="20"/>
              </w:rPr>
              <w:t>Demonstrator A’</w:t>
            </w:r>
          </w:p>
        </w:tc>
        <w:tc>
          <w:tcPr>
            <w:tcW w:w="1984" w:type="dxa"/>
            <w:shd w:val="clear" w:color="auto" w:fill="C5E0B3" w:themeFill="accent6" w:themeFillTint="66"/>
          </w:tcPr>
          <w:p w:rsidRPr="005D609E" w:rsidR="004B43F3" w:rsidP="004B43F3" w:rsidRDefault="004B43F3" w14:paraId="3B58D911" w14:textId="77777777"/>
        </w:tc>
      </w:tr>
      <w:tr w:rsidR="004B43F3" w:rsidTr="0087259C" w14:paraId="14CA7D58" w14:textId="20338B09">
        <w:trPr>
          <w:trHeight w:val="696"/>
          <w:jc w:val="center"/>
        </w:trPr>
        <w:tc>
          <w:tcPr>
            <w:tcW w:w="792" w:type="dxa"/>
            <w:shd w:val="clear" w:color="auto" w:fill="C5E0B3" w:themeFill="accent6" w:themeFillTint="66"/>
            <w:vAlign w:val="center"/>
          </w:tcPr>
          <w:p w:rsidRPr="004B43F3" w:rsidR="004B43F3" w:rsidP="004B43F3" w:rsidRDefault="004B43F3" w14:paraId="768570A4" w14:textId="07FD40AC">
            <w:pPr>
              <w:jc w:val="center"/>
              <w:rPr>
                <w:sz w:val="20"/>
              </w:rPr>
            </w:pPr>
            <w:r w:rsidRPr="004B43F3">
              <w:rPr>
                <w:sz w:val="20"/>
              </w:rPr>
              <w:t>1.22.</w:t>
            </w:r>
          </w:p>
        </w:tc>
        <w:tc>
          <w:tcPr>
            <w:tcW w:w="1613" w:type="dxa"/>
            <w:shd w:val="clear" w:color="auto" w:fill="E2EFD9" w:themeFill="accent6" w:themeFillTint="33"/>
            <w:vAlign w:val="center"/>
          </w:tcPr>
          <w:p w:rsidRPr="004B43F3" w:rsidR="004B43F3" w:rsidP="004B43F3" w:rsidRDefault="004B43F3" w14:paraId="783F3D55" w14:textId="58E57722">
            <w:pPr>
              <w:jc w:val="center"/>
              <w:rPr>
                <w:b/>
                <w:bCs/>
                <w:sz w:val="20"/>
              </w:rPr>
            </w:pPr>
            <w:r w:rsidRPr="004B43F3">
              <w:rPr>
                <w:rFonts w:eastAsia="Times New Roman" w:cstheme="minorHAnsi"/>
                <w:b/>
                <w:color w:val="000000"/>
                <w:sz w:val="20"/>
                <w:lang w:eastAsia="pl-PL"/>
              </w:rPr>
              <w:t xml:space="preserve">Demonstrator </w:t>
            </w:r>
          </w:p>
        </w:tc>
        <w:tc>
          <w:tcPr>
            <w:tcW w:w="2410" w:type="dxa"/>
            <w:shd w:val="clear" w:color="auto" w:fill="E2EFD9" w:themeFill="accent6" w:themeFillTint="33"/>
            <w:vAlign w:val="center"/>
          </w:tcPr>
          <w:p w:rsidRPr="004B43F3" w:rsidR="004B43F3" w:rsidP="004B43F3" w:rsidRDefault="004B43F3" w14:paraId="2D20EC87" w14:textId="76183A00">
            <w:pPr>
              <w:rPr>
                <w:rFonts w:cstheme="minorHAnsi"/>
                <w:color w:val="000000"/>
                <w:sz w:val="20"/>
              </w:rPr>
            </w:pPr>
            <w:r w:rsidRPr="004B43F3">
              <w:rPr>
                <w:rFonts w:cstheme="minorHAnsi"/>
                <w:color w:val="000000"/>
                <w:sz w:val="20"/>
              </w:rPr>
              <w:t>Serwis gwarancyjny</w:t>
            </w:r>
          </w:p>
        </w:tc>
        <w:tc>
          <w:tcPr>
            <w:tcW w:w="1701" w:type="dxa"/>
            <w:vAlign w:val="bottom"/>
          </w:tcPr>
          <w:p w:rsidRPr="004B43F3" w:rsidR="004B43F3" w:rsidP="004B43F3" w:rsidRDefault="004B43F3" w14:paraId="631EBA40" w14:textId="4EC52782">
            <w:pPr>
              <w:jc w:val="center"/>
              <w:rPr>
                <w:sz w:val="20"/>
              </w:rPr>
            </w:pPr>
            <w:r w:rsidRPr="000754B3">
              <w:rPr>
                <w:i/>
                <w:color w:val="7F7F7F" w:themeColor="text1" w:themeTint="80"/>
                <w:sz w:val="14"/>
              </w:rPr>
              <w:t>Spełniam / Nie spełniam</w:t>
            </w:r>
          </w:p>
        </w:tc>
        <w:tc>
          <w:tcPr>
            <w:tcW w:w="1701" w:type="dxa"/>
            <w:vAlign w:val="bottom"/>
          </w:tcPr>
          <w:p w:rsidRPr="004B43F3" w:rsidR="004B43F3" w:rsidP="004B43F3" w:rsidRDefault="004B43F3" w14:paraId="2CDC26D5" w14:textId="3B095063">
            <w:pPr>
              <w:jc w:val="center"/>
              <w:rPr>
                <w:sz w:val="20"/>
              </w:rPr>
            </w:pPr>
            <w:r w:rsidRPr="000754B3">
              <w:rPr>
                <w:i/>
                <w:color w:val="7F7F7F" w:themeColor="text1" w:themeTint="80"/>
                <w:sz w:val="14"/>
              </w:rPr>
              <w:t>Spełniam / Nie spełniam</w:t>
            </w:r>
          </w:p>
        </w:tc>
        <w:tc>
          <w:tcPr>
            <w:tcW w:w="1984" w:type="dxa"/>
          </w:tcPr>
          <w:p w:rsidRPr="004B43F3" w:rsidR="004B43F3" w:rsidP="004B43F3" w:rsidRDefault="004B43F3" w14:paraId="7469A511" w14:textId="77777777">
            <w:pPr>
              <w:rPr>
                <w:sz w:val="20"/>
              </w:rPr>
            </w:pPr>
          </w:p>
        </w:tc>
      </w:tr>
      <w:tr w:rsidR="004B43F3" w:rsidTr="0087259C" w14:paraId="2E480FFE" w14:textId="13EE8459">
        <w:trPr>
          <w:trHeight w:val="706"/>
          <w:jc w:val="center"/>
        </w:trPr>
        <w:tc>
          <w:tcPr>
            <w:tcW w:w="792" w:type="dxa"/>
            <w:shd w:val="clear" w:color="auto" w:fill="C5E0B3" w:themeFill="accent6" w:themeFillTint="66"/>
            <w:vAlign w:val="center"/>
          </w:tcPr>
          <w:p w:rsidRPr="004B43F3" w:rsidR="004B43F3" w:rsidP="004B43F3" w:rsidRDefault="004B43F3" w14:paraId="49421987" w14:textId="1E814AC3">
            <w:pPr>
              <w:jc w:val="center"/>
              <w:rPr>
                <w:sz w:val="20"/>
              </w:rPr>
            </w:pPr>
            <w:r w:rsidRPr="004B43F3">
              <w:rPr>
                <w:sz w:val="20"/>
              </w:rPr>
              <w:lastRenderedPageBreak/>
              <w:t>1.23.</w:t>
            </w:r>
          </w:p>
        </w:tc>
        <w:tc>
          <w:tcPr>
            <w:tcW w:w="1613" w:type="dxa"/>
            <w:shd w:val="clear" w:color="auto" w:fill="E2EFD9" w:themeFill="accent6" w:themeFillTint="33"/>
            <w:vAlign w:val="center"/>
          </w:tcPr>
          <w:p w:rsidRPr="004B43F3" w:rsidR="004B43F3" w:rsidP="004B43F3" w:rsidRDefault="004B43F3" w14:paraId="07DA1B6D" w14:textId="1A760C5C">
            <w:pPr>
              <w:jc w:val="center"/>
              <w:rPr>
                <w:b/>
                <w:bCs/>
                <w:sz w:val="20"/>
              </w:rPr>
            </w:pPr>
            <w:r w:rsidRPr="004B43F3">
              <w:rPr>
                <w:rFonts w:eastAsia="Times New Roman" w:cstheme="minorHAnsi"/>
                <w:b/>
                <w:color w:val="000000"/>
                <w:sz w:val="20"/>
                <w:lang w:eastAsia="pl-PL"/>
              </w:rPr>
              <w:t>Demonstrator</w:t>
            </w:r>
          </w:p>
        </w:tc>
        <w:tc>
          <w:tcPr>
            <w:tcW w:w="2410" w:type="dxa"/>
            <w:shd w:val="clear" w:color="auto" w:fill="E2EFD9" w:themeFill="accent6" w:themeFillTint="33"/>
            <w:vAlign w:val="center"/>
          </w:tcPr>
          <w:p w:rsidRPr="004B43F3" w:rsidR="004B43F3" w:rsidP="004B43F3" w:rsidRDefault="004B43F3" w14:paraId="555ACDBB" w14:textId="3DC4F0BA">
            <w:pPr>
              <w:rPr>
                <w:rFonts w:cstheme="minorHAnsi"/>
                <w:color w:val="000000"/>
                <w:sz w:val="20"/>
              </w:rPr>
            </w:pPr>
            <w:r w:rsidRPr="004B43F3">
              <w:rPr>
                <w:rFonts w:cstheme="minorHAnsi"/>
                <w:color w:val="000000"/>
                <w:sz w:val="20"/>
              </w:rPr>
              <w:t>Szkolenie</w:t>
            </w:r>
          </w:p>
        </w:tc>
        <w:tc>
          <w:tcPr>
            <w:tcW w:w="1701" w:type="dxa"/>
            <w:vAlign w:val="bottom"/>
          </w:tcPr>
          <w:p w:rsidRPr="004B43F3" w:rsidR="004B43F3" w:rsidP="004B43F3" w:rsidRDefault="004B43F3" w14:paraId="1793746D" w14:textId="7C899831">
            <w:pPr>
              <w:jc w:val="center"/>
              <w:rPr>
                <w:sz w:val="20"/>
              </w:rPr>
            </w:pPr>
            <w:r w:rsidRPr="000754B3">
              <w:rPr>
                <w:i/>
                <w:color w:val="7F7F7F" w:themeColor="text1" w:themeTint="80"/>
                <w:sz w:val="14"/>
              </w:rPr>
              <w:t>Spełniam / Nie spełniam</w:t>
            </w:r>
          </w:p>
        </w:tc>
        <w:tc>
          <w:tcPr>
            <w:tcW w:w="1701" w:type="dxa"/>
            <w:vAlign w:val="bottom"/>
          </w:tcPr>
          <w:p w:rsidRPr="004B43F3" w:rsidR="004B43F3" w:rsidP="004B43F3" w:rsidRDefault="004B43F3" w14:paraId="0EE625E2" w14:textId="6F5DC186">
            <w:pPr>
              <w:jc w:val="center"/>
              <w:rPr>
                <w:sz w:val="20"/>
              </w:rPr>
            </w:pPr>
            <w:r w:rsidRPr="000754B3">
              <w:rPr>
                <w:i/>
                <w:color w:val="7F7F7F" w:themeColor="text1" w:themeTint="80"/>
                <w:sz w:val="14"/>
              </w:rPr>
              <w:t>Spełniam / Nie spełniam</w:t>
            </w:r>
          </w:p>
        </w:tc>
        <w:tc>
          <w:tcPr>
            <w:tcW w:w="1984" w:type="dxa"/>
          </w:tcPr>
          <w:p w:rsidRPr="004B43F3" w:rsidR="004B43F3" w:rsidP="004B43F3" w:rsidRDefault="004B43F3" w14:paraId="405817E2" w14:textId="77777777">
            <w:pPr>
              <w:rPr>
                <w:sz w:val="20"/>
              </w:rPr>
            </w:pPr>
          </w:p>
        </w:tc>
      </w:tr>
      <w:tr w:rsidR="004B43F3" w:rsidTr="0087259C" w14:paraId="7F900EF3" w14:textId="0E9912DE">
        <w:trPr>
          <w:trHeight w:val="689"/>
          <w:jc w:val="center"/>
        </w:trPr>
        <w:tc>
          <w:tcPr>
            <w:tcW w:w="792" w:type="dxa"/>
            <w:shd w:val="clear" w:color="auto" w:fill="C5E0B3" w:themeFill="accent6" w:themeFillTint="66"/>
            <w:vAlign w:val="center"/>
          </w:tcPr>
          <w:p w:rsidRPr="004B43F3" w:rsidR="004B43F3" w:rsidP="004B43F3" w:rsidRDefault="004B43F3" w14:paraId="5322F33A" w14:textId="57C823EE">
            <w:pPr>
              <w:jc w:val="center"/>
              <w:rPr>
                <w:sz w:val="20"/>
              </w:rPr>
            </w:pPr>
            <w:r w:rsidRPr="004B43F3">
              <w:rPr>
                <w:sz w:val="20"/>
              </w:rPr>
              <w:t>1.24.</w:t>
            </w:r>
          </w:p>
        </w:tc>
        <w:tc>
          <w:tcPr>
            <w:tcW w:w="1613" w:type="dxa"/>
            <w:shd w:val="clear" w:color="auto" w:fill="E2EFD9" w:themeFill="accent6" w:themeFillTint="33"/>
            <w:vAlign w:val="center"/>
          </w:tcPr>
          <w:p w:rsidRPr="004B43F3" w:rsidR="004B43F3" w:rsidP="004B43F3" w:rsidRDefault="004B43F3" w14:paraId="7ED9C82A" w14:textId="4753D81A">
            <w:pPr>
              <w:jc w:val="center"/>
              <w:rPr>
                <w:b/>
                <w:bCs/>
                <w:sz w:val="20"/>
              </w:rPr>
            </w:pPr>
            <w:r w:rsidRPr="004B43F3">
              <w:rPr>
                <w:rFonts w:eastAsia="Times New Roman" w:cstheme="minorHAnsi"/>
                <w:b/>
                <w:color w:val="000000"/>
                <w:sz w:val="20"/>
                <w:lang w:eastAsia="pl-PL"/>
              </w:rPr>
              <w:t>Demonstrator</w:t>
            </w:r>
          </w:p>
        </w:tc>
        <w:tc>
          <w:tcPr>
            <w:tcW w:w="2410" w:type="dxa"/>
            <w:shd w:val="clear" w:color="auto" w:fill="E2EFD9" w:themeFill="accent6" w:themeFillTint="33"/>
            <w:vAlign w:val="center"/>
          </w:tcPr>
          <w:p w:rsidRPr="004B43F3" w:rsidR="004B43F3" w:rsidP="004B43F3" w:rsidRDefault="004B43F3" w14:paraId="03E0FA22" w14:textId="769630B0">
            <w:pPr>
              <w:rPr>
                <w:rFonts w:cstheme="minorHAnsi"/>
                <w:color w:val="000000"/>
                <w:sz w:val="20"/>
              </w:rPr>
            </w:pPr>
            <w:r w:rsidRPr="004B43F3">
              <w:rPr>
                <w:rFonts w:cstheme="minorHAnsi"/>
                <w:color w:val="000000"/>
                <w:sz w:val="20"/>
              </w:rPr>
              <w:t>Instrukcje</w:t>
            </w:r>
          </w:p>
        </w:tc>
        <w:tc>
          <w:tcPr>
            <w:tcW w:w="1701" w:type="dxa"/>
            <w:vAlign w:val="bottom"/>
          </w:tcPr>
          <w:p w:rsidRPr="004B43F3" w:rsidR="004B43F3" w:rsidP="004B43F3" w:rsidRDefault="004B43F3" w14:paraId="68E89C07" w14:textId="45A08B35">
            <w:pPr>
              <w:jc w:val="center"/>
              <w:rPr>
                <w:sz w:val="20"/>
              </w:rPr>
            </w:pPr>
            <w:r w:rsidRPr="000754B3">
              <w:rPr>
                <w:i/>
                <w:color w:val="7F7F7F" w:themeColor="text1" w:themeTint="80"/>
                <w:sz w:val="14"/>
              </w:rPr>
              <w:t>Spełniam / Nie spełniam</w:t>
            </w:r>
          </w:p>
        </w:tc>
        <w:tc>
          <w:tcPr>
            <w:tcW w:w="1701" w:type="dxa"/>
            <w:vAlign w:val="bottom"/>
          </w:tcPr>
          <w:p w:rsidRPr="004B43F3" w:rsidR="004B43F3" w:rsidP="004B43F3" w:rsidRDefault="004B43F3" w14:paraId="3EB6A2CB" w14:textId="7AD63088">
            <w:pPr>
              <w:jc w:val="center"/>
              <w:rPr>
                <w:sz w:val="20"/>
              </w:rPr>
            </w:pPr>
            <w:r w:rsidRPr="000754B3">
              <w:rPr>
                <w:i/>
                <w:color w:val="7F7F7F" w:themeColor="text1" w:themeTint="80"/>
                <w:sz w:val="14"/>
              </w:rPr>
              <w:t>Spełniam / Nie spełniam</w:t>
            </w:r>
          </w:p>
        </w:tc>
        <w:tc>
          <w:tcPr>
            <w:tcW w:w="1984" w:type="dxa"/>
          </w:tcPr>
          <w:p w:rsidRPr="004B43F3" w:rsidR="004B43F3" w:rsidP="004B43F3" w:rsidRDefault="004B43F3" w14:paraId="2175995B" w14:textId="77777777">
            <w:pPr>
              <w:rPr>
                <w:sz w:val="20"/>
              </w:rPr>
            </w:pPr>
          </w:p>
        </w:tc>
      </w:tr>
    </w:tbl>
    <w:p w:rsidR="00BE31C9" w:rsidP="00BE31C9" w:rsidRDefault="00BE31C9" w14:paraId="4EBFC50F" w14:textId="683DFACE"/>
    <w:p w:rsidRPr="00005A37" w:rsidR="00DE1624" w:rsidP="00DE1624" w:rsidRDefault="3F14AE1B" w14:paraId="686A36C7" w14:textId="6C74813B">
      <w:pPr>
        <w:pStyle w:val="Nagwek1"/>
      </w:pPr>
      <w:r>
        <w:t>WYMAGANIA KONKURSOWE W PRZEDSIĘWZIĘCIU</w:t>
      </w:r>
    </w:p>
    <w:p w:rsidR="00DE1624" w:rsidP="00DE1624" w:rsidRDefault="00DE1624" w14:paraId="4DC46FBF" w14:textId="77777777"/>
    <w:p w:rsidR="0095614B" w:rsidP="00DE1624" w:rsidRDefault="79F39EF7" w14:paraId="1C5A64C9" w14:textId="266F83CF">
      <w:pPr>
        <w:jc w:val="both"/>
        <w:rPr>
          <w:sz w:val="20"/>
          <w:szCs w:val="20"/>
        </w:rPr>
      </w:pPr>
      <w:r w:rsidRPr="40094D70">
        <w:rPr>
          <w:sz w:val="20"/>
          <w:szCs w:val="20"/>
        </w:rPr>
        <w:t>W</w:t>
      </w:r>
      <w:r w:rsidRPr="40094D70" w:rsidR="008A1D8F">
        <w:rPr>
          <w:sz w:val="20"/>
          <w:szCs w:val="20"/>
        </w:rPr>
        <w:t>nioskodawca</w:t>
      </w:r>
      <w:r w:rsidRPr="40094D70" w:rsidR="00DE1624">
        <w:rPr>
          <w:sz w:val="20"/>
          <w:szCs w:val="20"/>
        </w:rPr>
        <w:t xml:space="preserve"> musi zadeklarować w </w:t>
      </w:r>
      <w:r w:rsidRPr="40094D70" w:rsidR="0095614B">
        <w:rPr>
          <w:sz w:val="20"/>
          <w:szCs w:val="20"/>
        </w:rPr>
        <w:t xml:space="preserve">kolejnych tabelach od </w:t>
      </w:r>
      <w:r w:rsidRPr="00B64BE1" w:rsidR="0095614B">
        <w:rPr>
          <w:sz w:val="20"/>
          <w:szCs w:val="20"/>
        </w:rPr>
        <w:t xml:space="preserve">Tabeli E.1 do Tabeli </w:t>
      </w:r>
      <w:r w:rsidRPr="00B64BE1" w:rsidR="009C0B86">
        <w:rPr>
          <w:sz w:val="20"/>
          <w:szCs w:val="20"/>
        </w:rPr>
        <w:t>E.</w:t>
      </w:r>
      <w:r w:rsidR="00D51CBD">
        <w:rPr>
          <w:sz w:val="20"/>
          <w:szCs w:val="20"/>
        </w:rPr>
        <w:t>10</w:t>
      </w:r>
      <w:r w:rsidRPr="00B64BE1" w:rsidR="00DE1624">
        <w:rPr>
          <w:sz w:val="20"/>
          <w:szCs w:val="20"/>
        </w:rPr>
        <w:t xml:space="preserve"> wartości</w:t>
      </w:r>
      <w:r w:rsidRPr="40094D70" w:rsidR="00DE1624">
        <w:rPr>
          <w:sz w:val="20"/>
          <w:szCs w:val="20"/>
        </w:rPr>
        <w:t xml:space="preserve"> dla poszczegól</w:t>
      </w:r>
      <w:r w:rsidRPr="40094D70" w:rsidR="0095614B">
        <w:rPr>
          <w:sz w:val="20"/>
          <w:szCs w:val="20"/>
        </w:rPr>
        <w:t>nych Wymagań Konkursowych</w:t>
      </w:r>
      <w:r w:rsidRPr="40094D70" w:rsidR="00DE1624">
        <w:rPr>
          <w:sz w:val="20"/>
          <w:szCs w:val="20"/>
        </w:rPr>
        <w:t>, opisanych szczegółowo w Załączniku nr 1 do Regulaminu, przy zachowaniu Wymagań Obligatoryjnych stawianych opracowywane</w:t>
      </w:r>
      <w:r w:rsidRPr="40094D70" w:rsidR="0095614B">
        <w:rPr>
          <w:sz w:val="20"/>
          <w:szCs w:val="20"/>
        </w:rPr>
        <w:t>mu Rozwiązaniu</w:t>
      </w:r>
      <w:r w:rsidRPr="40094D70" w:rsidR="00DE1624">
        <w:rPr>
          <w:sz w:val="20"/>
          <w:szCs w:val="20"/>
        </w:rPr>
        <w:t xml:space="preserve">. </w:t>
      </w:r>
    </w:p>
    <w:p w:rsidR="36ABF514" w:rsidP="07C9E892" w:rsidRDefault="36ABF514" w14:paraId="41E9CBAC" w14:textId="021E70F4">
      <w:pPr>
        <w:spacing w:line="257" w:lineRule="auto"/>
        <w:jc w:val="both"/>
      </w:pPr>
      <w:r w:rsidRPr="07C9E892">
        <w:rPr>
          <w:rFonts w:ascii="Calibri" w:hAnsi="Calibri" w:eastAsia="Calibri" w:cs="Calibri"/>
          <w:sz w:val="20"/>
          <w:szCs w:val="20"/>
        </w:rPr>
        <w:t xml:space="preserve">W każdej tabeli liczba porządkowa odnosi się do numeracji Wymagań </w:t>
      </w:r>
      <w:r w:rsidR="0000218A">
        <w:rPr>
          <w:rFonts w:ascii="Calibri" w:hAnsi="Calibri" w:eastAsia="Calibri" w:cs="Calibri"/>
          <w:sz w:val="20"/>
          <w:szCs w:val="20"/>
        </w:rPr>
        <w:t>Konkursowych</w:t>
      </w:r>
      <w:r w:rsidRPr="07C9E892">
        <w:rPr>
          <w:rFonts w:ascii="Calibri" w:hAnsi="Calibri" w:eastAsia="Calibri" w:cs="Calibri"/>
          <w:sz w:val="20"/>
          <w:szCs w:val="20"/>
        </w:rPr>
        <w:t>, jak podano w Załączniku nr 1 do Regulaminu.</w:t>
      </w:r>
    </w:p>
    <w:p w:rsidR="00DE1624" w:rsidP="00DE1624" w:rsidRDefault="79F39EF7" w14:paraId="03FFCB1B" w14:textId="7FD8C7B1">
      <w:pPr>
        <w:jc w:val="both"/>
        <w:rPr>
          <w:sz w:val="20"/>
          <w:szCs w:val="20"/>
        </w:rPr>
      </w:pPr>
      <w:r w:rsidRPr="70A62EBD">
        <w:rPr>
          <w:sz w:val="20"/>
          <w:szCs w:val="20"/>
        </w:rPr>
        <w:t>W</w:t>
      </w:r>
      <w:r w:rsidR="008A1D8F">
        <w:rPr>
          <w:sz w:val="20"/>
          <w:szCs w:val="20"/>
        </w:rPr>
        <w:t>nioskodawca</w:t>
      </w:r>
      <w:r w:rsidRPr="70A62EBD" w:rsidR="00DE1624">
        <w:rPr>
          <w:sz w:val="20"/>
          <w:szCs w:val="20"/>
        </w:rPr>
        <w:t xml:space="preserve"> zobligowany jest wpisać w kolumnie </w:t>
      </w:r>
      <w:r w:rsidRPr="0095614B" w:rsidR="00DE1624">
        <w:rPr>
          <w:b/>
          <w:sz w:val="20"/>
          <w:szCs w:val="20"/>
        </w:rPr>
        <w:t>„</w:t>
      </w:r>
      <w:r w:rsidRPr="0095614B" w:rsidR="00DE1624">
        <w:rPr>
          <w:b/>
          <w:i/>
          <w:iCs/>
          <w:sz w:val="20"/>
          <w:szCs w:val="20"/>
        </w:rPr>
        <w:t>Deklarowana wartość</w:t>
      </w:r>
      <w:r w:rsidRPr="0095614B" w:rsidR="00DE1624">
        <w:rPr>
          <w:b/>
          <w:sz w:val="20"/>
          <w:szCs w:val="20"/>
        </w:rPr>
        <w:t>”</w:t>
      </w:r>
      <w:r w:rsidRPr="70A62EBD" w:rsidR="00DE1624">
        <w:rPr>
          <w:sz w:val="20"/>
          <w:szCs w:val="20"/>
        </w:rPr>
        <w:t xml:space="preserve"> wartości deklarowane, zgodnie z opisem zawartym w Załączniku nr 1 do Regulaminu. Jednocześnie w kolumnie </w:t>
      </w:r>
      <w:r w:rsidRPr="0095614B" w:rsidR="00DE1624">
        <w:rPr>
          <w:b/>
          <w:sz w:val="20"/>
          <w:szCs w:val="20"/>
        </w:rPr>
        <w:t>„</w:t>
      </w:r>
      <w:r w:rsidRPr="0095614B" w:rsidR="00DE1624">
        <w:rPr>
          <w:b/>
          <w:i/>
          <w:iCs/>
          <w:sz w:val="20"/>
          <w:szCs w:val="20"/>
        </w:rPr>
        <w:t>Uwagi</w:t>
      </w:r>
      <w:r w:rsidRPr="0095614B" w:rsidR="00DE1624">
        <w:rPr>
          <w:b/>
          <w:sz w:val="20"/>
          <w:szCs w:val="20"/>
        </w:rPr>
        <w:t>”</w:t>
      </w:r>
      <w:r w:rsidRPr="70A62EBD" w:rsidR="00DE1624">
        <w:rPr>
          <w:sz w:val="20"/>
          <w:szCs w:val="20"/>
        </w:rPr>
        <w:t xml:space="preserve"> </w:t>
      </w:r>
      <w:r w:rsidRPr="70A62EBD">
        <w:rPr>
          <w:sz w:val="20"/>
          <w:szCs w:val="20"/>
        </w:rPr>
        <w:t>W</w:t>
      </w:r>
      <w:r w:rsidR="008A1D8F">
        <w:rPr>
          <w:sz w:val="20"/>
          <w:szCs w:val="20"/>
        </w:rPr>
        <w:t>nioskodawca</w:t>
      </w:r>
      <w:r w:rsidRPr="70A62EBD" w:rsidR="00DE1624">
        <w:rPr>
          <w:sz w:val="20"/>
          <w:szCs w:val="20"/>
        </w:rPr>
        <w:t xml:space="preserve"> może (lecz nie musi) wpisać swoje uwagi odnośnie wartości zadeklarowanych dla danego wymagania. </w:t>
      </w:r>
      <w:r w:rsidRPr="70A62EBD" w:rsidR="008A1D8F">
        <w:rPr>
          <w:sz w:val="20"/>
          <w:szCs w:val="20"/>
        </w:rPr>
        <w:t>W</w:t>
      </w:r>
      <w:r w:rsidR="008A1D8F">
        <w:rPr>
          <w:sz w:val="20"/>
          <w:szCs w:val="20"/>
        </w:rPr>
        <w:t>nioskodawc</w:t>
      </w:r>
      <w:r w:rsidRPr="70A62EBD" w:rsidR="008A1D8F">
        <w:rPr>
          <w:sz w:val="20"/>
          <w:szCs w:val="20"/>
        </w:rPr>
        <w:t xml:space="preserve">a </w:t>
      </w:r>
      <w:r w:rsidRPr="70A62EBD" w:rsidR="00DE1624">
        <w:rPr>
          <w:sz w:val="20"/>
          <w:szCs w:val="20"/>
        </w:rPr>
        <w:t xml:space="preserve">zobligowany jest w polu </w:t>
      </w:r>
      <w:r w:rsidRPr="0095614B" w:rsidR="00DE1624">
        <w:rPr>
          <w:b/>
          <w:i/>
          <w:iCs/>
          <w:sz w:val="20"/>
          <w:szCs w:val="20"/>
        </w:rPr>
        <w:t>„Uzasadnienie spełnienia wymagania”</w:t>
      </w:r>
      <w:r w:rsidRPr="70A62EBD" w:rsidR="00DE1624">
        <w:rPr>
          <w:i/>
          <w:iCs/>
          <w:sz w:val="20"/>
          <w:szCs w:val="20"/>
        </w:rPr>
        <w:t xml:space="preserve"> </w:t>
      </w:r>
      <w:r w:rsidRPr="0033619C" w:rsidR="00DE1624">
        <w:rPr>
          <w:sz w:val="20"/>
          <w:szCs w:val="20"/>
        </w:rPr>
        <w:t>zamieścić uzasadnienie spełnienia wymagania,</w:t>
      </w:r>
      <w:r w:rsidRPr="70A62EBD" w:rsidR="00DE1624">
        <w:rPr>
          <w:sz w:val="20"/>
          <w:szCs w:val="20"/>
        </w:rPr>
        <w:t xml:space="preserve"> w tym niezbędne obliczenia, jeśli takie występują.</w:t>
      </w:r>
    </w:p>
    <w:p w:rsidR="00720E3C" w:rsidP="00720E3C" w:rsidRDefault="00720E3C" w14:paraId="1241DC9A" w14:textId="11F59FDF">
      <w:pPr>
        <w:rPr>
          <w:i/>
          <w:iCs/>
          <w:color w:val="44546A" w:themeColor="text2"/>
          <w:sz w:val="18"/>
          <w:szCs w:val="18"/>
        </w:rPr>
      </w:pPr>
      <w:r w:rsidRPr="332BBF16">
        <w:rPr>
          <w:i/>
          <w:iCs/>
          <w:color w:val="44546A" w:themeColor="text2"/>
          <w:sz w:val="18"/>
          <w:szCs w:val="18"/>
        </w:rPr>
        <w:t>Tabela E.</w:t>
      </w:r>
      <w:r w:rsidR="00582D17">
        <w:rPr>
          <w:i/>
          <w:iCs/>
          <w:color w:val="44546A" w:themeColor="text2"/>
          <w:sz w:val="18"/>
          <w:szCs w:val="18"/>
        </w:rPr>
        <w:t>1</w:t>
      </w:r>
      <w:r w:rsidRPr="332BBF16">
        <w:rPr>
          <w:i/>
          <w:iCs/>
          <w:color w:val="44546A" w:themeColor="text2"/>
          <w:sz w:val="18"/>
          <w:szCs w:val="18"/>
        </w:rPr>
        <w:t xml:space="preserve"> </w:t>
      </w:r>
      <w:r w:rsidRPr="00582D17" w:rsidR="00582D17">
        <w:rPr>
          <w:i/>
          <w:iCs/>
          <w:color w:val="44546A" w:themeColor="text2"/>
          <w:sz w:val="18"/>
          <w:szCs w:val="18"/>
        </w:rPr>
        <w:t>Koszty Inwesty</w:t>
      </w:r>
      <w:r w:rsidR="003367F1">
        <w:rPr>
          <w:i/>
          <w:iCs/>
          <w:color w:val="44546A" w:themeColor="text2"/>
          <w:sz w:val="18"/>
          <w:szCs w:val="18"/>
        </w:rPr>
        <w:t xml:space="preserve">cyjne dla Systemu 1 </w:t>
      </w:r>
      <w:r w:rsidR="00FB0910">
        <w:rPr>
          <w:i/>
          <w:iCs/>
          <w:color w:val="44546A" w:themeColor="text2"/>
          <w:sz w:val="18"/>
          <w:szCs w:val="18"/>
        </w:rPr>
        <w:t xml:space="preserve">- Wymaganie Konkursowe nr 2.1 </w:t>
      </w:r>
      <w:r w:rsidR="003367F1">
        <w:rPr>
          <w:i/>
          <w:iCs/>
          <w:color w:val="44546A" w:themeColor="text2"/>
          <w:sz w:val="18"/>
          <w:szCs w:val="18"/>
        </w:rPr>
        <w:t>dla B</w:t>
      </w:r>
      <w:r w:rsidRPr="0033619C" w:rsidR="0033619C">
        <w:rPr>
          <w:i/>
          <w:iCs/>
          <w:color w:val="44546A" w:themeColor="text2"/>
          <w:sz w:val="18"/>
          <w:szCs w:val="18"/>
        </w:rPr>
        <w:t xml:space="preserve">udynku </w:t>
      </w:r>
      <w:r w:rsidR="00245AF3">
        <w:rPr>
          <w:i/>
          <w:iCs/>
          <w:color w:val="44546A" w:themeColor="text2"/>
          <w:sz w:val="18"/>
          <w:szCs w:val="18"/>
        </w:rPr>
        <w:t>D</w:t>
      </w:r>
      <w:r w:rsidRPr="0033619C" w:rsidR="0033619C">
        <w:rPr>
          <w:i/>
          <w:iCs/>
          <w:color w:val="44546A" w:themeColor="text2"/>
          <w:sz w:val="18"/>
          <w:szCs w:val="18"/>
        </w:rPr>
        <w:t xml:space="preserve">omu </w:t>
      </w:r>
      <w:r w:rsidR="00245AF3">
        <w:rPr>
          <w:i/>
          <w:iCs/>
          <w:color w:val="44546A" w:themeColor="text2"/>
          <w:sz w:val="18"/>
          <w:szCs w:val="18"/>
        </w:rPr>
        <w:t>J</w:t>
      </w:r>
      <w:r w:rsidRPr="0033619C" w:rsidR="0033619C">
        <w:rPr>
          <w:i/>
          <w:iCs/>
          <w:color w:val="44546A" w:themeColor="text2"/>
          <w:sz w:val="18"/>
          <w:szCs w:val="18"/>
        </w:rPr>
        <w:t>ednorodzinnego</w:t>
      </w:r>
      <w:r w:rsidR="00FB0910">
        <w:rPr>
          <w:i/>
          <w:iCs/>
          <w:color w:val="44546A" w:themeColor="text2"/>
          <w:sz w:val="18"/>
          <w:szCs w:val="18"/>
        </w:rPr>
        <w:t xml:space="preserve"> w Strumieniu 1</w:t>
      </w:r>
    </w:p>
    <w:tbl>
      <w:tblPr>
        <w:tblStyle w:val="Tabela-Siatka"/>
        <w:tblW w:w="10485" w:type="dxa"/>
        <w:jc w:val="center"/>
        <w:tblLayout w:type="fixed"/>
        <w:tblLook w:val="04A0" w:firstRow="1" w:lastRow="0" w:firstColumn="1" w:lastColumn="0" w:noHBand="0" w:noVBand="1"/>
      </w:tblPr>
      <w:tblGrid>
        <w:gridCol w:w="704"/>
        <w:gridCol w:w="2835"/>
        <w:gridCol w:w="2268"/>
        <w:gridCol w:w="1559"/>
        <w:gridCol w:w="3119"/>
      </w:tblGrid>
      <w:tr w:rsidRPr="00384B67" w:rsidR="00720E3C" w:rsidDel="004278AA" w:rsidTr="752AD339" w14:paraId="616BB506" w14:textId="77777777">
        <w:trPr>
          <w:cantSplit/>
          <w:trHeight w:val="581"/>
          <w:jc w:val="center"/>
        </w:trPr>
        <w:tc>
          <w:tcPr>
            <w:tcW w:w="10485" w:type="dxa"/>
            <w:gridSpan w:val="5"/>
            <w:shd w:val="clear" w:color="auto" w:fill="A8D08D" w:themeFill="accent6" w:themeFillTint="99"/>
            <w:vAlign w:val="center"/>
          </w:tcPr>
          <w:p w:rsidRPr="000A5E6E" w:rsidR="00720E3C" w:rsidP="00871DD6" w:rsidRDefault="00582D17" w14:paraId="03B8BE5D" w14:textId="039AC112">
            <w:pPr>
              <w:jc w:val="center"/>
              <w:rPr>
                <w:i/>
                <w:iCs/>
                <w:color w:val="44546A" w:themeColor="text2"/>
                <w:szCs w:val="18"/>
              </w:rPr>
            </w:pPr>
            <w:r w:rsidRPr="000A5E6E">
              <w:rPr>
                <w:b/>
                <w:bCs/>
                <w:szCs w:val="20"/>
              </w:rPr>
              <w:t>Koszty Inwestycyjne dla Systemu 1</w:t>
            </w:r>
          </w:p>
        </w:tc>
      </w:tr>
      <w:tr w:rsidRPr="00384B67" w:rsidR="00720E3C" w:rsidDel="004278AA" w:rsidTr="752AD339" w14:paraId="1CDD4813" w14:textId="77777777">
        <w:trPr>
          <w:cantSplit/>
          <w:trHeight w:val="1134"/>
          <w:jc w:val="center"/>
        </w:trPr>
        <w:tc>
          <w:tcPr>
            <w:tcW w:w="10485" w:type="dxa"/>
            <w:gridSpan w:val="5"/>
            <w:shd w:val="clear" w:color="auto" w:fill="E2EFD9" w:themeFill="accent6" w:themeFillTint="33"/>
            <w:vAlign w:val="center"/>
          </w:tcPr>
          <w:p w:rsidR="000A5E6E" w:rsidP="00582D17" w:rsidRDefault="000A5E6E" w14:paraId="178796A0" w14:textId="77777777">
            <w:pPr>
              <w:jc w:val="both"/>
              <w:rPr>
                <w:color w:val="44546A" w:themeColor="text2"/>
                <w:sz w:val="18"/>
              </w:rPr>
            </w:pPr>
          </w:p>
          <w:p w:rsidR="00582D17" w:rsidP="00582D17" w:rsidRDefault="00582D17" w14:paraId="11A2278C" w14:textId="2FA2E713">
            <w:pPr>
              <w:jc w:val="both"/>
              <w:rPr>
                <w:sz w:val="20"/>
                <w:szCs w:val="20"/>
              </w:rPr>
            </w:pPr>
            <w:r w:rsidRPr="0ACA543E">
              <w:rPr>
                <w:sz w:val="20"/>
                <w:szCs w:val="20"/>
              </w:rPr>
              <w:t xml:space="preserve">W ramach Wymagania Konkursowego </w:t>
            </w:r>
            <w:r w:rsidRPr="0000218A">
              <w:rPr>
                <w:sz w:val="20"/>
                <w:szCs w:val="20"/>
                <w:u w:val="single"/>
              </w:rPr>
              <w:t>Koszty Inwestycyjne dla Systemu 1</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Pr>
                <w:sz w:val="20"/>
                <w:szCs w:val="20"/>
              </w:rPr>
              <w:t>2</w:t>
            </w:r>
            <w:r w:rsidRPr="0ACA543E">
              <w:rPr>
                <w:sz w:val="20"/>
                <w:szCs w:val="20"/>
              </w:rPr>
              <w:t xml:space="preserve">.1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Koszty Inwestycyjne dla Systemu 1</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582D17" w:rsidP="00582D17" w:rsidRDefault="00582D17" w14:paraId="14D3D2F8" w14:textId="77777777">
            <w:pPr>
              <w:jc w:val="both"/>
              <w:rPr>
                <w:sz w:val="20"/>
                <w:szCs w:val="20"/>
              </w:rPr>
            </w:pPr>
          </w:p>
          <w:p w:rsidR="00720E3C" w:rsidP="00582D17" w:rsidRDefault="00C16911" w14:paraId="574E9BCD" w14:textId="77777777">
            <w:pPr>
              <w:jc w:val="both"/>
              <w:rPr>
                <w:rStyle w:val="eop"/>
                <w:rFonts w:ascii="Calibri" w:hAnsi="Calibri" w:cs="Calibri"/>
                <w:color w:val="000000"/>
                <w:sz w:val="18"/>
                <w:szCs w:val="18"/>
                <w:shd w:val="clear" w:color="auto" w:fill="C5E0B3" w:themeFill="accent6" w:themeFillTint="66"/>
              </w:rPr>
            </w:pPr>
            <w:r>
              <w:rPr>
                <w:sz w:val="20"/>
                <w:szCs w:val="20"/>
              </w:rPr>
              <w:t xml:space="preserve">UWAGA! </w:t>
            </w:r>
            <w:r w:rsidRPr="00720E3C" w:rsidR="00582D17">
              <w:rPr>
                <w:sz w:val="20"/>
                <w:szCs w:val="20"/>
              </w:rPr>
              <w:t xml:space="preserve">Zamawiający wymaga, aby </w:t>
            </w:r>
            <w:r w:rsidR="00582D17">
              <w:rPr>
                <w:sz w:val="20"/>
                <w:szCs w:val="20"/>
              </w:rPr>
              <w:t xml:space="preserve">wartość deklarowana </w:t>
            </w:r>
            <w:r>
              <w:rPr>
                <w:sz w:val="20"/>
                <w:szCs w:val="20"/>
              </w:rPr>
              <w:t>parametru K</w:t>
            </w:r>
            <w:r w:rsidRPr="00C16911">
              <w:rPr>
                <w:sz w:val="20"/>
                <w:szCs w:val="20"/>
                <w:vertAlign w:val="subscript"/>
              </w:rPr>
              <w:t>IS1</w:t>
            </w:r>
            <w:r>
              <w:rPr>
                <w:sz w:val="20"/>
                <w:szCs w:val="20"/>
              </w:rPr>
              <w:t xml:space="preserve"> </w:t>
            </w:r>
            <w:r w:rsidR="00582D17">
              <w:rPr>
                <w:sz w:val="20"/>
                <w:szCs w:val="20"/>
              </w:rPr>
              <w:t>była zgodna z kalkulacjami</w:t>
            </w:r>
            <w:r w:rsidRPr="00720E3C" w:rsidR="00582D17">
              <w:rPr>
                <w:sz w:val="20"/>
                <w:szCs w:val="20"/>
              </w:rPr>
              <w:t xml:space="preserve"> przedstawiony</w:t>
            </w:r>
            <w:r w:rsidR="00582D17">
              <w:rPr>
                <w:sz w:val="20"/>
                <w:szCs w:val="20"/>
              </w:rPr>
              <w:t>mi</w:t>
            </w:r>
            <w:r w:rsidRPr="00720E3C" w:rsidR="00582D17">
              <w:rPr>
                <w:sz w:val="20"/>
                <w:szCs w:val="20"/>
              </w:rPr>
              <w:t xml:space="preserve"> przez Wnioskodawcę </w:t>
            </w:r>
            <w:r w:rsidR="00582D17">
              <w:rPr>
                <w:sz w:val="20"/>
                <w:szCs w:val="20"/>
              </w:rPr>
              <w:t>w</w:t>
            </w:r>
            <w:r w:rsidRPr="00720E3C" w:rsidR="00582D17">
              <w:rPr>
                <w:sz w:val="20"/>
                <w:szCs w:val="20"/>
              </w:rPr>
              <w:t xml:space="preserve"> Załącznik</w:t>
            </w:r>
            <w:r w:rsidR="00582D17">
              <w:rPr>
                <w:sz w:val="20"/>
                <w:szCs w:val="20"/>
              </w:rPr>
              <w:t>u</w:t>
            </w:r>
            <w:r w:rsidR="00EB3120">
              <w:rPr>
                <w:sz w:val="20"/>
                <w:szCs w:val="20"/>
              </w:rPr>
              <w:t xml:space="preserve"> nr</w:t>
            </w:r>
            <w:r w:rsidRPr="00EB3120" w:rsidR="00582D17">
              <w:rPr>
                <w:sz w:val="20"/>
                <w:szCs w:val="20"/>
              </w:rPr>
              <w:t xml:space="preserve"> 3.1 </w:t>
            </w:r>
            <w:r w:rsidRPr="00EB3120" w:rsidR="00EB3120">
              <w:rPr>
                <w:sz w:val="20"/>
                <w:szCs w:val="20"/>
              </w:rPr>
              <w:t>„Kalkulator</w:t>
            </w:r>
            <w:r w:rsidR="00EB3120">
              <w:rPr>
                <w:sz w:val="20"/>
                <w:szCs w:val="20"/>
              </w:rPr>
              <w:t xml:space="preserve"> parametrów konkursowych – Strumień 1</w:t>
            </w:r>
            <w:r w:rsidR="0033619C">
              <w:rPr>
                <w:sz w:val="20"/>
                <w:szCs w:val="20"/>
              </w:rPr>
              <w:t xml:space="preserve">” </w:t>
            </w:r>
            <w:r w:rsidRPr="00720E3C" w:rsidR="00582D17">
              <w:rPr>
                <w:sz w:val="20"/>
                <w:szCs w:val="20"/>
              </w:rPr>
              <w:t>zakładka “</w:t>
            </w:r>
            <w:r w:rsidR="00582D17">
              <w:rPr>
                <w:sz w:val="20"/>
                <w:szCs w:val="20"/>
              </w:rPr>
              <w:t>System 1</w:t>
            </w:r>
            <w:r w:rsidR="00EB3120">
              <w:rPr>
                <w:sz w:val="20"/>
                <w:szCs w:val="20"/>
              </w:rPr>
              <w:t>”</w:t>
            </w:r>
            <w:r w:rsidRPr="00720E3C" w:rsidR="00582D17">
              <w:rPr>
                <w:sz w:val="20"/>
                <w:szCs w:val="20"/>
                <w:shd w:val="clear" w:color="auto" w:fill="C5E0B3" w:themeFill="accent6" w:themeFillTint="66"/>
              </w:rPr>
              <w:t>.</w:t>
            </w:r>
            <w:r w:rsidRPr="0048396B" w:rsidR="00582D17">
              <w:rPr>
                <w:rStyle w:val="eop"/>
                <w:rFonts w:ascii="Calibri" w:hAnsi="Calibri" w:cs="Calibri"/>
                <w:color w:val="000000"/>
                <w:sz w:val="18"/>
                <w:szCs w:val="18"/>
                <w:shd w:val="clear" w:color="auto" w:fill="C5E0B3" w:themeFill="accent6" w:themeFillTint="66"/>
              </w:rPr>
              <w:t> </w:t>
            </w:r>
          </w:p>
          <w:p w:rsidRPr="00384B67" w:rsidR="000A5E6E" w:rsidP="00582D17" w:rsidRDefault="000A5E6E" w14:paraId="058A11E6" w14:textId="5D1DB250">
            <w:pPr>
              <w:jc w:val="both"/>
              <w:rPr>
                <w:b/>
                <w:bCs/>
                <w:sz w:val="20"/>
                <w:szCs w:val="20"/>
              </w:rPr>
            </w:pPr>
          </w:p>
        </w:tc>
      </w:tr>
      <w:tr w:rsidRPr="00384B67" w:rsidR="00720E3C" w:rsidDel="004278AA" w:rsidTr="752AD339" w14:paraId="7721AA04" w14:textId="77777777">
        <w:trPr>
          <w:cantSplit/>
          <w:trHeight w:val="870"/>
          <w:jc w:val="center"/>
        </w:trPr>
        <w:tc>
          <w:tcPr>
            <w:tcW w:w="704" w:type="dxa"/>
            <w:shd w:val="clear" w:color="auto" w:fill="C5E0B3" w:themeFill="accent6" w:themeFillTint="66"/>
            <w:vAlign w:val="center"/>
          </w:tcPr>
          <w:p w:rsidRPr="008A7255" w:rsidR="00720E3C" w:rsidP="00871DD6" w:rsidRDefault="00720E3C" w14:paraId="7022B81F" w14:textId="77777777">
            <w:pPr>
              <w:rPr>
                <w:rFonts w:cstheme="minorHAnsi"/>
                <w:sz w:val="20"/>
                <w:szCs w:val="20"/>
              </w:rPr>
            </w:pPr>
            <w:r>
              <w:rPr>
                <w:rFonts w:cstheme="minorHAnsi"/>
                <w:b/>
                <w:sz w:val="18"/>
                <w:szCs w:val="20"/>
              </w:rPr>
              <w:t>L.p.</w:t>
            </w:r>
          </w:p>
        </w:tc>
        <w:tc>
          <w:tcPr>
            <w:tcW w:w="2835" w:type="dxa"/>
            <w:shd w:val="clear" w:color="auto" w:fill="C5E0B3" w:themeFill="accent6" w:themeFillTint="66"/>
            <w:vAlign w:val="center"/>
          </w:tcPr>
          <w:p w:rsidRPr="00C73907" w:rsidR="00720E3C" w:rsidDel="00DC1E78" w:rsidP="00871DD6" w:rsidRDefault="00720E3C" w14:paraId="7EFE7871"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rsidRPr="00384B67" w:rsidR="00720E3C" w:rsidDel="004278AA" w:rsidP="00871DD6" w:rsidRDefault="00720E3C" w14:paraId="035F7892"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rsidRPr="00D228C1" w:rsidR="00720E3C" w:rsidP="00871DD6" w:rsidRDefault="00720E3C" w14:paraId="00A133B6"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rsidRPr="00384B67" w:rsidR="00720E3C" w:rsidDel="004278AA" w:rsidP="00871DD6" w:rsidRDefault="00720E3C" w14:paraId="43498936" w14:textId="77777777">
            <w:pPr>
              <w:jc w:val="center"/>
              <w:rPr>
                <w:rFonts w:cstheme="minorHAnsi"/>
                <w:b/>
                <w:sz w:val="20"/>
                <w:szCs w:val="20"/>
              </w:rPr>
            </w:pPr>
            <w:r w:rsidRPr="00384B67">
              <w:rPr>
                <w:rFonts w:cstheme="minorHAnsi"/>
                <w:b/>
                <w:sz w:val="20"/>
                <w:szCs w:val="20"/>
              </w:rPr>
              <w:t>Uwagi</w:t>
            </w:r>
          </w:p>
        </w:tc>
      </w:tr>
      <w:tr w:rsidRPr="00384B67" w:rsidR="00FD3A6C" w:rsidDel="004278AA" w:rsidTr="752AD339" w14:paraId="35702416" w14:textId="77777777">
        <w:trPr>
          <w:cantSplit/>
          <w:trHeight w:val="895"/>
          <w:jc w:val="center"/>
        </w:trPr>
        <w:tc>
          <w:tcPr>
            <w:tcW w:w="704" w:type="dxa"/>
            <w:shd w:val="clear" w:color="auto" w:fill="E2EFD9" w:themeFill="accent6" w:themeFillTint="33"/>
            <w:vAlign w:val="center"/>
          </w:tcPr>
          <w:p w:rsidRPr="00E52ECF" w:rsidR="00FD3A6C" w:rsidP="00FD3A6C" w:rsidRDefault="00FD3A6C" w14:paraId="6184591B" w14:textId="7C290F9D">
            <w:pPr>
              <w:rPr>
                <w:rFonts w:cstheme="minorHAnsi"/>
                <w:sz w:val="20"/>
                <w:szCs w:val="20"/>
              </w:rPr>
            </w:pPr>
            <w:r>
              <w:rPr>
                <w:rFonts w:cstheme="minorHAnsi"/>
                <w:sz w:val="20"/>
                <w:szCs w:val="20"/>
              </w:rPr>
              <w:t>2.1.</w:t>
            </w:r>
          </w:p>
        </w:tc>
        <w:tc>
          <w:tcPr>
            <w:tcW w:w="2835" w:type="dxa"/>
            <w:shd w:val="clear" w:color="auto" w:fill="E2EFD9" w:themeFill="accent6" w:themeFillTint="33"/>
            <w:vAlign w:val="center"/>
          </w:tcPr>
          <w:p w:rsidRPr="00C73907" w:rsidR="00FD3A6C" w:rsidP="00FD3A6C" w:rsidRDefault="00FD3A6C" w14:paraId="2D5B522D" w14:textId="7F162C46">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Koszty Inwestycyjne dla Systemu 1 –</w:t>
            </w:r>
            <w:r>
              <w:rPr>
                <w:rFonts w:ascii="Calibri" w:hAnsi="Calibri" w:eastAsia="Calibri" w:cs="Calibri"/>
                <w:b/>
                <w:bCs/>
                <w:color w:val="000000" w:themeColor="text1"/>
                <w:sz w:val="20"/>
                <w:szCs w:val="20"/>
              </w:rPr>
              <w:t xml:space="preserve"> K</w:t>
            </w:r>
            <w:r w:rsidRPr="00C16911">
              <w:rPr>
                <w:rFonts w:ascii="Calibri" w:hAnsi="Calibri" w:eastAsia="Calibri" w:cs="Calibri"/>
                <w:b/>
                <w:bCs/>
                <w:color w:val="000000" w:themeColor="text1"/>
                <w:sz w:val="20"/>
                <w:szCs w:val="20"/>
                <w:vertAlign w:val="subscript"/>
              </w:rPr>
              <w:t>IS1</w:t>
            </w:r>
          </w:p>
        </w:tc>
        <w:tc>
          <w:tcPr>
            <w:tcW w:w="2268" w:type="dxa"/>
            <w:vAlign w:val="bottom"/>
          </w:tcPr>
          <w:p w:rsidRPr="008A7255" w:rsidR="00FD3A6C" w:rsidDel="004278AA" w:rsidP="00FD3A6C" w:rsidRDefault="00DD4017" w14:paraId="236C5B5F" w14:textId="40DD4050">
            <w:pPr>
              <w:jc w:val="center"/>
              <w:rPr>
                <w:rFonts w:cstheme="minorHAnsi"/>
                <w:b/>
                <w:sz w:val="20"/>
                <w:szCs w:val="20"/>
              </w:rPr>
            </w:pPr>
            <w:r>
              <w:rPr>
                <w:i/>
                <w:color w:val="7F7F7F" w:themeColor="text1" w:themeTint="80"/>
                <w:sz w:val="14"/>
                <w:szCs w:val="17"/>
              </w:rPr>
              <w:t>Proszę wpisać wartość</w:t>
            </w:r>
            <w:r w:rsidRPr="00FD3A6C">
              <w:rPr>
                <w:i/>
                <w:color w:val="7F7F7F" w:themeColor="text1" w:themeTint="80"/>
                <w:sz w:val="14"/>
                <w:szCs w:val="17"/>
              </w:rPr>
              <w:t xml:space="preserve"> liczbową</w:t>
            </w:r>
          </w:p>
        </w:tc>
        <w:tc>
          <w:tcPr>
            <w:tcW w:w="1559" w:type="dxa"/>
            <w:shd w:val="clear" w:color="auto" w:fill="E2EFD9" w:themeFill="accent6" w:themeFillTint="33"/>
            <w:vAlign w:val="center"/>
          </w:tcPr>
          <w:p w:rsidRPr="008266A6" w:rsidR="00FD3A6C" w:rsidDel="004278AA" w:rsidP="00FD3A6C" w:rsidRDefault="00FD3A6C" w14:paraId="0EFA08E2" w14:textId="7C484499">
            <w:pPr>
              <w:jc w:val="center"/>
              <w:rPr>
                <w:bCs/>
                <w:sz w:val="20"/>
                <w:szCs w:val="20"/>
              </w:rPr>
            </w:pPr>
            <w:r w:rsidRPr="008266A6">
              <w:rPr>
                <w:bCs/>
                <w:sz w:val="20"/>
                <w:szCs w:val="20"/>
              </w:rPr>
              <w:t>PLN</w:t>
            </w:r>
            <w:r>
              <w:rPr>
                <w:bCs/>
                <w:sz w:val="20"/>
                <w:szCs w:val="20"/>
              </w:rPr>
              <w:t xml:space="preserve"> brutto</w:t>
            </w:r>
          </w:p>
        </w:tc>
        <w:tc>
          <w:tcPr>
            <w:tcW w:w="3119" w:type="dxa"/>
          </w:tcPr>
          <w:p w:rsidRPr="008A7255" w:rsidR="00FD3A6C" w:rsidDel="004278AA" w:rsidP="00FD3A6C" w:rsidRDefault="00FD3A6C" w14:paraId="29337083" w14:textId="77777777">
            <w:pPr>
              <w:rPr>
                <w:rFonts w:cstheme="minorHAnsi"/>
                <w:b/>
                <w:sz w:val="20"/>
                <w:szCs w:val="20"/>
              </w:rPr>
            </w:pPr>
          </w:p>
        </w:tc>
      </w:tr>
      <w:tr w:rsidRPr="00384B67" w:rsidR="00FD3A6C" w:rsidDel="004278AA" w:rsidTr="752AD339" w14:paraId="33BF50E1" w14:textId="77777777">
        <w:trPr>
          <w:cantSplit/>
          <w:trHeight w:val="711"/>
          <w:jc w:val="center"/>
        </w:trPr>
        <w:tc>
          <w:tcPr>
            <w:tcW w:w="10485" w:type="dxa"/>
            <w:gridSpan w:val="5"/>
          </w:tcPr>
          <w:p w:rsidRPr="0048396B" w:rsidR="00FD3A6C" w:rsidDel="004278AA" w:rsidP="00FD3A6C" w:rsidRDefault="00FD3A6C" w14:paraId="44D6C272" w14:textId="49F73671">
            <w:pPr>
              <w:spacing w:before="160" w:after="160" w:line="259" w:lineRule="auto"/>
              <w:jc w:val="both"/>
              <w:rPr>
                <w:rFonts w:ascii="Calibri" w:hAnsi="Calibri" w:eastAsia="Calibri" w:cs="Calibri"/>
                <w:color w:val="000000" w:themeColor="text1"/>
                <w:sz w:val="20"/>
                <w:szCs w:val="20"/>
              </w:rPr>
            </w:pPr>
            <w:r w:rsidRPr="4A1EFBEA">
              <w:rPr>
                <w:rFonts w:ascii="Calibri" w:hAnsi="Calibri" w:eastAsia="Calibri" w:cs="Calibri"/>
                <w:i/>
                <w:iCs/>
                <w:color w:val="000000" w:themeColor="text1"/>
                <w:sz w:val="20"/>
                <w:szCs w:val="20"/>
              </w:rPr>
              <w:lastRenderedPageBreak/>
              <w:t>W tym polu proszę wpisać uzasadnienie spełnienia Wymagania Konkursowego, natomiast obliczenia należy wykonać w Załączniku 3.</w:t>
            </w:r>
            <w:r>
              <w:rPr>
                <w:rFonts w:ascii="Calibri" w:hAnsi="Calibri" w:eastAsia="Calibri" w:cs="Calibri"/>
                <w:i/>
                <w:iCs/>
                <w:color w:val="000000" w:themeColor="text1"/>
                <w:sz w:val="20"/>
                <w:szCs w:val="20"/>
              </w:rPr>
              <w:t>1</w:t>
            </w:r>
            <w:r w:rsidRPr="4A1EFBEA">
              <w:rPr>
                <w:rFonts w:ascii="Calibri" w:hAnsi="Calibri" w:eastAsia="Calibri" w:cs="Calibri"/>
                <w:i/>
                <w:iCs/>
                <w:color w:val="000000" w:themeColor="text1"/>
                <w:sz w:val="20"/>
                <w:szCs w:val="20"/>
              </w:rPr>
              <w:t xml:space="preserve"> do Regulaminu.</w:t>
            </w:r>
          </w:p>
          <w:p w:rsidR="00FD3A6C" w:rsidP="00FD3A6C" w:rsidRDefault="00FD3A6C" w14:paraId="101B269D" w14:textId="77777777">
            <w:pPr>
              <w:spacing w:before="160" w:after="160" w:line="259" w:lineRule="auto"/>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Wykonawca deklaruje łączny koszy inwestycyjny Systemu 1, w którym </w:t>
            </w:r>
            <w:r w:rsidRPr="00D7275E">
              <w:rPr>
                <w:rFonts w:ascii="Calibri" w:hAnsi="Calibri" w:eastAsia="Calibri" w:cs="Calibri"/>
                <w:i/>
                <w:iCs/>
                <w:color w:val="000000" w:themeColor="text1"/>
                <w:sz w:val="20"/>
                <w:szCs w:val="20"/>
              </w:rPr>
              <w:t xml:space="preserve">uwzględnia wszystkie koszty związane z zakupem, wytworzeniem oraz montażem elementów składowych Systemu 1 i ExtraElementów. </w:t>
            </w:r>
          </w:p>
          <w:p w:rsidR="00FD3A6C" w:rsidP="752AD339" w:rsidRDefault="00FD3A6C" w14:paraId="300A07BA" w14:textId="317D9536">
            <w:pPr>
              <w:spacing w:before="160" w:after="160" w:line="259" w:lineRule="auto"/>
              <w:jc w:val="both"/>
              <w:rPr>
                <w:rFonts w:ascii="Calibri" w:hAnsi="Calibri" w:eastAsia="Calibri" w:cs="Calibri"/>
                <w:i/>
                <w:iCs/>
                <w:color w:val="000000" w:themeColor="text1"/>
                <w:sz w:val="20"/>
                <w:szCs w:val="20"/>
              </w:rPr>
            </w:pPr>
            <w:r w:rsidRPr="752AD339">
              <w:rPr>
                <w:rFonts w:ascii="Calibri" w:hAnsi="Calibri" w:eastAsia="Calibri" w:cs="Calibri"/>
                <w:i/>
                <w:iCs/>
                <w:color w:val="000000" w:themeColor="text1"/>
                <w:sz w:val="20"/>
                <w:szCs w:val="20"/>
              </w:rPr>
              <w:t xml:space="preserve">Wszystkie podane wartości kosztów muszą wynikać z podanych wyliczeń albo wynikać z przyjętych założeń udokumentowanych </w:t>
            </w:r>
            <w:r w:rsidRPr="00612371" w:rsidR="00C82A03">
              <w:rPr>
                <w:rFonts w:ascii="Calibri" w:hAnsi="Calibri" w:eastAsia="Calibri" w:cs="Calibri"/>
                <w:i/>
                <w:iCs/>
                <w:color w:val="000000" w:themeColor="text1"/>
                <w:sz w:val="20"/>
                <w:szCs w:val="20"/>
              </w:rPr>
              <w:t xml:space="preserve">detalicznymi ofertami obniżonymi o 30% </w:t>
            </w:r>
            <w:r w:rsidRPr="00612371">
              <w:rPr>
                <w:rFonts w:ascii="Calibri" w:hAnsi="Calibri" w:eastAsia="Calibri" w:cs="Calibri"/>
                <w:i/>
                <w:iCs/>
                <w:color w:val="000000" w:themeColor="text1"/>
                <w:sz w:val="20"/>
                <w:szCs w:val="20"/>
              </w:rPr>
              <w:t>lub ofertami</w:t>
            </w:r>
            <w:r w:rsidRPr="752AD339">
              <w:rPr>
                <w:rFonts w:ascii="Calibri" w:hAnsi="Calibri" w:eastAsia="Calibri" w:cs="Calibri"/>
                <w:i/>
                <w:iCs/>
                <w:color w:val="000000" w:themeColor="text1"/>
                <w:sz w:val="20"/>
                <w:szCs w:val="20"/>
              </w:rPr>
              <w:t xml:space="preserve"> zewnętrznymi lub podanymi kosztami produkcji własnej. W przypadku wytworzenia elementów składowych Systemu 1 i/lub ExtraElementów we własnym procesie produkcyjnym, Wnioskodawca jest zobowiązany do przedstawienia wykazu kosztów bezpośrednich związanych z produkcją, takich jak koszty: materiałów, energii, robocizny, amortyzacji maszyn i urządzeń</w:t>
            </w:r>
            <w:r w:rsidR="0087259C">
              <w:rPr>
                <w:rFonts w:ascii="Calibri" w:hAnsi="Calibri" w:eastAsia="Calibri" w:cs="Calibri"/>
                <w:i/>
                <w:iCs/>
                <w:color w:val="000000" w:themeColor="text1"/>
                <w:sz w:val="20"/>
                <w:szCs w:val="20"/>
              </w:rPr>
              <w:t xml:space="preserve"> </w:t>
            </w:r>
            <w:r w:rsidRPr="752AD339">
              <w:rPr>
                <w:rFonts w:ascii="Calibri" w:hAnsi="Calibri" w:eastAsia="Calibri" w:cs="Calibri"/>
                <w:i/>
                <w:iCs/>
                <w:color w:val="000000" w:themeColor="text1"/>
                <w:sz w:val="20"/>
                <w:szCs w:val="20"/>
              </w:rPr>
              <w:t>oraz kosztów pośrednich.</w:t>
            </w:r>
          </w:p>
          <w:p w:rsidR="00FD3A6C" w:rsidP="00FD3A6C" w:rsidRDefault="00FD3A6C" w14:paraId="02CDE0EB" w14:textId="77777777">
            <w:pPr>
              <w:spacing w:before="160" w:after="160" w:line="259" w:lineRule="auto"/>
              <w:jc w:val="both"/>
              <w:rPr>
                <w:rFonts w:ascii="Calibri" w:hAnsi="Calibri" w:eastAsia="Calibri" w:cs="Calibri"/>
                <w:i/>
                <w:iCs/>
                <w:color w:val="000000" w:themeColor="text1"/>
                <w:sz w:val="20"/>
                <w:szCs w:val="20"/>
              </w:rPr>
            </w:pPr>
            <w:r w:rsidRPr="4A1EFBEA">
              <w:rPr>
                <w:rFonts w:ascii="Calibri" w:hAnsi="Calibri" w:eastAsia="Calibri" w:cs="Calibri"/>
                <w:i/>
                <w:iCs/>
                <w:color w:val="000000" w:themeColor="text1"/>
                <w:sz w:val="20"/>
                <w:szCs w:val="20"/>
              </w:rPr>
              <w:t xml:space="preserve">Do obliczeń kosztów wszystkich elementów Systemu </w:t>
            </w:r>
            <w:r>
              <w:rPr>
                <w:rFonts w:ascii="Calibri" w:hAnsi="Calibri" w:eastAsia="Calibri" w:cs="Calibri"/>
                <w:i/>
                <w:iCs/>
                <w:color w:val="000000" w:themeColor="text1"/>
                <w:sz w:val="20"/>
                <w:szCs w:val="20"/>
              </w:rPr>
              <w:t>1,</w:t>
            </w:r>
            <w:r w:rsidRPr="4A1EFBEA">
              <w:rPr>
                <w:rFonts w:ascii="Calibri" w:hAnsi="Calibri" w:eastAsia="Calibri" w:cs="Calibri"/>
                <w:i/>
                <w:iCs/>
                <w:color w:val="000000" w:themeColor="text1"/>
                <w:sz w:val="20"/>
                <w:szCs w:val="20"/>
              </w:rPr>
              <w:t xml:space="preserve"> które nie są dostępne komercyjnie na rynku, stanowią innowację, są przedmiotem prac badawczo-rozwojowych należy przedstawić założenia przyjęte do oszacowania tych kosztów potwierdzone przez kosztorysanta.</w:t>
            </w:r>
          </w:p>
          <w:p w:rsidR="00052D38" w:rsidP="00FD3A6C" w:rsidRDefault="00052D38" w14:paraId="69D529BB" w14:textId="77777777">
            <w:pPr>
              <w:spacing w:before="160" w:after="160" w:line="259" w:lineRule="auto"/>
              <w:jc w:val="both"/>
              <w:rPr>
                <w:rFonts w:ascii="Calibri" w:hAnsi="Calibri" w:eastAsia="Calibri" w:cs="Calibri"/>
                <w:i/>
                <w:iCs/>
                <w:color w:val="000000" w:themeColor="text1"/>
                <w:sz w:val="20"/>
                <w:szCs w:val="20"/>
              </w:rPr>
            </w:pPr>
          </w:p>
          <w:p w:rsidR="00052D38" w:rsidP="00FD3A6C" w:rsidRDefault="00052D38" w14:paraId="452B2BF8" w14:textId="77777777">
            <w:pPr>
              <w:spacing w:before="160" w:after="160" w:line="259" w:lineRule="auto"/>
              <w:jc w:val="both"/>
              <w:rPr>
                <w:rFonts w:ascii="Calibri" w:hAnsi="Calibri" w:eastAsia="Calibri" w:cs="Calibri"/>
                <w:i/>
                <w:iCs/>
                <w:color w:val="000000" w:themeColor="text1"/>
                <w:sz w:val="20"/>
                <w:szCs w:val="20"/>
              </w:rPr>
            </w:pPr>
          </w:p>
          <w:p w:rsidRPr="0048396B" w:rsidR="00052D38" w:rsidDel="004278AA" w:rsidP="00FD3A6C" w:rsidRDefault="00052D38" w14:paraId="711452F4" w14:textId="3C4BDB5C">
            <w:pPr>
              <w:spacing w:before="160" w:after="160" w:line="259" w:lineRule="auto"/>
              <w:jc w:val="both"/>
              <w:rPr>
                <w:rFonts w:ascii="Calibri" w:hAnsi="Calibri" w:eastAsia="Calibri" w:cs="Calibri"/>
                <w:color w:val="000000" w:themeColor="text1"/>
                <w:sz w:val="20"/>
                <w:szCs w:val="20"/>
              </w:rPr>
            </w:pPr>
          </w:p>
        </w:tc>
      </w:tr>
    </w:tbl>
    <w:p w:rsidR="00DA2E27" w:rsidP="70A62EBD" w:rsidRDefault="00DA2E27" w14:paraId="4A9D6154" w14:textId="533C039C">
      <w:pPr>
        <w:rPr>
          <w:i/>
          <w:iCs/>
          <w:color w:val="44546A" w:themeColor="text2"/>
          <w:sz w:val="18"/>
          <w:szCs w:val="18"/>
        </w:rPr>
      </w:pPr>
    </w:p>
    <w:p w:rsidR="00582D17" w:rsidP="7C848C48" w:rsidRDefault="00582D17" w14:paraId="08998FDE" w14:textId="502AC58A">
      <w:pPr>
        <w:rPr>
          <w:i w:val="1"/>
          <w:iCs w:val="1"/>
          <w:color w:val="44546A" w:themeColor="text2"/>
          <w:sz w:val="18"/>
          <w:szCs w:val="18"/>
        </w:rPr>
      </w:pPr>
      <w:r w:rsidRPr="7C848C48" w:rsidR="00582D17">
        <w:rPr>
          <w:i w:val="1"/>
          <w:iCs w:val="1"/>
          <w:color w:val="445369"/>
          <w:sz w:val="18"/>
          <w:szCs w:val="18"/>
        </w:rPr>
        <w:t>Tabela E.</w:t>
      </w:r>
      <w:r w:rsidRPr="7C848C48" w:rsidR="00582D17">
        <w:rPr>
          <w:i w:val="1"/>
          <w:iCs w:val="1"/>
          <w:color w:val="445369"/>
          <w:sz w:val="18"/>
          <w:szCs w:val="18"/>
        </w:rPr>
        <w:t>2</w:t>
      </w:r>
      <w:r w:rsidRPr="7C848C48" w:rsidR="00582D17">
        <w:rPr>
          <w:i w:val="1"/>
          <w:iCs w:val="1"/>
          <w:color w:val="445369"/>
          <w:sz w:val="18"/>
          <w:szCs w:val="18"/>
        </w:rPr>
        <w:t xml:space="preserve"> </w:t>
      </w:r>
      <w:r w:rsidRPr="7C848C48" w:rsidR="004A1AD4">
        <w:rPr>
          <w:i w:val="1"/>
          <w:iCs w:val="1"/>
          <w:color w:val="445369"/>
          <w:sz w:val="18"/>
          <w:szCs w:val="18"/>
        </w:rPr>
        <w:t xml:space="preserve">Koszty Operacyjne </w:t>
      </w:r>
      <w:r w:rsidRPr="7C848C48" w:rsidR="004A1AD4">
        <w:rPr>
          <w:i w:val="1"/>
          <w:iCs w:val="1"/>
          <w:color w:val="445369"/>
          <w:sz w:val="18"/>
          <w:szCs w:val="18"/>
        </w:rPr>
        <w:t>dla Systemu 1</w:t>
      </w:r>
      <w:r w:rsidRPr="7C848C48" w:rsidR="00E6516A">
        <w:rPr>
          <w:i w:val="1"/>
          <w:iCs w:val="1"/>
          <w:color w:val="445369"/>
          <w:sz w:val="18"/>
          <w:szCs w:val="18"/>
        </w:rPr>
        <w:t xml:space="preserve"> w Ekstremaln</w:t>
      </w:r>
      <w:r w:rsidRPr="7C848C48" w:rsidR="00E176DD">
        <w:rPr>
          <w:i w:val="1"/>
          <w:iCs w:val="1"/>
          <w:color w:val="445369"/>
          <w:sz w:val="18"/>
          <w:szCs w:val="18"/>
        </w:rPr>
        <w:t>ym</w:t>
      </w:r>
      <w:r w:rsidRPr="7C848C48" w:rsidR="00E6516A">
        <w:rPr>
          <w:i w:val="1"/>
          <w:iCs w:val="1"/>
          <w:color w:val="445369"/>
          <w:sz w:val="18"/>
          <w:szCs w:val="18"/>
        </w:rPr>
        <w:t xml:space="preserve"> </w:t>
      </w:r>
      <w:r w:rsidRPr="7C848C48" w:rsidR="00E176DD">
        <w:rPr>
          <w:i w:val="1"/>
          <w:iCs w:val="1"/>
          <w:color w:val="445369"/>
          <w:sz w:val="18"/>
          <w:szCs w:val="18"/>
        </w:rPr>
        <w:t>R</w:t>
      </w:r>
      <w:r w:rsidRPr="7C848C48" w:rsidR="00E6516A">
        <w:rPr>
          <w:i w:val="1"/>
          <w:iCs w:val="1"/>
          <w:color w:val="445369"/>
          <w:sz w:val="18"/>
          <w:szCs w:val="18"/>
        </w:rPr>
        <w:t>oku</w:t>
      </w:r>
      <w:r w:rsidRPr="7C848C48" w:rsidR="004A1AD4">
        <w:rPr>
          <w:i w:val="1"/>
          <w:iCs w:val="1"/>
          <w:color w:val="445369"/>
          <w:sz w:val="18"/>
          <w:szCs w:val="18"/>
        </w:rPr>
        <w:t xml:space="preserve"> </w:t>
      </w:r>
      <w:r w:rsidRPr="7C848C48" w:rsidR="00FB0910">
        <w:rPr>
          <w:i w:val="1"/>
          <w:iCs w:val="1"/>
          <w:color w:val="445369"/>
          <w:sz w:val="18"/>
          <w:szCs w:val="18"/>
        </w:rPr>
        <w:t>- Wymaganie Konkursowe nr 2.2 dla B</w:t>
      </w:r>
      <w:r w:rsidRPr="7C848C48" w:rsidR="00FB0910">
        <w:rPr>
          <w:i w:val="1"/>
          <w:iCs w:val="1"/>
          <w:color w:val="445369"/>
          <w:sz w:val="18"/>
          <w:szCs w:val="18"/>
        </w:rPr>
        <w:t xml:space="preserve">udynku </w:t>
      </w:r>
      <w:r w:rsidRPr="7C848C48" w:rsidR="00245AF3">
        <w:rPr>
          <w:i w:val="1"/>
          <w:iCs w:val="1"/>
          <w:color w:val="445369"/>
          <w:sz w:val="18"/>
          <w:szCs w:val="18"/>
        </w:rPr>
        <w:t>D</w:t>
      </w:r>
      <w:r w:rsidRPr="7C848C48" w:rsidR="00FB0910">
        <w:rPr>
          <w:i w:val="1"/>
          <w:iCs w:val="1"/>
          <w:color w:val="445369"/>
          <w:sz w:val="18"/>
          <w:szCs w:val="18"/>
        </w:rPr>
        <w:t xml:space="preserve">omu </w:t>
      </w:r>
      <w:r w:rsidRPr="7C848C48" w:rsidR="00245AF3">
        <w:rPr>
          <w:i w:val="1"/>
          <w:iCs w:val="1"/>
          <w:color w:val="445369"/>
          <w:sz w:val="18"/>
          <w:szCs w:val="18"/>
        </w:rPr>
        <w:t>J</w:t>
      </w:r>
      <w:r w:rsidRPr="7C848C48" w:rsidR="00FB0910">
        <w:rPr>
          <w:i w:val="1"/>
          <w:iCs w:val="1"/>
          <w:color w:val="445369"/>
          <w:sz w:val="18"/>
          <w:szCs w:val="18"/>
        </w:rPr>
        <w:t>ednorodzinnego</w:t>
      </w:r>
      <w:r w:rsidRPr="7C848C48" w:rsidR="00FB0910">
        <w:rPr>
          <w:i w:val="1"/>
          <w:iCs w:val="1"/>
          <w:color w:val="445369"/>
          <w:sz w:val="18"/>
          <w:szCs w:val="18"/>
        </w:rPr>
        <w:t xml:space="preserve"> w Strumieniu 1</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Pr="00384B67" w:rsidR="00582D17" w:rsidDel="004278AA" w:rsidTr="7C848C48" w14:paraId="1F42CA95" w14:textId="77777777">
        <w:trPr>
          <w:trHeight w:val="581"/>
          <w:jc w:val="center"/>
        </w:trPr>
        <w:tc>
          <w:tcPr>
            <w:tcW w:w="10485" w:type="dxa"/>
            <w:gridSpan w:val="5"/>
            <w:shd w:val="clear" w:color="auto" w:fill="A8D08D" w:themeFill="accent6" w:themeFillTint="99"/>
            <w:tcMar/>
            <w:vAlign w:val="center"/>
          </w:tcPr>
          <w:p w:rsidRPr="000A5E6E" w:rsidR="00582D17" w:rsidP="0033619C" w:rsidRDefault="00582D17" w14:paraId="0630F565" w14:textId="261BAECF">
            <w:pPr>
              <w:jc w:val="center"/>
              <w:rPr>
                <w:i/>
                <w:iCs/>
                <w:color w:val="44546A" w:themeColor="text2"/>
                <w:szCs w:val="18"/>
              </w:rPr>
            </w:pPr>
            <w:r w:rsidRPr="000A5E6E">
              <w:rPr>
                <w:b/>
                <w:bCs/>
                <w:szCs w:val="20"/>
              </w:rPr>
              <w:t>Koszty Operacyjne dla Systemu 1</w:t>
            </w:r>
            <w:r w:rsidRPr="000A5E6E" w:rsidR="0033619C">
              <w:rPr>
                <w:b/>
                <w:bCs/>
                <w:szCs w:val="20"/>
              </w:rPr>
              <w:t xml:space="preserve"> </w:t>
            </w:r>
            <w:r w:rsidR="0022047D">
              <w:rPr>
                <w:b/>
                <w:bCs/>
                <w:szCs w:val="20"/>
              </w:rPr>
              <w:t>w Ekstremaln</w:t>
            </w:r>
            <w:r w:rsidR="003C086A">
              <w:rPr>
                <w:b/>
                <w:bCs/>
                <w:szCs w:val="20"/>
              </w:rPr>
              <w:t xml:space="preserve">ym </w:t>
            </w:r>
            <w:r w:rsidR="00E176DD">
              <w:rPr>
                <w:b/>
                <w:bCs/>
                <w:szCs w:val="20"/>
              </w:rPr>
              <w:t>R</w:t>
            </w:r>
            <w:r w:rsidR="0022047D">
              <w:rPr>
                <w:b/>
                <w:bCs/>
                <w:szCs w:val="20"/>
              </w:rPr>
              <w:t>oku</w:t>
            </w:r>
          </w:p>
        </w:tc>
      </w:tr>
      <w:tr w:rsidRPr="00384B67" w:rsidR="00582D17" w:rsidDel="004278AA" w:rsidTr="7C848C48" w14:paraId="0B5ED389" w14:textId="77777777">
        <w:trPr>
          <w:trHeight w:val="1134"/>
          <w:jc w:val="center"/>
        </w:trPr>
        <w:tc>
          <w:tcPr>
            <w:tcW w:w="10485" w:type="dxa"/>
            <w:gridSpan w:val="5"/>
            <w:shd w:val="clear" w:color="auto" w:fill="E2EFD9" w:themeFill="accent6" w:themeFillTint="33"/>
            <w:tcMar/>
            <w:vAlign w:val="center"/>
          </w:tcPr>
          <w:p w:rsidRPr="000A5E6E" w:rsidR="00582D17" w:rsidP="00CA2660" w:rsidRDefault="00582D17" w14:paraId="60627405" w14:textId="77777777">
            <w:pPr>
              <w:rPr>
                <w:color w:val="44546A" w:themeColor="text2"/>
                <w:sz w:val="18"/>
              </w:rPr>
            </w:pPr>
          </w:p>
          <w:p w:rsidR="00582D17" w:rsidP="00CA2660" w:rsidRDefault="00582D17" w14:paraId="3C09BF01" w14:textId="30B97D6A">
            <w:pPr>
              <w:jc w:val="both"/>
              <w:rPr>
                <w:sz w:val="20"/>
                <w:szCs w:val="20"/>
              </w:rPr>
            </w:pPr>
            <w:r w:rsidRPr="0ACA543E">
              <w:rPr>
                <w:sz w:val="20"/>
                <w:szCs w:val="20"/>
              </w:rPr>
              <w:t xml:space="preserve">W ramach Wymagania Konkursowego </w:t>
            </w:r>
            <w:r w:rsidRPr="00582D17">
              <w:rPr>
                <w:sz w:val="20"/>
                <w:szCs w:val="20"/>
                <w:u w:val="single"/>
              </w:rPr>
              <w:t>Koszty Operacyjne dla Systemu 1</w:t>
            </w:r>
            <w:r w:rsidR="00260510">
              <w:rPr>
                <w:sz w:val="20"/>
                <w:szCs w:val="20"/>
                <w:u w:val="single"/>
              </w:rPr>
              <w:t xml:space="preserve"> w Ekstremaln</w:t>
            </w:r>
            <w:r w:rsidR="00E176DD">
              <w:rPr>
                <w:sz w:val="20"/>
                <w:szCs w:val="20"/>
                <w:u w:val="single"/>
              </w:rPr>
              <w:t>ym</w:t>
            </w:r>
            <w:r w:rsidR="00260510">
              <w:rPr>
                <w:sz w:val="20"/>
                <w:szCs w:val="20"/>
                <w:u w:val="single"/>
              </w:rPr>
              <w:t xml:space="preserve"> </w:t>
            </w:r>
            <w:r w:rsidR="00E176DD">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Pr>
                <w:sz w:val="20"/>
                <w:szCs w:val="20"/>
              </w:rPr>
              <w:t>2.2</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002118C8">
              <w:rPr>
                <w:sz w:val="20"/>
                <w:szCs w:val="20"/>
              </w:rPr>
              <w:t xml:space="preserve">Koszty Operacyjne </w:t>
            </w:r>
            <w:r w:rsidRPr="0000218A">
              <w:rPr>
                <w:sz w:val="20"/>
                <w:szCs w:val="20"/>
              </w:rPr>
              <w:t>dla Systemu 1</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582D17" w:rsidP="00CA2660" w:rsidRDefault="00582D17" w14:paraId="5CF16560" w14:textId="77777777">
            <w:pPr>
              <w:jc w:val="both"/>
              <w:rPr>
                <w:sz w:val="20"/>
                <w:szCs w:val="20"/>
              </w:rPr>
            </w:pPr>
          </w:p>
          <w:p w:rsidR="00582D17" w:rsidP="00C16911" w:rsidRDefault="00C16911" w14:paraId="4CE84A41" w14:textId="342DF580">
            <w:pPr>
              <w:jc w:val="both"/>
              <w:rPr>
                <w:sz w:val="20"/>
                <w:szCs w:val="20"/>
              </w:rPr>
            </w:pPr>
            <w:r>
              <w:rPr>
                <w:sz w:val="20"/>
                <w:szCs w:val="20"/>
              </w:rPr>
              <w:t xml:space="preserve">UWAGA! </w:t>
            </w:r>
            <w:r w:rsidRPr="00720E3C" w:rsidR="00582D17">
              <w:rPr>
                <w:sz w:val="20"/>
                <w:szCs w:val="20"/>
              </w:rPr>
              <w:t xml:space="preserve">Zamawiający wymaga, aby </w:t>
            </w:r>
            <w:r w:rsidR="002118C8">
              <w:rPr>
                <w:sz w:val="20"/>
                <w:szCs w:val="20"/>
              </w:rPr>
              <w:t>wart</w:t>
            </w:r>
            <w:r>
              <w:rPr>
                <w:sz w:val="20"/>
                <w:szCs w:val="20"/>
              </w:rPr>
              <w:t>ość deklarowana była zgodna</w:t>
            </w:r>
            <w:r w:rsidR="00582D17">
              <w:rPr>
                <w:sz w:val="20"/>
                <w:szCs w:val="20"/>
              </w:rPr>
              <w:t xml:space="preserve"> z kalkulacjami</w:t>
            </w:r>
            <w:r w:rsidRPr="00C16911" w:rsidR="002118C8">
              <w:rPr>
                <w:sz w:val="20"/>
                <w:szCs w:val="20"/>
              </w:rPr>
              <w:t xml:space="preserve"> parametru K</w:t>
            </w:r>
            <w:r w:rsidRPr="00C16911" w:rsidR="002118C8">
              <w:rPr>
                <w:sz w:val="20"/>
                <w:szCs w:val="20"/>
                <w:vertAlign w:val="subscript"/>
              </w:rPr>
              <w:t>O</w:t>
            </w:r>
            <w:r w:rsidR="00260510">
              <w:rPr>
                <w:sz w:val="20"/>
                <w:szCs w:val="20"/>
                <w:vertAlign w:val="subscript"/>
              </w:rPr>
              <w:t>E</w:t>
            </w:r>
            <w:r w:rsidRPr="00C16911" w:rsidR="002118C8">
              <w:rPr>
                <w:sz w:val="20"/>
                <w:szCs w:val="20"/>
                <w:vertAlign w:val="subscript"/>
              </w:rPr>
              <w:t>S1</w:t>
            </w:r>
            <w:r w:rsidRPr="00C16911" w:rsidR="002118C8">
              <w:rPr>
                <w:sz w:val="20"/>
                <w:szCs w:val="20"/>
              </w:rPr>
              <w:t xml:space="preserve"> </w:t>
            </w:r>
            <w:r>
              <w:rPr>
                <w:sz w:val="20"/>
                <w:szCs w:val="20"/>
              </w:rPr>
              <w:t>wykonanymi</w:t>
            </w:r>
            <w:r w:rsidRPr="00C16911" w:rsidR="002118C8">
              <w:rPr>
                <w:sz w:val="20"/>
                <w:szCs w:val="20"/>
              </w:rPr>
              <w:t xml:space="preserve"> w przygotowanym przez Wnioskodawcę arkuszu kalkulacyjnym programu Excel.</w:t>
            </w:r>
            <w:r>
              <w:rPr>
                <w:sz w:val="20"/>
                <w:szCs w:val="20"/>
              </w:rPr>
              <w:t xml:space="preserve"> Arkusz kalkulacyjny należy załączyć do niniejszego dokumentu.</w:t>
            </w:r>
          </w:p>
          <w:p w:rsidRPr="00384B67" w:rsidR="000A5E6E" w:rsidP="00C16911" w:rsidRDefault="000A5E6E" w14:paraId="33CAEFD0" w14:textId="06036FE5">
            <w:pPr>
              <w:jc w:val="both"/>
              <w:rPr>
                <w:b/>
                <w:bCs/>
                <w:sz w:val="20"/>
                <w:szCs w:val="20"/>
              </w:rPr>
            </w:pPr>
          </w:p>
        </w:tc>
      </w:tr>
      <w:tr w:rsidRPr="00384B67" w:rsidR="00582D17" w:rsidDel="004278AA" w:rsidTr="7C848C48" w14:paraId="19282745" w14:textId="77777777">
        <w:trPr>
          <w:trHeight w:val="840"/>
          <w:jc w:val="center"/>
        </w:trPr>
        <w:tc>
          <w:tcPr>
            <w:tcW w:w="704" w:type="dxa"/>
            <w:shd w:val="clear" w:color="auto" w:fill="C5E0B3" w:themeFill="accent6" w:themeFillTint="66"/>
            <w:tcMar/>
            <w:vAlign w:val="center"/>
          </w:tcPr>
          <w:p w:rsidRPr="008A7255" w:rsidR="00582D17" w:rsidP="00CA2660" w:rsidRDefault="00582D17" w14:paraId="4FE5E17F" w14:textId="77777777">
            <w:pPr>
              <w:rPr>
                <w:rFonts w:cstheme="minorHAnsi"/>
                <w:sz w:val="20"/>
                <w:szCs w:val="20"/>
              </w:rPr>
            </w:pPr>
            <w:r>
              <w:rPr>
                <w:rFonts w:cstheme="minorHAnsi"/>
                <w:b/>
                <w:sz w:val="18"/>
                <w:szCs w:val="20"/>
              </w:rPr>
              <w:t>L.p.</w:t>
            </w:r>
          </w:p>
        </w:tc>
        <w:tc>
          <w:tcPr>
            <w:tcW w:w="2693" w:type="dxa"/>
            <w:shd w:val="clear" w:color="auto" w:fill="C5E0B3" w:themeFill="accent6" w:themeFillTint="66"/>
            <w:tcMar/>
            <w:vAlign w:val="center"/>
          </w:tcPr>
          <w:p w:rsidRPr="00C73907" w:rsidR="00582D17" w:rsidDel="00DC1E78" w:rsidP="00CA2660" w:rsidRDefault="00582D17" w14:paraId="41089DDA"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tcMar/>
            <w:vAlign w:val="center"/>
          </w:tcPr>
          <w:p w:rsidRPr="00384B67" w:rsidR="00582D17" w:rsidDel="004278AA" w:rsidP="00CA2660" w:rsidRDefault="00582D17" w14:paraId="029C9070"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tcMar/>
            <w:vAlign w:val="center"/>
          </w:tcPr>
          <w:p w:rsidRPr="00D228C1" w:rsidR="00582D17" w:rsidP="00CA2660" w:rsidRDefault="00582D17" w14:paraId="4B5DBCCD"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tcMar/>
            <w:vAlign w:val="center"/>
          </w:tcPr>
          <w:p w:rsidRPr="00384B67" w:rsidR="00582D17" w:rsidDel="004278AA" w:rsidP="00CA2660" w:rsidRDefault="00582D17" w14:paraId="6620F371" w14:textId="77777777">
            <w:pPr>
              <w:jc w:val="center"/>
              <w:rPr>
                <w:rFonts w:cstheme="minorHAnsi"/>
                <w:b/>
                <w:sz w:val="20"/>
                <w:szCs w:val="20"/>
              </w:rPr>
            </w:pPr>
            <w:r w:rsidRPr="00384B67">
              <w:rPr>
                <w:rFonts w:cstheme="minorHAnsi"/>
                <w:b/>
                <w:sz w:val="20"/>
                <w:szCs w:val="20"/>
              </w:rPr>
              <w:t>Uwagi</w:t>
            </w:r>
          </w:p>
        </w:tc>
      </w:tr>
      <w:tr w:rsidRPr="00384B67" w:rsidR="00FD3A6C" w:rsidDel="004278AA" w:rsidTr="7C848C48" w14:paraId="2066E593" w14:textId="77777777">
        <w:trPr>
          <w:trHeight w:val="895"/>
          <w:jc w:val="center"/>
        </w:trPr>
        <w:tc>
          <w:tcPr>
            <w:tcW w:w="704" w:type="dxa"/>
            <w:shd w:val="clear" w:color="auto" w:fill="E2EFD9" w:themeFill="accent6" w:themeFillTint="33"/>
            <w:tcMar/>
            <w:vAlign w:val="center"/>
          </w:tcPr>
          <w:p w:rsidRPr="00E52ECF" w:rsidR="00FD3A6C" w:rsidP="00FD3A6C" w:rsidRDefault="0068243C" w14:paraId="34774727" w14:textId="37B6754A">
            <w:pPr>
              <w:rPr>
                <w:rFonts w:cstheme="minorHAnsi"/>
                <w:sz w:val="20"/>
                <w:szCs w:val="20"/>
              </w:rPr>
            </w:pPr>
            <w:r>
              <w:rPr>
                <w:rFonts w:cstheme="minorHAnsi"/>
                <w:sz w:val="20"/>
                <w:szCs w:val="20"/>
              </w:rPr>
              <w:t>2</w:t>
            </w:r>
            <w:r w:rsidR="00FD3A6C">
              <w:rPr>
                <w:rFonts w:cstheme="minorHAnsi"/>
                <w:sz w:val="20"/>
                <w:szCs w:val="20"/>
              </w:rPr>
              <w:t>.</w:t>
            </w:r>
            <w:r>
              <w:rPr>
                <w:rFonts w:cstheme="minorHAnsi"/>
                <w:sz w:val="20"/>
                <w:szCs w:val="20"/>
              </w:rPr>
              <w:t>2.</w:t>
            </w:r>
          </w:p>
        </w:tc>
        <w:tc>
          <w:tcPr>
            <w:tcW w:w="2693" w:type="dxa"/>
            <w:shd w:val="clear" w:color="auto" w:fill="E2EFD9" w:themeFill="accent6" w:themeFillTint="33"/>
            <w:tcMar/>
            <w:vAlign w:val="center"/>
          </w:tcPr>
          <w:p w:rsidRPr="00C73907" w:rsidR="00FD3A6C" w:rsidP="0068243C" w:rsidRDefault="00FD3A6C" w14:paraId="5EF168C6" w14:textId="641DCA19">
            <w:pPr>
              <w:rPr>
                <w:rFonts w:ascii="Calibri" w:hAnsi="Calibri" w:eastAsia="Calibri" w:cs="Calibri"/>
                <w:b/>
                <w:bCs/>
                <w:color w:val="000000" w:themeColor="text1"/>
                <w:sz w:val="20"/>
                <w:szCs w:val="20"/>
              </w:rPr>
            </w:pPr>
            <w:r w:rsidRPr="5C87B97C">
              <w:rPr>
                <w:rFonts w:ascii="Calibri" w:hAnsi="Calibri" w:eastAsia="Calibri" w:cs="Calibri"/>
                <w:color w:val="000000" w:themeColor="text1"/>
                <w:sz w:val="20"/>
                <w:szCs w:val="20"/>
              </w:rPr>
              <w:t>Koszty Operacyjne dla Systemu 1</w:t>
            </w:r>
            <w:r w:rsidRPr="5C87B97C" w:rsidR="51C529BB">
              <w:rPr>
                <w:rFonts w:ascii="Calibri" w:hAnsi="Calibri" w:eastAsia="Calibri" w:cs="Calibri"/>
                <w:color w:val="000000" w:themeColor="text1"/>
                <w:sz w:val="20"/>
                <w:szCs w:val="20"/>
              </w:rPr>
              <w:t xml:space="preserve"> </w:t>
            </w:r>
            <w:r w:rsidRPr="5C87B97C" w:rsidR="56223DF6">
              <w:rPr>
                <w:rFonts w:ascii="Calibri" w:hAnsi="Calibri" w:eastAsia="Calibri" w:cs="Calibri"/>
                <w:color w:val="000000" w:themeColor="text1"/>
                <w:sz w:val="20"/>
                <w:szCs w:val="20"/>
              </w:rPr>
              <w:t>w Ekstremaln</w:t>
            </w:r>
            <w:r w:rsidR="00E176DD">
              <w:rPr>
                <w:rFonts w:ascii="Calibri" w:hAnsi="Calibri" w:eastAsia="Calibri" w:cs="Calibri"/>
                <w:color w:val="000000" w:themeColor="text1"/>
                <w:sz w:val="20"/>
                <w:szCs w:val="20"/>
              </w:rPr>
              <w:t>ym</w:t>
            </w:r>
            <w:r w:rsidR="000B6F71">
              <w:rPr>
                <w:rFonts w:ascii="Calibri" w:hAnsi="Calibri" w:eastAsia="Calibri" w:cs="Calibri"/>
                <w:color w:val="000000" w:themeColor="text1"/>
                <w:sz w:val="20"/>
                <w:szCs w:val="20"/>
              </w:rPr>
              <w:t xml:space="preserve"> </w:t>
            </w:r>
            <w:r w:rsidR="00E176DD">
              <w:rPr>
                <w:rFonts w:ascii="Calibri" w:hAnsi="Calibri" w:eastAsia="Calibri" w:cs="Calibri"/>
                <w:color w:val="000000" w:themeColor="text1"/>
                <w:sz w:val="20"/>
                <w:szCs w:val="20"/>
              </w:rPr>
              <w:t>R</w:t>
            </w:r>
            <w:r w:rsidRPr="5C87B97C" w:rsidR="56223DF6">
              <w:rPr>
                <w:rFonts w:ascii="Calibri" w:hAnsi="Calibri" w:eastAsia="Calibri" w:cs="Calibri"/>
                <w:color w:val="000000" w:themeColor="text1"/>
                <w:sz w:val="20"/>
                <w:szCs w:val="20"/>
              </w:rPr>
              <w:t>oku</w:t>
            </w:r>
            <w:r w:rsidRPr="5C87B97C" w:rsidR="002514C8">
              <w:rPr>
                <w:rFonts w:ascii="Calibri" w:hAnsi="Calibri" w:eastAsia="Calibri" w:cs="Calibri"/>
                <w:color w:val="000000" w:themeColor="text1"/>
                <w:sz w:val="20"/>
                <w:szCs w:val="20"/>
              </w:rPr>
              <w:t xml:space="preserve"> </w:t>
            </w:r>
            <w:r w:rsidRPr="5C87B97C" w:rsidR="51C529BB">
              <w:rPr>
                <w:rFonts w:ascii="Calibri" w:hAnsi="Calibri" w:eastAsia="Calibri" w:cs="Calibri"/>
                <w:color w:val="000000" w:themeColor="text1"/>
                <w:sz w:val="20"/>
                <w:szCs w:val="20"/>
              </w:rPr>
              <w:t>–</w:t>
            </w:r>
            <w:r w:rsidRPr="5C87B97C" w:rsidR="51C529BB">
              <w:rPr>
                <w:rFonts w:ascii="Calibri" w:hAnsi="Calibri" w:eastAsia="Calibri" w:cs="Calibri"/>
                <w:b/>
                <w:bCs/>
                <w:color w:val="000000" w:themeColor="text1"/>
                <w:sz w:val="20"/>
                <w:szCs w:val="20"/>
              </w:rPr>
              <w:t xml:space="preserve"> K</w:t>
            </w:r>
            <w:r w:rsidRPr="5C87B97C" w:rsidR="51C529BB">
              <w:rPr>
                <w:rFonts w:ascii="Calibri" w:hAnsi="Calibri" w:eastAsia="Calibri" w:cs="Calibri"/>
                <w:b/>
                <w:bCs/>
                <w:color w:val="000000" w:themeColor="text1"/>
                <w:sz w:val="20"/>
                <w:szCs w:val="20"/>
                <w:vertAlign w:val="subscript"/>
              </w:rPr>
              <w:t>O</w:t>
            </w:r>
            <w:r w:rsidRPr="5C87B97C" w:rsidR="71D2E2DC">
              <w:rPr>
                <w:rFonts w:ascii="Calibri" w:hAnsi="Calibri" w:eastAsia="Calibri" w:cs="Calibri"/>
                <w:b/>
                <w:bCs/>
                <w:color w:val="000000" w:themeColor="text1"/>
                <w:sz w:val="20"/>
                <w:szCs w:val="20"/>
                <w:vertAlign w:val="subscript"/>
              </w:rPr>
              <w:t>E</w:t>
            </w:r>
            <w:r w:rsidRPr="5C87B97C" w:rsidR="51C529BB">
              <w:rPr>
                <w:rFonts w:ascii="Calibri" w:hAnsi="Calibri" w:eastAsia="Calibri" w:cs="Calibri"/>
                <w:b/>
                <w:bCs/>
                <w:color w:val="000000" w:themeColor="text1"/>
                <w:sz w:val="20"/>
                <w:szCs w:val="20"/>
                <w:vertAlign w:val="subscript"/>
              </w:rPr>
              <w:t>S1</w:t>
            </w:r>
          </w:p>
        </w:tc>
        <w:tc>
          <w:tcPr>
            <w:tcW w:w="2410" w:type="dxa"/>
            <w:tcMar/>
            <w:vAlign w:val="bottom"/>
          </w:tcPr>
          <w:p w:rsidRPr="008A7255" w:rsidR="00FD3A6C" w:rsidDel="004278AA" w:rsidP="00FD3A6C" w:rsidRDefault="00FD3A6C" w14:paraId="6E4D6A50" w14:textId="74A7244A">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tcMar/>
            <w:vAlign w:val="center"/>
          </w:tcPr>
          <w:p w:rsidRPr="008266A6" w:rsidR="00FD3A6C" w:rsidDel="004278AA" w:rsidP="00FD3A6C" w:rsidRDefault="00FD3A6C" w14:paraId="2AF47EF7" w14:textId="440AE4F3">
            <w:pPr>
              <w:jc w:val="center"/>
              <w:rPr>
                <w:bCs/>
                <w:sz w:val="20"/>
                <w:szCs w:val="20"/>
              </w:rPr>
            </w:pPr>
            <w:r w:rsidRPr="008266A6">
              <w:rPr>
                <w:bCs/>
                <w:sz w:val="20"/>
                <w:szCs w:val="20"/>
              </w:rPr>
              <w:t>PLN</w:t>
            </w:r>
            <w:r>
              <w:rPr>
                <w:bCs/>
                <w:sz w:val="20"/>
                <w:szCs w:val="20"/>
              </w:rPr>
              <w:t xml:space="preserve"> brutto</w:t>
            </w:r>
          </w:p>
        </w:tc>
        <w:tc>
          <w:tcPr>
            <w:tcW w:w="3119" w:type="dxa"/>
            <w:tcMar/>
          </w:tcPr>
          <w:p w:rsidRPr="008A7255" w:rsidR="00FD3A6C" w:rsidDel="004278AA" w:rsidP="00FD3A6C" w:rsidRDefault="00FD3A6C" w14:paraId="00B7A5F9" w14:textId="77777777">
            <w:pPr>
              <w:rPr>
                <w:rFonts w:cstheme="minorHAnsi"/>
                <w:b/>
                <w:sz w:val="20"/>
                <w:szCs w:val="20"/>
              </w:rPr>
            </w:pPr>
          </w:p>
        </w:tc>
      </w:tr>
      <w:tr w:rsidRPr="00384B67" w:rsidR="00FD3A6C" w:rsidDel="004278AA" w:rsidTr="7C848C48" w14:paraId="4EBA766E" w14:textId="77777777">
        <w:trPr>
          <w:trHeight w:val="711"/>
          <w:jc w:val="center"/>
        </w:trPr>
        <w:tc>
          <w:tcPr>
            <w:tcW w:w="10485" w:type="dxa"/>
            <w:gridSpan w:val="5"/>
            <w:tcMar/>
          </w:tcPr>
          <w:p w:rsidR="00A00D14" w:rsidP="00A00D14" w:rsidRDefault="00A00D14" w14:paraId="43F92A04" w14:textId="423219D5">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1 w Ekstremalnym Roku.</w:t>
            </w:r>
          </w:p>
          <w:p w:rsidR="00A00D14" w:rsidP="00A00D14" w:rsidRDefault="00A00D14" w14:paraId="48CDAF4C" w14:textId="12027767">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Przygotowany przez Wykonawcę dokument powinien nosić nazwę „Arkusz Kalkulacyjny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oraz stanowić Załącznik do niniejszego Wniosku.</w:t>
            </w:r>
          </w:p>
          <w:p w:rsidR="00A00D14" w:rsidP="00A00D14" w:rsidRDefault="00A00D14" w14:paraId="22242C82" w14:textId="2F96BA62">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 podsumowaniu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 xml:space="preserve">Wykonawca </w:t>
            </w:r>
            <w:r>
              <w:rPr>
                <w:rFonts w:ascii="Calibri" w:hAnsi="Calibri" w:eastAsia="Calibri" w:cs="Calibri"/>
                <w:i/>
                <w:iCs/>
                <w:color w:val="000000" w:themeColor="text1"/>
                <w:sz w:val="20"/>
                <w:szCs w:val="20"/>
              </w:rPr>
              <w:t>podaje</w:t>
            </w:r>
            <w:r w:rsidRPr="00290FE7">
              <w:rPr>
                <w:rFonts w:ascii="Calibri" w:hAnsi="Calibri" w:eastAsia="Calibri" w:cs="Calibri"/>
                <w:i/>
                <w:iCs/>
                <w:color w:val="000000" w:themeColor="text1"/>
                <w:sz w:val="20"/>
                <w:szCs w:val="20"/>
              </w:rPr>
              <w:t xml:space="preserve"> </w:t>
            </w:r>
            <w:r w:rsidRPr="00475F47">
              <w:rPr>
                <w:rFonts w:ascii="Calibri" w:hAnsi="Calibri" w:eastAsia="Calibri" w:cs="Calibri"/>
                <w:i/>
                <w:iCs/>
                <w:color w:val="000000" w:themeColor="text1"/>
                <w:sz w:val="20"/>
                <w:szCs w:val="20"/>
                <w:u w:val="single"/>
              </w:rPr>
              <w:t>Koszt energii elektrycznej pobranej z sieci w ciągu Ekstremalnego Roku</w:t>
            </w:r>
            <w:r w:rsidRPr="00290FE7">
              <w:rPr>
                <w:rFonts w:ascii="Calibri" w:hAnsi="Calibri" w:eastAsia="Calibri" w:cs="Calibri"/>
                <w:i/>
                <w:iCs/>
                <w:color w:val="000000" w:themeColor="text1"/>
                <w:sz w:val="20"/>
                <w:szCs w:val="20"/>
              </w:rPr>
              <w:t xml:space="preserve"> na potrzeby Systemu 1 oraz</w:t>
            </w:r>
            <w:r>
              <w:rPr>
                <w:rFonts w:ascii="Calibri" w:hAnsi="Calibri" w:eastAsia="Calibri" w:cs="Calibri"/>
                <w:i/>
                <w:iCs/>
                <w:color w:val="000000" w:themeColor="text1"/>
                <w:sz w:val="20"/>
                <w:szCs w:val="20"/>
              </w:rPr>
              <w:t xml:space="preserve"> ExtraElementów (jeśli dotyczy). Wykonawca opracuje Arkusz Kalkulacyjny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bazuj</w:t>
            </w:r>
            <w:r>
              <w:rPr>
                <w:rFonts w:ascii="Calibri" w:hAnsi="Calibri" w:eastAsia="Calibri" w:cs="Calibri"/>
                <w:i/>
                <w:iCs/>
                <w:color w:val="000000" w:themeColor="text1"/>
                <w:sz w:val="20"/>
                <w:szCs w:val="20"/>
              </w:rPr>
              <w:t>ąc</w:t>
            </w:r>
            <w:r w:rsidRPr="00290FE7">
              <w:rPr>
                <w:rFonts w:ascii="Calibri" w:hAnsi="Calibri" w:eastAsia="Calibri" w:cs="Calibri"/>
                <w:i/>
                <w:iCs/>
                <w:color w:val="000000" w:themeColor="text1"/>
                <w:sz w:val="20"/>
                <w:szCs w:val="20"/>
              </w:rPr>
              <w:t xml:space="preserve"> na przedstawionych w </w:t>
            </w:r>
            <w:r>
              <w:rPr>
                <w:rFonts w:ascii="Calibri" w:hAnsi="Calibri" w:eastAsia="Calibri" w:cs="Calibri"/>
                <w:i/>
                <w:iCs/>
                <w:color w:val="000000" w:themeColor="text1"/>
                <w:sz w:val="20"/>
                <w:szCs w:val="20"/>
              </w:rPr>
              <w:t>Załączniku nr 3.2 do Regulaminu</w:t>
            </w:r>
            <w:r w:rsidRPr="00290FE7">
              <w:rPr>
                <w:rFonts w:ascii="Calibri" w:hAnsi="Calibri" w:eastAsia="Calibri" w:cs="Calibri"/>
                <w:i/>
                <w:iCs/>
                <w:color w:val="000000" w:themeColor="text1"/>
                <w:sz w:val="20"/>
                <w:szCs w:val="20"/>
              </w:rPr>
              <w:t xml:space="preserve"> symulacjach </w:t>
            </w:r>
            <w:r>
              <w:rPr>
                <w:rFonts w:ascii="Calibri" w:hAnsi="Calibri" w:eastAsia="Calibri" w:cs="Calibri"/>
                <w:i/>
                <w:iCs/>
                <w:color w:val="000000" w:themeColor="text1"/>
                <w:sz w:val="20"/>
                <w:szCs w:val="20"/>
              </w:rPr>
              <w:t xml:space="preserve">godzinowego </w:t>
            </w:r>
            <w:r w:rsidRPr="00290FE7">
              <w:rPr>
                <w:rFonts w:ascii="Calibri" w:hAnsi="Calibri" w:eastAsia="Calibri" w:cs="Calibri"/>
                <w:i/>
                <w:iCs/>
                <w:color w:val="000000" w:themeColor="text1"/>
                <w:sz w:val="20"/>
                <w:szCs w:val="20"/>
              </w:rPr>
              <w:t xml:space="preserve">zapotrzebowania na energię termiczną Budynku Domu Jednorodzinnego </w:t>
            </w:r>
            <w:r>
              <w:rPr>
                <w:rFonts w:ascii="Calibri" w:hAnsi="Calibri" w:eastAsia="Calibri" w:cs="Calibri"/>
                <w:i/>
                <w:iCs/>
                <w:color w:val="000000" w:themeColor="text1"/>
                <w:sz w:val="20"/>
                <w:szCs w:val="20"/>
              </w:rPr>
              <w:t>oraz uwzględni ceny energii elektrycznej według Taryf podanych w Załączniku nr 3.3 do Regulaminu.</w:t>
            </w:r>
          </w:p>
          <w:p w:rsidRPr="00290FE7" w:rsidR="00A00D14" w:rsidP="00A00D14" w:rsidRDefault="00A00D14" w14:paraId="60CC4DD8" w14:textId="4E694F40">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lastRenderedPageBreak/>
              <w:t xml:space="preserve">Celem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przedstawienie przepływu energii w postaci ciepła i chodu pomiędzy wszystkimi elementami Systemów oraz pomiędzy elementami Systemu i Extraelementami. Kalkulacja ma podawać przepływy energii w każdej godzinie dla całego roku obliczeń. </w:t>
            </w:r>
          </w:p>
          <w:p w:rsidR="00A00D14" w:rsidP="7C848C48" w:rsidRDefault="00A00D14" w14:paraId="18D33069" w14:textId="60855053">
            <w:pPr>
              <w:jc w:val="both"/>
              <w:rPr>
                <w:rFonts w:ascii="Calibri" w:hAnsi="Calibri" w:eastAsia="Calibri" w:cs="Calibri"/>
                <w:i w:val="1"/>
                <w:iCs w:val="1"/>
                <w:color w:val="000000" w:themeColor="text1"/>
                <w:sz w:val="20"/>
                <w:szCs w:val="20"/>
              </w:rPr>
            </w:pPr>
            <w:r w:rsidRPr="7C848C48" w:rsidR="1F10A5A9">
              <w:rPr>
                <w:rFonts w:ascii="Calibri" w:hAnsi="Calibri" w:eastAsia="Calibri" w:cs="Calibri"/>
                <w:i w:val="1"/>
                <w:iCs w:val="1"/>
                <w:color w:val="000000" w:themeColor="text1" w:themeTint="FF" w:themeShade="FF"/>
                <w:sz w:val="20"/>
                <w:szCs w:val="20"/>
              </w:rPr>
              <w:t xml:space="preserve">W Arkuszu Kalkulacyjnym Bilansu </w:t>
            </w:r>
            <w:r w:rsidRPr="7C848C48" w:rsidR="64C99A96">
              <w:rPr>
                <w:rFonts w:ascii="Calibri" w:hAnsi="Calibri" w:eastAsia="Calibri" w:cs="Calibri"/>
                <w:i w:val="1"/>
                <w:iCs w:val="1"/>
                <w:color w:val="000000" w:themeColor="text1" w:themeTint="FF" w:themeShade="FF"/>
                <w:sz w:val="20"/>
                <w:szCs w:val="20"/>
              </w:rPr>
              <w:t>Energii</w:t>
            </w:r>
            <w:r w:rsidRPr="7C848C48" w:rsidR="1F10A5A9">
              <w:rPr>
                <w:rFonts w:ascii="Calibri" w:hAnsi="Calibri" w:eastAsia="Calibri" w:cs="Calibri"/>
                <w:i w:val="1"/>
                <w:iCs w:val="1"/>
                <w:color w:val="000000" w:themeColor="text1" w:themeTint="FF" w:themeShade="FF"/>
                <w:sz w:val="20"/>
                <w:szCs w:val="20"/>
              </w:rPr>
              <w:t xml:space="preserve"> </w:t>
            </w:r>
            <w:r w:rsidRPr="7C848C48" w:rsidR="1F10A5A9">
              <w:rPr>
                <w:rFonts w:ascii="Calibri" w:hAnsi="Calibri" w:eastAsia="Calibri" w:cs="Calibri"/>
                <w:i w:val="1"/>
                <w:iCs w:val="1"/>
                <w:color w:val="000000" w:themeColor="text1" w:themeTint="FF" w:themeShade="FF"/>
                <w:sz w:val="20"/>
                <w:szCs w:val="20"/>
              </w:rPr>
              <w:t>Wykonawca według własnej metodologii przygotowuje obliczenia i przedstawia w każdej godzinie dla całego roku</w:t>
            </w:r>
            <w:r w:rsidRPr="7C848C48" w:rsidR="74535174">
              <w:rPr>
                <w:rFonts w:ascii="Calibri" w:hAnsi="Calibri" w:eastAsia="Calibri" w:cs="Calibri"/>
                <w:i w:val="1"/>
                <w:iCs w:val="1"/>
                <w:color w:val="000000" w:themeColor="text1" w:themeTint="FF" w:themeShade="FF"/>
                <w:sz w:val="20"/>
                <w:szCs w:val="20"/>
              </w:rPr>
              <w:t>,</w:t>
            </w:r>
            <w:r w:rsidRPr="7C848C48" w:rsidR="1F10A5A9">
              <w:rPr>
                <w:rFonts w:ascii="Calibri" w:hAnsi="Calibri" w:eastAsia="Calibri" w:cs="Calibri"/>
                <w:i w:val="1"/>
                <w:iCs w:val="1"/>
                <w:color w:val="000000" w:themeColor="text1" w:themeTint="FF" w:themeShade="FF"/>
                <w:sz w:val="20"/>
                <w:szCs w:val="20"/>
              </w:rPr>
              <w:t xml:space="preserve"> dla którego wykonywane są obliczenia wyniki obliczeń a w tym:</w:t>
            </w:r>
          </w:p>
          <w:p w:rsidR="00A00D14" w:rsidP="00A00D14" w:rsidRDefault="00A00D14" w14:paraId="78F4F6EB"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ilości przekazywanej energii pomiędzy elementami składowymi Systemu,</w:t>
            </w:r>
          </w:p>
          <w:p w:rsidR="00A00D14" w:rsidP="00A00D14" w:rsidRDefault="00A00D14" w14:paraId="68B1A036"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 xml:space="preserve">ilości przekazywanej energii </w:t>
            </w:r>
            <w:r>
              <w:rPr>
                <w:rFonts w:ascii="Calibri" w:hAnsi="Calibri" w:eastAsia="Calibri" w:cs="Calibri"/>
                <w:i/>
                <w:iCs/>
                <w:color w:val="000000" w:themeColor="text1"/>
                <w:sz w:val="20"/>
                <w:szCs w:val="20"/>
              </w:rPr>
              <w:t>pomiędzy</w:t>
            </w:r>
            <w:r w:rsidRPr="001B0D7E">
              <w:rPr>
                <w:rFonts w:ascii="Calibri" w:hAnsi="Calibri" w:eastAsia="Calibri" w:cs="Calibri"/>
                <w:i/>
                <w:iCs/>
                <w:color w:val="000000" w:themeColor="text1"/>
                <w:sz w:val="20"/>
                <w:szCs w:val="20"/>
              </w:rPr>
              <w:t xml:space="preserve"> System i ExtraElementami (jeśli dotyczy).</w:t>
            </w:r>
          </w:p>
          <w:p w:rsidRPr="001B0D7E" w:rsidR="00A00D14" w:rsidP="00A00D14" w:rsidRDefault="00A00D14" w14:paraId="015C27CA"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i na potrzeby, której z usług (CO, CH, CWU) jest dostarczane przez System do budynku</w:t>
            </w:r>
          </w:p>
          <w:p w:rsidR="00A00D14" w:rsidP="00A00D14" w:rsidRDefault="00A00D14" w14:paraId="476F20A3"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z sieci energetycznej oraz w jakie</w:t>
            </w:r>
            <w:r>
              <w:rPr>
                <w:rFonts w:ascii="Calibri" w:hAnsi="Calibri" w:eastAsia="Calibri" w:cs="Calibri"/>
                <w:i/>
                <w:iCs/>
                <w:color w:val="000000" w:themeColor="text1"/>
                <w:sz w:val="20"/>
                <w:szCs w:val="20"/>
              </w:rPr>
              <w:t>j</w:t>
            </w:r>
            <w:r w:rsidRPr="001B0D7E">
              <w:rPr>
                <w:rFonts w:ascii="Calibri" w:hAnsi="Calibri" w:eastAsia="Calibri" w:cs="Calibri"/>
                <w:i/>
                <w:iCs/>
                <w:color w:val="000000" w:themeColor="text1"/>
                <w:sz w:val="20"/>
                <w:szCs w:val="20"/>
              </w:rPr>
              <w:t xml:space="preserve"> Taryfie pobiera System</w:t>
            </w:r>
          </w:p>
          <w:p w:rsidRPr="001B0D7E" w:rsidR="00A00D14" w:rsidP="00A00D14" w:rsidRDefault="00A00D14" w14:paraId="0D43E629"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produkowane przez elementy składowe Systemu</w:t>
            </w:r>
          </w:p>
          <w:p w:rsidRPr="001B0D7E" w:rsidR="00A00D14" w:rsidP="00A00D14" w:rsidRDefault="00A00D14" w14:paraId="00E162C7"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dostarczane przez ExtraElementy</w:t>
            </w:r>
          </w:p>
          <w:p w:rsidRPr="001B0D7E" w:rsidR="00A00D14" w:rsidP="00A00D14" w:rsidRDefault="00A00D14" w14:paraId="61972264"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i z jakiego źródła jest dostarczane do Magazynu Ciepła i/lub Chłodu</w:t>
            </w:r>
          </w:p>
          <w:p w:rsidRPr="001B0D7E" w:rsidR="00A00D14" w:rsidP="00A00D14" w:rsidRDefault="00A00D14" w14:paraId="7E0F35B6"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jest oddawane przez Magazyn Ciepła i/lub Chłodu</w:t>
            </w:r>
          </w:p>
          <w:p w:rsidR="00A00D14" w:rsidP="00A00D14" w:rsidRDefault="00A00D14" w14:paraId="288C7530"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jest zmagazynowane w Magazynie Ciepła (Stan Magazynu)</w:t>
            </w:r>
          </w:p>
          <w:p w:rsidR="00A00D14" w:rsidP="7C848C48" w:rsidRDefault="00A00D14" w14:paraId="2F7885D6" w14:textId="7C2FEF1E">
            <w:pPr>
              <w:pStyle w:val="Akapitzlist"/>
              <w:numPr>
                <w:ilvl w:val="0"/>
                <w:numId w:val="42"/>
              </w:numPr>
              <w:jc w:val="both"/>
              <w:rPr>
                <w:rFonts w:ascii="Calibri" w:hAnsi="Calibri" w:eastAsia="Calibri" w:cs="Calibri"/>
                <w:i w:val="1"/>
                <w:iCs w:val="1"/>
                <w:color w:val="000000" w:themeColor="text1"/>
                <w:sz w:val="20"/>
                <w:szCs w:val="20"/>
              </w:rPr>
            </w:pPr>
            <w:r w:rsidRPr="7C848C48" w:rsidR="1F10A5A9">
              <w:rPr>
                <w:rFonts w:ascii="Calibri" w:hAnsi="Calibri" w:eastAsia="Calibri" w:cs="Calibri"/>
                <w:i w:val="1"/>
                <w:iCs w:val="1"/>
                <w:color w:val="000000" w:themeColor="text1" w:themeTint="FF" w:themeShade="FF"/>
                <w:sz w:val="20"/>
                <w:szCs w:val="20"/>
              </w:rPr>
              <w:t>ile energii jest zmagazynowane w Magazynie Chłodu (Stan Magazynu)</w:t>
            </w:r>
          </w:p>
          <w:p w:rsidRPr="00684D9C" w:rsidR="00A00D14" w:rsidP="00A00D14" w:rsidRDefault="00A00D14" w14:paraId="1B5C8907" w14:textId="77777777">
            <w:pPr>
              <w:jc w:val="both"/>
              <w:rPr>
                <w:rFonts w:ascii="Calibri" w:hAnsi="Calibri" w:eastAsia="Calibri" w:cs="Calibri"/>
                <w:i/>
                <w:iCs/>
                <w:color w:val="000000" w:themeColor="text1"/>
                <w:sz w:val="20"/>
                <w:szCs w:val="20"/>
                <w:u w:val="single"/>
              </w:rPr>
            </w:pPr>
            <w:r w:rsidRPr="00684D9C">
              <w:rPr>
                <w:rFonts w:ascii="Calibri" w:hAnsi="Calibri" w:eastAsia="Calibri" w:cs="Calibri"/>
                <w:b/>
                <w:i/>
                <w:iCs/>
                <w:color w:val="000000" w:themeColor="text1"/>
                <w:sz w:val="20"/>
                <w:szCs w:val="20"/>
                <w:u w:val="single"/>
              </w:rPr>
              <w:t>UWAGA!</w:t>
            </w:r>
            <w:r w:rsidRPr="00684D9C">
              <w:rPr>
                <w:rFonts w:ascii="Calibri" w:hAnsi="Calibri" w:eastAsia="Calibri" w:cs="Calibri"/>
                <w:i/>
                <w:iCs/>
                <w:color w:val="000000" w:themeColor="text1"/>
                <w:sz w:val="20"/>
                <w:szCs w:val="20"/>
                <w:u w:val="single"/>
              </w:rPr>
              <w:t xml:space="preserve"> Zamawiający wymaga, aby wszystkie powyższe wyliczenia były podane dla każdego dnia, z dodatkowym podziałem na każdą godzinę. </w:t>
            </w:r>
          </w:p>
          <w:p w:rsidR="00A00D14" w:rsidP="00A00D14" w:rsidRDefault="00A00D14" w14:paraId="48017F8C" w14:textId="77777777">
            <w:pPr>
              <w:jc w:val="both"/>
              <w:rPr>
                <w:rFonts w:ascii="Calibri" w:hAnsi="Calibri" w:eastAsia="Calibri" w:cs="Calibri"/>
                <w:i/>
                <w:iCs/>
                <w:color w:val="000000" w:themeColor="text1"/>
                <w:sz w:val="20"/>
                <w:szCs w:val="20"/>
              </w:rPr>
            </w:pPr>
          </w:p>
          <w:p w:rsidR="00A00D14" w:rsidP="00A00D14" w:rsidRDefault="00A00D14" w14:paraId="7C870BED" w14:textId="5FB05C02">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Efektem i wynikiem obliczeń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wykonawca podaje inne koszty mające wpływ na koszt operacyjny.</w:t>
            </w:r>
          </w:p>
          <w:p w:rsidR="00831DDC" w:rsidP="00A00D14" w:rsidRDefault="00831DDC" w14:paraId="2BA36F63" w14:textId="77777777">
            <w:pPr>
              <w:jc w:val="both"/>
              <w:rPr>
                <w:rFonts w:ascii="Calibri" w:hAnsi="Calibri" w:eastAsia="Calibri" w:cs="Calibri"/>
                <w:i/>
                <w:iCs/>
                <w:color w:val="000000" w:themeColor="text1"/>
                <w:sz w:val="20"/>
                <w:szCs w:val="20"/>
              </w:rPr>
            </w:pPr>
          </w:p>
          <w:p w:rsidRPr="00E50D67" w:rsidR="00A00D14" w:rsidP="00A00D14" w:rsidRDefault="00831DDC" w14:paraId="5C7CDDE5" w14:textId="00C36443">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Wykonawca, aby obliczyć </w:t>
            </w:r>
            <w:r w:rsidRPr="00475F47" w:rsidR="00A00D14">
              <w:rPr>
                <w:rFonts w:ascii="Calibri" w:hAnsi="Calibri" w:eastAsia="Calibri" w:cs="Calibri"/>
                <w:i/>
                <w:iCs/>
                <w:color w:val="000000" w:themeColor="text1"/>
                <w:sz w:val="20"/>
                <w:szCs w:val="20"/>
                <w:u w:val="single"/>
              </w:rPr>
              <w:t>Roczny koszt serwisu Systemu oraz ExtraElementów w Ekstremalnym Roku</w:t>
            </w:r>
            <w:r w:rsidR="00A00D14">
              <w:rPr>
                <w:rFonts w:ascii="Calibri" w:hAnsi="Calibri" w:eastAsia="Calibri" w:cs="Calibri"/>
                <w:i/>
                <w:iCs/>
                <w:color w:val="000000" w:themeColor="text1"/>
                <w:sz w:val="20"/>
                <w:szCs w:val="20"/>
              </w:rPr>
              <w:t xml:space="preserve"> deklaruje koszty serwisu w każdym roku przez okres 15 lat. Następnie ze wszystkich podanych kosztów oblicza średnią arytmetyczną, którą wpisuje jako deklarowany Roczny koszt serwisu Systemu oraz ExtraElementów (suma rocznie deklarowanych kosztów serwisu</w:t>
            </w:r>
            <w:r w:rsidR="002C52B3">
              <w:rPr>
                <w:rFonts w:ascii="Calibri" w:hAnsi="Calibri" w:eastAsia="Calibri" w:cs="Calibri"/>
                <w:i/>
                <w:iCs/>
                <w:color w:val="000000" w:themeColor="text1"/>
                <w:sz w:val="20"/>
                <w:szCs w:val="20"/>
              </w:rPr>
              <w:t xml:space="preserve"> dzielona przez 15). </w:t>
            </w:r>
            <w:r w:rsidRPr="00BA508D" w:rsidR="00A00D14">
              <w:rPr>
                <w:rFonts w:ascii="Calibri" w:hAnsi="Calibri" w:eastAsia="Calibri" w:cs="Calibri"/>
                <w:b/>
                <w:i/>
                <w:iCs/>
                <w:color w:val="000000" w:themeColor="text1"/>
                <w:sz w:val="20"/>
                <w:szCs w:val="20"/>
                <w:u w:val="single"/>
              </w:rPr>
              <w:t>UWAGA!</w:t>
            </w:r>
            <w:r w:rsidRPr="00BA508D" w:rsidR="00A00D14">
              <w:rPr>
                <w:rFonts w:ascii="Calibri" w:hAnsi="Calibri" w:eastAsia="Calibri" w:cs="Calibri"/>
                <w:i/>
                <w:iCs/>
                <w:color w:val="000000" w:themeColor="text1"/>
                <w:sz w:val="20"/>
                <w:szCs w:val="20"/>
                <w:u w:val="single"/>
              </w:rPr>
              <w:t xml:space="preserve"> Wykonawca do Rocznego kosztu serwisu nie wlicza kosztów serwisu paneli fotowoltaicznych. </w:t>
            </w:r>
          </w:p>
          <w:p w:rsidRPr="001C7AED" w:rsidR="00A00D14" w:rsidP="00A00D14" w:rsidRDefault="00A00D14" w14:paraId="3D5980D8" w14:textId="77777777">
            <w:pPr>
              <w:spacing w:before="160"/>
              <w:jc w:val="both"/>
              <w:rPr>
                <w:rFonts w:ascii="Calibri" w:hAnsi="Calibri" w:eastAsia="Calibri" w:cs="Calibri"/>
                <w:i/>
                <w:color w:val="000000" w:themeColor="text1"/>
                <w:sz w:val="20"/>
                <w:szCs w:val="20"/>
              </w:rPr>
            </w:pPr>
            <w:r w:rsidRPr="00546822">
              <w:rPr>
                <w:rFonts w:ascii="Calibri" w:hAnsi="Calibri" w:eastAsia="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 (jeśli dotyczy) przez System 1 oraz EkstraElementy oraz roczne koszty serwisu elementów składowych Systemu 1 oraz ExtraElementów</w:t>
            </w:r>
            <w:r>
              <w:rPr>
                <w:rFonts w:ascii="Calibri" w:hAnsi="Calibri" w:eastAsia="Calibri" w:cs="Calibri"/>
                <w:i/>
                <w:color w:val="000000" w:themeColor="text1"/>
                <w:sz w:val="20"/>
                <w:szCs w:val="20"/>
              </w:rPr>
              <w:t>, przy uwzględnieniu wymagania, że</w:t>
            </w:r>
            <w:r w:rsidRPr="752AD339">
              <w:rPr>
                <w:rFonts w:ascii="Calibri" w:hAnsi="Calibri" w:eastAsia="Calibri" w:cs="Calibri"/>
                <w:i/>
                <w:iCs/>
                <w:color w:val="000000" w:themeColor="text1"/>
                <w:sz w:val="20"/>
                <w:szCs w:val="20"/>
              </w:rPr>
              <w:t xml:space="preserve"> System 1 ma zapewnić CO, CWU oraz CH dla Budynku Domu Jednorodzinnego zgodnie z Modelem I zapotrzebowania na te usługi wg </w:t>
            </w:r>
            <w:r w:rsidRPr="00ED3A6A">
              <w:rPr>
                <w:rFonts w:ascii="Calibri" w:hAnsi="Calibri" w:eastAsia="Calibri" w:cs="Calibri"/>
                <w:i/>
                <w:iCs/>
                <w:color w:val="000000" w:themeColor="text1"/>
                <w:sz w:val="20"/>
                <w:szCs w:val="20"/>
              </w:rPr>
              <w:t>Załącznika nr 1  do</w:t>
            </w:r>
            <w:r w:rsidRPr="752AD339">
              <w:rPr>
                <w:rFonts w:ascii="Calibri" w:hAnsi="Calibri" w:eastAsia="Calibri" w:cs="Calibri"/>
                <w:i/>
                <w:iCs/>
                <w:color w:val="000000" w:themeColor="text1"/>
                <w:sz w:val="20"/>
                <w:szCs w:val="20"/>
              </w:rPr>
              <w:t xml:space="preserve"> Regulaminu</w:t>
            </w:r>
            <w:r>
              <w:rPr>
                <w:rFonts w:ascii="Calibri" w:hAnsi="Calibri" w:eastAsia="Calibri" w:cs="Calibri"/>
                <w:i/>
                <w:iCs/>
                <w:color w:val="000000" w:themeColor="text1"/>
                <w:sz w:val="20"/>
                <w:szCs w:val="20"/>
              </w:rPr>
              <w:t>.</w:t>
            </w:r>
          </w:p>
          <w:p w:rsidRPr="00A83E2B" w:rsidR="00557FF8" w:rsidDel="004278AA" w:rsidP="00A00D14" w:rsidRDefault="00557FF8" w14:paraId="5A24BED9" w14:textId="6F58FD45">
            <w:pPr>
              <w:spacing w:before="160" w:after="160" w:line="259" w:lineRule="auto"/>
              <w:jc w:val="both"/>
              <w:rPr>
                <w:b/>
                <w:bCs/>
                <w:i/>
                <w:iCs/>
                <w:sz w:val="20"/>
                <w:szCs w:val="20"/>
                <w:u w:val="single"/>
              </w:rPr>
            </w:pPr>
          </w:p>
        </w:tc>
      </w:tr>
    </w:tbl>
    <w:p w:rsidR="00E6516A" w:rsidP="00E6516A" w:rsidRDefault="00E6516A" w14:paraId="1588DA93" w14:textId="77777777">
      <w:pPr>
        <w:rPr>
          <w:i/>
          <w:iCs/>
          <w:color w:val="44546A" w:themeColor="text2"/>
          <w:sz w:val="18"/>
          <w:szCs w:val="18"/>
        </w:rPr>
      </w:pPr>
    </w:p>
    <w:p w:rsidR="00784881" w:rsidP="7C848C48" w:rsidRDefault="00E6516A" w14:paraId="279B8775" w14:textId="7E759D19">
      <w:pPr>
        <w:rPr>
          <w:i w:val="1"/>
          <w:iCs w:val="1"/>
          <w:color w:val="44546A" w:themeColor="text2"/>
          <w:sz w:val="18"/>
          <w:szCs w:val="18"/>
        </w:rPr>
      </w:pPr>
      <w:r w:rsidRPr="7C848C48" w:rsidR="00E6516A">
        <w:rPr>
          <w:i w:val="1"/>
          <w:iCs w:val="1"/>
          <w:color w:val="445369"/>
          <w:sz w:val="18"/>
          <w:szCs w:val="18"/>
        </w:rPr>
        <w:t>Tabela E.</w:t>
      </w:r>
      <w:r w:rsidRPr="7C848C48" w:rsidR="00E6516A">
        <w:rPr>
          <w:i w:val="1"/>
          <w:iCs w:val="1"/>
          <w:color w:val="445369"/>
          <w:sz w:val="18"/>
          <w:szCs w:val="18"/>
        </w:rPr>
        <w:t>3 Koszty Operacyjne</w:t>
      </w:r>
      <w:r w:rsidRPr="7C848C48" w:rsidR="00E6516A">
        <w:rPr>
          <w:i w:val="1"/>
          <w:iCs w:val="1"/>
          <w:color w:val="445369"/>
          <w:sz w:val="18"/>
          <w:szCs w:val="18"/>
        </w:rPr>
        <w:t xml:space="preserve"> dla Systemu 1 w Standardow</w:t>
      </w:r>
      <w:r w:rsidRPr="7C848C48" w:rsidR="00E176DD">
        <w:rPr>
          <w:i w:val="1"/>
          <w:iCs w:val="1"/>
          <w:color w:val="445369"/>
          <w:sz w:val="18"/>
          <w:szCs w:val="18"/>
        </w:rPr>
        <w:t>ym</w:t>
      </w:r>
      <w:r w:rsidRPr="7C848C48" w:rsidR="00E6516A">
        <w:rPr>
          <w:i w:val="1"/>
          <w:iCs w:val="1"/>
          <w:color w:val="445369"/>
          <w:sz w:val="18"/>
          <w:szCs w:val="18"/>
        </w:rPr>
        <w:t xml:space="preserve"> </w:t>
      </w:r>
      <w:r w:rsidRPr="7C848C48" w:rsidR="00E176DD">
        <w:rPr>
          <w:i w:val="1"/>
          <w:iCs w:val="1"/>
          <w:color w:val="445369"/>
          <w:sz w:val="18"/>
          <w:szCs w:val="18"/>
        </w:rPr>
        <w:t>R</w:t>
      </w:r>
      <w:r w:rsidRPr="7C848C48" w:rsidR="00E6516A">
        <w:rPr>
          <w:i w:val="1"/>
          <w:iCs w:val="1"/>
          <w:color w:val="445369"/>
          <w:sz w:val="18"/>
          <w:szCs w:val="18"/>
        </w:rPr>
        <w:t>oku</w:t>
      </w:r>
      <w:r w:rsidRPr="7C848C48" w:rsidR="00E6516A">
        <w:rPr>
          <w:i w:val="1"/>
          <w:iCs w:val="1"/>
          <w:color w:val="445369"/>
          <w:sz w:val="18"/>
          <w:szCs w:val="18"/>
        </w:rPr>
        <w:t xml:space="preserve"> - Wymaganie Konkursowe nr 2.3 dla B</w:t>
      </w:r>
      <w:r w:rsidRPr="7C848C48" w:rsidR="00E6516A">
        <w:rPr>
          <w:i w:val="1"/>
          <w:iCs w:val="1"/>
          <w:color w:val="445369"/>
          <w:sz w:val="18"/>
          <w:szCs w:val="18"/>
        </w:rPr>
        <w:t xml:space="preserve">udynku </w:t>
      </w:r>
      <w:r w:rsidRPr="7C848C48" w:rsidR="00E6516A">
        <w:rPr>
          <w:i w:val="1"/>
          <w:iCs w:val="1"/>
          <w:color w:val="445369"/>
          <w:sz w:val="18"/>
          <w:szCs w:val="18"/>
        </w:rPr>
        <w:t>D</w:t>
      </w:r>
      <w:r w:rsidRPr="7C848C48" w:rsidR="00E6516A">
        <w:rPr>
          <w:i w:val="1"/>
          <w:iCs w:val="1"/>
          <w:color w:val="445369"/>
          <w:sz w:val="18"/>
          <w:szCs w:val="18"/>
        </w:rPr>
        <w:t xml:space="preserve">omu </w:t>
      </w:r>
      <w:r w:rsidRPr="7C848C48" w:rsidR="00E6516A">
        <w:rPr>
          <w:i w:val="1"/>
          <w:iCs w:val="1"/>
          <w:color w:val="445369"/>
          <w:sz w:val="18"/>
          <w:szCs w:val="18"/>
        </w:rPr>
        <w:t>J</w:t>
      </w:r>
      <w:r w:rsidRPr="7C848C48" w:rsidR="00E6516A">
        <w:rPr>
          <w:i w:val="1"/>
          <w:iCs w:val="1"/>
          <w:color w:val="445369"/>
          <w:sz w:val="18"/>
          <w:szCs w:val="18"/>
        </w:rPr>
        <w:t>ednorodzinnego</w:t>
      </w:r>
      <w:r w:rsidRPr="7C848C48" w:rsidR="002514C8">
        <w:rPr>
          <w:i w:val="1"/>
          <w:iCs w:val="1"/>
          <w:color w:val="445369"/>
          <w:sz w:val="18"/>
          <w:szCs w:val="18"/>
        </w:rPr>
        <w:t xml:space="preserve"> w Strumieniu 1</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Pr="00384B67" w:rsidR="000D328F" w:rsidDel="004278AA" w:rsidTr="7C848C48" w14:paraId="763B29A2" w14:textId="77777777">
        <w:trPr>
          <w:trHeight w:val="581"/>
          <w:jc w:val="center"/>
        </w:trPr>
        <w:tc>
          <w:tcPr>
            <w:tcW w:w="10485" w:type="dxa"/>
            <w:gridSpan w:val="5"/>
            <w:shd w:val="clear" w:color="auto" w:fill="A8D08D" w:themeFill="accent6" w:themeFillTint="99"/>
            <w:tcMar/>
            <w:vAlign w:val="center"/>
          </w:tcPr>
          <w:p w:rsidRPr="000A5E6E" w:rsidR="000D328F" w:rsidP="006B0C7B" w:rsidRDefault="000D328F" w14:paraId="1AD4F156" w14:textId="4106689B">
            <w:pPr>
              <w:jc w:val="center"/>
              <w:rPr>
                <w:i/>
                <w:iCs/>
                <w:color w:val="44546A" w:themeColor="text2"/>
                <w:szCs w:val="18"/>
              </w:rPr>
            </w:pPr>
            <w:r w:rsidRPr="000A5E6E">
              <w:rPr>
                <w:b/>
                <w:bCs/>
                <w:szCs w:val="20"/>
              </w:rPr>
              <w:t xml:space="preserve">Koszty Operacyjne dla Systemu 1 </w:t>
            </w:r>
            <w:r w:rsidR="0022047D">
              <w:rPr>
                <w:b/>
                <w:bCs/>
                <w:szCs w:val="20"/>
              </w:rPr>
              <w:t>w Standardow</w:t>
            </w:r>
            <w:r w:rsidR="00E176DD">
              <w:rPr>
                <w:b/>
                <w:bCs/>
                <w:szCs w:val="20"/>
              </w:rPr>
              <w:t>ym R</w:t>
            </w:r>
            <w:r w:rsidR="0022047D">
              <w:rPr>
                <w:b/>
                <w:bCs/>
                <w:szCs w:val="20"/>
              </w:rPr>
              <w:t>oku</w:t>
            </w:r>
          </w:p>
        </w:tc>
      </w:tr>
      <w:tr w:rsidRPr="00384B67" w:rsidR="000D328F" w:rsidDel="004278AA" w:rsidTr="7C848C48" w14:paraId="754208BA" w14:textId="77777777">
        <w:trPr>
          <w:trHeight w:val="1134"/>
          <w:jc w:val="center"/>
        </w:trPr>
        <w:tc>
          <w:tcPr>
            <w:tcW w:w="10485" w:type="dxa"/>
            <w:gridSpan w:val="5"/>
            <w:shd w:val="clear" w:color="auto" w:fill="E2EFD9" w:themeFill="accent6" w:themeFillTint="33"/>
            <w:tcMar/>
            <w:vAlign w:val="center"/>
          </w:tcPr>
          <w:p w:rsidRPr="000A5E6E" w:rsidR="000D328F" w:rsidP="006B0C7B" w:rsidRDefault="000D328F" w14:paraId="56B9314C" w14:textId="77777777">
            <w:pPr>
              <w:rPr>
                <w:color w:val="44546A" w:themeColor="text2"/>
                <w:sz w:val="18"/>
              </w:rPr>
            </w:pPr>
          </w:p>
          <w:p w:rsidR="000D328F" w:rsidP="006B0C7B" w:rsidRDefault="000D328F" w14:paraId="19A51DC8" w14:textId="6CB0E33B">
            <w:pPr>
              <w:jc w:val="both"/>
              <w:rPr>
                <w:sz w:val="20"/>
                <w:szCs w:val="20"/>
              </w:rPr>
            </w:pPr>
            <w:r w:rsidRPr="0ACA543E">
              <w:rPr>
                <w:sz w:val="20"/>
                <w:szCs w:val="20"/>
              </w:rPr>
              <w:t xml:space="preserve">W ramach Wymagania Konkursowego </w:t>
            </w:r>
            <w:r w:rsidRPr="00582D17">
              <w:rPr>
                <w:sz w:val="20"/>
                <w:szCs w:val="20"/>
                <w:u w:val="single"/>
              </w:rPr>
              <w:t>Koszty Operacyjne dla Systemu 1</w:t>
            </w:r>
            <w:r w:rsidR="00260510">
              <w:rPr>
                <w:sz w:val="20"/>
                <w:szCs w:val="20"/>
                <w:u w:val="single"/>
              </w:rPr>
              <w:t xml:space="preserve"> w Standardow</w:t>
            </w:r>
            <w:r w:rsidR="00E176DD">
              <w:rPr>
                <w:sz w:val="20"/>
                <w:szCs w:val="20"/>
                <w:u w:val="single"/>
              </w:rPr>
              <w:t>ym</w:t>
            </w:r>
            <w:r w:rsidR="00260510">
              <w:rPr>
                <w:sz w:val="20"/>
                <w:szCs w:val="20"/>
                <w:u w:val="single"/>
              </w:rPr>
              <w:t xml:space="preserve"> </w:t>
            </w:r>
            <w:r w:rsidR="00E176DD">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260510">
              <w:rPr>
                <w:sz w:val="20"/>
                <w:szCs w:val="20"/>
              </w:rPr>
              <w:t>2.3</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Pr>
                <w:sz w:val="20"/>
                <w:szCs w:val="20"/>
              </w:rPr>
              <w:t xml:space="preserve">Koszty Operacyjne </w:t>
            </w:r>
            <w:r w:rsidRPr="0000218A">
              <w:rPr>
                <w:sz w:val="20"/>
                <w:szCs w:val="20"/>
              </w:rPr>
              <w:t>dla Systemu 1</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0D328F" w:rsidP="006B0C7B" w:rsidRDefault="000D328F" w14:paraId="6E744E15" w14:textId="77777777">
            <w:pPr>
              <w:jc w:val="both"/>
              <w:rPr>
                <w:sz w:val="20"/>
                <w:szCs w:val="20"/>
              </w:rPr>
            </w:pPr>
          </w:p>
          <w:p w:rsidR="000D328F" w:rsidP="006B0C7B" w:rsidRDefault="000D328F" w14:paraId="7EE45FF4" w14:textId="5F37F87C">
            <w:pPr>
              <w:jc w:val="both"/>
              <w:rPr>
                <w:sz w:val="20"/>
                <w:szCs w:val="20"/>
              </w:rPr>
            </w:pPr>
            <w:r>
              <w:rPr>
                <w:sz w:val="20"/>
                <w:szCs w:val="20"/>
              </w:rPr>
              <w:t xml:space="preserve">UWAGA! </w:t>
            </w:r>
            <w:r w:rsidRPr="00720E3C">
              <w:rPr>
                <w:sz w:val="20"/>
                <w:szCs w:val="20"/>
              </w:rPr>
              <w:t xml:space="preserve">Zamawiający wymaga, aby </w:t>
            </w:r>
            <w:r>
              <w:rPr>
                <w:sz w:val="20"/>
                <w:szCs w:val="20"/>
              </w:rPr>
              <w:t>wartość deklarowana była zgodna z kalkulacjami</w:t>
            </w:r>
            <w:r w:rsidRPr="00C16911">
              <w:rPr>
                <w:sz w:val="20"/>
                <w:szCs w:val="20"/>
              </w:rPr>
              <w:t xml:space="preserve"> parametru K</w:t>
            </w:r>
            <w:r w:rsidRPr="00C16911">
              <w:rPr>
                <w:sz w:val="20"/>
                <w:szCs w:val="20"/>
                <w:vertAlign w:val="subscript"/>
              </w:rPr>
              <w:t>O</w:t>
            </w:r>
            <w:r w:rsidR="000E3B40">
              <w:rPr>
                <w:sz w:val="20"/>
                <w:szCs w:val="20"/>
                <w:vertAlign w:val="subscript"/>
              </w:rPr>
              <w:t>S</w:t>
            </w:r>
            <w:r w:rsidRPr="00C16911">
              <w:rPr>
                <w:sz w:val="20"/>
                <w:szCs w:val="20"/>
                <w:vertAlign w:val="subscript"/>
              </w:rPr>
              <w:t>S1</w:t>
            </w:r>
            <w:r w:rsidRPr="00C16911">
              <w:rPr>
                <w:sz w:val="20"/>
                <w:szCs w:val="20"/>
              </w:rPr>
              <w:t xml:space="preserve"> </w:t>
            </w:r>
            <w:r>
              <w:rPr>
                <w:sz w:val="20"/>
                <w:szCs w:val="20"/>
              </w:rPr>
              <w:t>wykonanymi</w:t>
            </w:r>
            <w:r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rsidRPr="00384B67" w:rsidR="000D328F" w:rsidP="006B0C7B" w:rsidRDefault="000D328F" w14:paraId="1A421C3D" w14:textId="77777777">
            <w:pPr>
              <w:jc w:val="both"/>
              <w:rPr>
                <w:b/>
                <w:bCs/>
                <w:sz w:val="20"/>
                <w:szCs w:val="20"/>
              </w:rPr>
            </w:pPr>
          </w:p>
        </w:tc>
      </w:tr>
      <w:tr w:rsidRPr="00384B67" w:rsidR="000D328F" w:rsidDel="004278AA" w:rsidTr="7C848C48" w14:paraId="30C2D5AD" w14:textId="77777777">
        <w:trPr>
          <w:trHeight w:val="840"/>
          <w:jc w:val="center"/>
        </w:trPr>
        <w:tc>
          <w:tcPr>
            <w:tcW w:w="704" w:type="dxa"/>
            <w:shd w:val="clear" w:color="auto" w:fill="C5E0B3" w:themeFill="accent6" w:themeFillTint="66"/>
            <w:tcMar/>
            <w:vAlign w:val="center"/>
          </w:tcPr>
          <w:p w:rsidRPr="008A7255" w:rsidR="000D328F" w:rsidP="006B0C7B" w:rsidRDefault="000D328F" w14:paraId="0155CD19" w14:textId="77777777">
            <w:pPr>
              <w:rPr>
                <w:rFonts w:cstheme="minorHAnsi"/>
                <w:sz w:val="20"/>
                <w:szCs w:val="20"/>
              </w:rPr>
            </w:pPr>
            <w:r>
              <w:rPr>
                <w:rFonts w:cstheme="minorHAnsi"/>
                <w:b/>
                <w:sz w:val="18"/>
                <w:szCs w:val="20"/>
              </w:rPr>
              <w:t>L.p.</w:t>
            </w:r>
          </w:p>
        </w:tc>
        <w:tc>
          <w:tcPr>
            <w:tcW w:w="2693" w:type="dxa"/>
            <w:shd w:val="clear" w:color="auto" w:fill="C5E0B3" w:themeFill="accent6" w:themeFillTint="66"/>
            <w:tcMar/>
            <w:vAlign w:val="center"/>
          </w:tcPr>
          <w:p w:rsidRPr="00C73907" w:rsidR="000D328F" w:rsidDel="00DC1E78" w:rsidP="006B0C7B" w:rsidRDefault="000D328F" w14:paraId="53A9DF92"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tcMar/>
            <w:vAlign w:val="center"/>
          </w:tcPr>
          <w:p w:rsidRPr="00384B67" w:rsidR="000D328F" w:rsidDel="004278AA" w:rsidP="006B0C7B" w:rsidRDefault="000D328F" w14:paraId="36F2B351"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tcMar/>
            <w:vAlign w:val="center"/>
          </w:tcPr>
          <w:p w:rsidRPr="00D228C1" w:rsidR="000D328F" w:rsidP="006B0C7B" w:rsidRDefault="000D328F" w14:paraId="17D5F01D"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tcMar/>
            <w:vAlign w:val="center"/>
          </w:tcPr>
          <w:p w:rsidRPr="00384B67" w:rsidR="000D328F" w:rsidDel="004278AA" w:rsidP="006B0C7B" w:rsidRDefault="000D328F" w14:paraId="0569392B" w14:textId="77777777">
            <w:pPr>
              <w:jc w:val="center"/>
              <w:rPr>
                <w:rFonts w:cstheme="minorHAnsi"/>
                <w:b/>
                <w:sz w:val="20"/>
                <w:szCs w:val="20"/>
              </w:rPr>
            </w:pPr>
            <w:r w:rsidRPr="00384B67">
              <w:rPr>
                <w:rFonts w:cstheme="minorHAnsi"/>
                <w:b/>
                <w:sz w:val="20"/>
                <w:szCs w:val="20"/>
              </w:rPr>
              <w:t>Uwagi</w:t>
            </w:r>
          </w:p>
        </w:tc>
      </w:tr>
      <w:tr w:rsidRPr="00384B67" w:rsidR="000D328F" w:rsidDel="004278AA" w:rsidTr="7C848C48" w14:paraId="1D435BA7" w14:textId="77777777">
        <w:trPr>
          <w:trHeight w:val="895"/>
          <w:jc w:val="center"/>
        </w:trPr>
        <w:tc>
          <w:tcPr>
            <w:tcW w:w="704" w:type="dxa"/>
            <w:shd w:val="clear" w:color="auto" w:fill="E2EFD9" w:themeFill="accent6" w:themeFillTint="33"/>
            <w:tcMar/>
            <w:vAlign w:val="center"/>
          </w:tcPr>
          <w:p w:rsidRPr="00E52ECF" w:rsidR="000D328F" w:rsidP="006B0C7B" w:rsidRDefault="000D328F" w14:paraId="3D8C2A62" w14:textId="37E819B3">
            <w:pPr>
              <w:rPr>
                <w:rFonts w:cstheme="minorHAnsi"/>
                <w:sz w:val="20"/>
                <w:szCs w:val="20"/>
              </w:rPr>
            </w:pPr>
            <w:r>
              <w:rPr>
                <w:rFonts w:cstheme="minorHAnsi"/>
                <w:sz w:val="20"/>
                <w:szCs w:val="20"/>
              </w:rPr>
              <w:lastRenderedPageBreak/>
              <w:t>2.</w:t>
            </w:r>
            <w:r w:rsidR="00E6516A">
              <w:rPr>
                <w:rFonts w:cstheme="minorHAnsi"/>
                <w:sz w:val="20"/>
                <w:szCs w:val="20"/>
              </w:rPr>
              <w:t>3.</w:t>
            </w:r>
          </w:p>
        </w:tc>
        <w:tc>
          <w:tcPr>
            <w:tcW w:w="2693" w:type="dxa"/>
            <w:shd w:val="clear" w:color="auto" w:fill="E2EFD9" w:themeFill="accent6" w:themeFillTint="33"/>
            <w:tcMar/>
            <w:vAlign w:val="center"/>
          </w:tcPr>
          <w:p w:rsidRPr="00C73907" w:rsidR="000D328F" w:rsidP="006B0C7B" w:rsidRDefault="000D328F" w14:paraId="4542D7F4" w14:textId="20864C57">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Koszty Operacyjne dla Systemu 1</w:t>
            </w:r>
            <w:r w:rsidR="00F12714">
              <w:rPr>
                <w:rFonts w:ascii="Calibri" w:hAnsi="Calibri" w:eastAsia="Calibri" w:cs="Calibri"/>
                <w:bCs/>
                <w:color w:val="000000" w:themeColor="text1"/>
                <w:sz w:val="20"/>
                <w:szCs w:val="20"/>
              </w:rPr>
              <w:t xml:space="preserve"> w Standardow</w:t>
            </w:r>
            <w:r w:rsidR="00E176DD">
              <w:rPr>
                <w:rFonts w:ascii="Calibri" w:hAnsi="Calibri" w:eastAsia="Calibri" w:cs="Calibri"/>
                <w:bCs/>
                <w:color w:val="000000" w:themeColor="text1"/>
                <w:sz w:val="20"/>
                <w:szCs w:val="20"/>
              </w:rPr>
              <w:t>ym</w:t>
            </w:r>
            <w:r w:rsidR="00F12714">
              <w:rPr>
                <w:rFonts w:ascii="Calibri" w:hAnsi="Calibri" w:eastAsia="Calibri" w:cs="Calibri"/>
                <w:bCs/>
                <w:color w:val="000000" w:themeColor="text1"/>
                <w:sz w:val="20"/>
                <w:szCs w:val="20"/>
              </w:rPr>
              <w:t xml:space="preserve">  </w:t>
            </w:r>
            <w:r w:rsidR="00E176DD">
              <w:rPr>
                <w:rFonts w:ascii="Calibri" w:hAnsi="Calibri" w:eastAsia="Calibri" w:cs="Calibri"/>
                <w:bCs/>
                <w:color w:val="000000" w:themeColor="text1"/>
                <w:sz w:val="20"/>
                <w:szCs w:val="20"/>
              </w:rPr>
              <w:t>R</w:t>
            </w:r>
            <w:r w:rsidR="00F12714">
              <w:rPr>
                <w:rFonts w:ascii="Calibri" w:hAnsi="Calibri" w:eastAsia="Calibri" w:cs="Calibri"/>
                <w:bCs/>
                <w:color w:val="000000" w:themeColor="text1"/>
                <w:sz w:val="20"/>
                <w:szCs w:val="20"/>
              </w:rPr>
              <w:t>oku</w:t>
            </w:r>
            <w:r w:rsidRPr="000A5E6E">
              <w:rPr>
                <w:rFonts w:ascii="Calibri" w:hAnsi="Calibri" w:eastAsia="Calibri" w:cs="Calibri"/>
                <w:bCs/>
                <w:color w:val="000000" w:themeColor="text1"/>
                <w:sz w:val="20"/>
                <w:szCs w:val="20"/>
              </w:rPr>
              <w:t xml:space="preserve"> –</w:t>
            </w:r>
            <w:r>
              <w:rPr>
                <w:rFonts w:ascii="Calibri" w:hAnsi="Calibri" w:eastAsia="Calibri" w:cs="Calibri"/>
                <w:b/>
                <w:bCs/>
                <w:color w:val="000000" w:themeColor="text1"/>
                <w:sz w:val="20"/>
                <w:szCs w:val="20"/>
              </w:rPr>
              <w:t xml:space="preserve"> K</w:t>
            </w:r>
            <w:r w:rsidRPr="0068243C">
              <w:rPr>
                <w:rFonts w:ascii="Calibri" w:hAnsi="Calibri" w:eastAsia="Calibri" w:cs="Calibri"/>
                <w:b/>
                <w:bCs/>
                <w:color w:val="000000" w:themeColor="text1"/>
                <w:sz w:val="20"/>
                <w:szCs w:val="20"/>
                <w:vertAlign w:val="subscript"/>
              </w:rPr>
              <w:t>O</w:t>
            </w:r>
            <w:r w:rsidR="000E3B40">
              <w:rPr>
                <w:rFonts w:ascii="Calibri" w:hAnsi="Calibri" w:eastAsia="Calibri" w:cs="Calibri"/>
                <w:b/>
                <w:bCs/>
                <w:color w:val="000000" w:themeColor="text1"/>
                <w:sz w:val="20"/>
                <w:szCs w:val="20"/>
                <w:vertAlign w:val="subscript"/>
              </w:rPr>
              <w:t>S</w:t>
            </w:r>
            <w:r w:rsidRPr="0068243C">
              <w:rPr>
                <w:rFonts w:ascii="Calibri" w:hAnsi="Calibri" w:eastAsia="Calibri" w:cs="Calibri"/>
                <w:b/>
                <w:bCs/>
                <w:color w:val="000000" w:themeColor="text1"/>
                <w:sz w:val="20"/>
                <w:szCs w:val="20"/>
                <w:vertAlign w:val="subscript"/>
              </w:rPr>
              <w:t>S1</w:t>
            </w:r>
          </w:p>
        </w:tc>
        <w:tc>
          <w:tcPr>
            <w:tcW w:w="2410" w:type="dxa"/>
            <w:tcMar/>
            <w:vAlign w:val="bottom"/>
          </w:tcPr>
          <w:p w:rsidRPr="008A7255" w:rsidR="000D328F" w:rsidDel="004278AA" w:rsidP="006B0C7B" w:rsidRDefault="000D328F" w14:paraId="30638A20" w14:textId="77777777">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tcMar/>
            <w:vAlign w:val="center"/>
          </w:tcPr>
          <w:p w:rsidRPr="008266A6" w:rsidR="000D328F" w:rsidDel="004278AA" w:rsidP="006B0C7B" w:rsidRDefault="000D328F" w14:paraId="75B6C956" w14:textId="77777777">
            <w:pPr>
              <w:jc w:val="center"/>
              <w:rPr>
                <w:bCs/>
                <w:sz w:val="20"/>
                <w:szCs w:val="20"/>
              </w:rPr>
            </w:pPr>
            <w:r w:rsidRPr="008266A6">
              <w:rPr>
                <w:bCs/>
                <w:sz w:val="20"/>
                <w:szCs w:val="20"/>
              </w:rPr>
              <w:t>PLN</w:t>
            </w:r>
            <w:r>
              <w:rPr>
                <w:bCs/>
                <w:sz w:val="20"/>
                <w:szCs w:val="20"/>
              </w:rPr>
              <w:t xml:space="preserve"> brutto</w:t>
            </w:r>
          </w:p>
        </w:tc>
        <w:tc>
          <w:tcPr>
            <w:tcW w:w="3119" w:type="dxa"/>
            <w:tcMar/>
          </w:tcPr>
          <w:p w:rsidRPr="008A7255" w:rsidR="000D328F" w:rsidDel="004278AA" w:rsidP="006B0C7B" w:rsidRDefault="000D328F" w14:paraId="0056CEAC" w14:textId="77777777">
            <w:pPr>
              <w:rPr>
                <w:rFonts w:cstheme="minorHAnsi"/>
                <w:b/>
                <w:sz w:val="20"/>
                <w:szCs w:val="20"/>
              </w:rPr>
            </w:pPr>
          </w:p>
        </w:tc>
      </w:tr>
      <w:tr w:rsidRPr="00384B67" w:rsidR="00A00D14" w:rsidDel="004278AA" w:rsidTr="7C848C48" w14:paraId="4A269028" w14:textId="77777777">
        <w:trPr>
          <w:trHeight w:val="711"/>
          <w:jc w:val="center"/>
        </w:trPr>
        <w:tc>
          <w:tcPr>
            <w:tcW w:w="10485" w:type="dxa"/>
            <w:gridSpan w:val="5"/>
            <w:tcMar/>
          </w:tcPr>
          <w:p w:rsidR="00A00D14" w:rsidP="00A00D14" w:rsidRDefault="00A00D14" w14:paraId="4559690A" w14:textId="480D31AD">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1 w Standardowym Roku.</w:t>
            </w:r>
          </w:p>
          <w:p w:rsidR="00A00D14" w:rsidP="00A00D14" w:rsidRDefault="00A00D14" w14:paraId="121F7A6E" w14:textId="392A4221">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Przygotowany przez Wykonawcę dokument powinien nosić nazwę „Arkusz Kalkulacyjny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oraz stanowić Załącznik do niniejszego Wniosku.</w:t>
            </w:r>
          </w:p>
          <w:p w:rsidR="00A00D14" w:rsidP="00A00D14" w:rsidRDefault="00A00D14" w14:paraId="5CA8809C" w14:textId="7A078785">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 podsumowaniu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 xml:space="preserve">Wykonawca </w:t>
            </w:r>
            <w:r>
              <w:rPr>
                <w:rFonts w:ascii="Calibri" w:hAnsi="Calibri" w:eastAsia="Calibri" w:cs="Calibri"/>
                <w:i/>
                <w:iCs/>
                <w:color w:val="000000" w:themeColor="text1"/>
                <w:sz w:val="20"/>
                <w:szCs w:val="20"/>
              </w:rPr>
              <w:t>podaje</w:t>
            </w:r>
            <w:r w:rsidRPr="00290FE7">
              <w:rPr>
                <w:rFonts w:ascii="Calibri" w:hAnsi="Calibri" w:eastAsia="Calibri" w:cs="Calibri"/>
                <w:i/>
                <w:iCs/>
                <w:color w:val="000000" w:themeColor="text1"/>
                <w:sz w:val="20"/>
                <w:szCs w:val="20"/>
              </w:rPr>
              <w:t xml:space="preserve"> </w:t>
            </w:r>
            <w:r w:rsidRPr="00475F47">
              <w:rPr>
                <w:rFonts w:ascii="Calibri" w:hAnsi="Calibri" w:eastAsia="Calibri" w:cs="Calibri"/>
                <w:i/>
                <w:iCs/>
                <w:color w:val="000000" w:themeColor="text1"/>
                <w:sz w:val="20"/>
                <w:szCs w:val="20"/>
                <w:u w:val="single"/>
              </w:rPr>
              <w:t>Koszt energii elektrycznej pobrane</w:t>
            </w:r>
            <w:r>
              <w:rPr>
                <w:rFonts w:ascii="Calibri" w:hAnsi="Calibri" w:eastAsia="Calibri" w:cs="Calibri"/>
                <w:i/>
                <w:iCs/>
                <w:color w:val="000000" w:themeColor="text1"/>
                <w:sz w:val="20"/>
                <w:szCs w:val="20"/>
                <w:u w:val="single"/>
              </w:rPr>
              <w:t xml:space="preserve">j z sieci w ciągu Standardowego </w:t>
            </w:r>
            <w:r w:rsidRPr="00475F47">
              <w:rPr>
                <w:rFonts w:ascii="Calibri" w:hAnsi="Calibri" w:eastAsia="Calibri" w:cs="Calibri"/>
                <w:i/>
                <w:iCs/>
                <w:color w:val="000000" w:themeColor="text1"/>
                <w:sz w:val="20"/>
                <w:szCs w:val="20"/>
                <w:u w:val="single"/>
              </w:rPr>
              <w:t>Roku</w:t>
            </w:r>
            <w:r w:rsidRPr="00290FE7">
              <w:rPr>
                <w:rFonts w:ascii="Calibri" w:hAnsi="Calibri" w:eastAsia="Calibri" w:cs="Calibri"/>
                <w:i/>
                <w:iCs/>
                <w:color w:val="000000" w:themeColor="text1"/>
                <w:sz w:val="20"/>
                <w:szCs w:val="20"/>
              </w:rPr>
              <w:t xml:space="preserve"> na potrzeby Systemu 1 oraz</w:t>
            </w:r>
            <w:r>
              <w:rPr>
                <w:rFonts w:ascii="Calibri" w:hAnsi="Calibri" w:eastAsia="Calibri" w:cs="Calibri"/>
                <w:i/>
                <w:iCs/>
                <w:color w:val="000000" w:themeColor="text1"/>
                <w:sz w:val="20"/>
                <w:szCs w:val="20"/>
              </w:rPr>
              <w:t xml:space="preserve"> ExtraElementów (jeśli dotyczy). Wykonawca opracuje Arkusz Kalkulacyjny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bazuj</w:t>
            </w:r>
            <w:r>
              <w:rPr>
                <w:rFonts w:ascii="Calibri" w:hAnsi="Calibri" w:eastAsia="Calibri" w:cs="Calibri"/>
                <w:i/>
                <w:iCs/>
                <w:color w:val="000000" w:themeColor="text1"/>
                <w:sz w:val="20"/>
                <w:szCs w:val="20"/>
              </w:rPr>
              <w:t>ąc</w:t>
            </w:r>
            <w:r w:rsidRPr="00290FE7">
              <w:rPr>
                <w:rFonts w:ascii="Calibri" w:hAnsi="Calibri" w:eastAsia="Calibri" w:cs="Calibri"/>
                <w:i/>
                <w:iCs/>
                <w:color w:val="000000" w:themeColor="text1"/>
                <w:sz w:val="20"/>
                <w:szCs w:val="20"/>
              </w:rPr>
              <w:t xml:space="preserve"> na przedstawionych w </w:t>
            </w:r>
            <w:r>
              <w:rPr>
                <w:rFonts w:ascii="Calibri" w:hAnsi="Calibri" w:eastAsia="Calibri" w:cs="Calibri"/>
                <w:i/>
                <w:iCs/>
                <w:color w:val="000000" w:themeColor="text1"/>
                <w:sz w:val="20"/>
                <w:szCs w:val="20"/>
              </w:rPr>
              <w:t>Załączniku nr 3.2 do Regulaminu</w:t>
            </w:r>
            <w:r w:rsidRPr="00290FE7">
              <w:rPr>
                <w:rFonts w:ascii="Calibri" w:hAnsi="Calibri" w:eastAsia="Calibri" w:cs="Calibri"/>
                <w:i/>
                <w:iCs/>
                <w:color w:val="000000" w:themeColor="text1"/>
                <w:sz w:val="20"/>
                <w:szCs w:val="20"/>
              </w:rPr>
              <w:t xml:space="preserve"> symulacjach </w:t>
            </w:r>
            <w:r>
              <w:rPr>
                <w:rFonts w:ascii="Calibri" w:hAnsi="Calibri" w:eastAsia="Calibri" w:cs="Calibri"/>
                <w:i/>
                <w:iCs/>
                <w:color w:val="000000" w:themeColor="text1"/>
                <w:sz w:val="20"/>
                <w:szCs w:val="20"/>
              </w:rPr>
              <w:t xml:space="preserve">godzinowego </w:t>
            </w:r>
            <w:r w:rsidRPr="00290FE7">
              <w:rPr>
                <w:rFonts w:ascii="Calibri" w:hAnsi="Calibri" w:eastAsia="Calibri" w:cs="Calibri"/>
                <w:i/>
                <w:iCs/>
                <w:color w:val="000000" w:themeColor="text1"/>
                <w:sz w:val="20"/>
                <w:szCs w:val="20"/>
              </w:rPr>
              <w:t xml:space="preserve">zapotrzebowania na energię termiczną Budynku Domu Jednorodzinnego </w:t>
            </w:r>
            <w:r>
              <w:rPr>
                <w:rFonts w:ascii="Calibri" w:hAnsi="Calibri" w:eastAsia="Calibri" w:cs="Calibri"/>
                <w:i/>
                <w:iCs/>
                <w:color w:val="000000" w:themeColor="text1"/>
                <w:sz w:val="20"/>
                <w:szCs w:val="20"/>
              </w:rPr>
              <w:t>oraz uwzględni ceny energii elektrycznej według Taryf podanych w Załączniku nr 3.3 do Regulaminu.</w:t>
            </w:r>
          </w:p>
          <w:p w:rsidRPr="00290FE7" w:rsidR="00A00D14" w:rsidP="00A00D14" w:rsidRDefault="00A00D14" w14:paraId="475AD8C8" w14:textId="18572404">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Celem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przedstawienie przepływu energii w postaci ciepła i chodu pomiędzy wszystkimi elementami Systemów oraz pomiędzy elementami Systemu i Extraelementami. Kalkulacja ma podawać przepływy energii w każdej godzinie dla całego roku obliczeń. </w:t>
            </w:r>
          </w:p>
          <w:p w:rsidR="00A00D14" w:rsidP="7C848C48" w:rsidRDefault="00A00D14" w14:paraId="033B5105" w14:textId="287CAFD0">
            <w:pPr>
              <w:jc w:val="both"/>
              <w:rPr>
                <w:rFonts w:ascii="Calibri" w:hAnsi="Calibri" w:eastAsia="Calibri" w:cs="Calibri"/>
                <w:i w:val="1"/>
                <w:iCs w:val="1"/>
                <w:color w:val="000000" w:themeColor="text1"/>
                <w:sz w:val="20"/>
                <w:szCs w:val="20"/>
              </w:rPr>
            </w:pPr>
            <w:r w:rsidRPr="7C848C48" w:rsidR="1F10A5A9">
              <w:rPr>
                <w:rFonts w:ascii="Calibri" w:hAnsi="Calibri" w:eastAsia="Calibri" w:cs="Calibri"/>
                <w:i w:val="1"/>
                <w:iCs w:val="1"/>
                <w:color w:val="000000" w:themeColor="text1" w:themeTint="FF" w:themeShade="FF"/>
                <w:sz w:val="20"/>
                <w:szCs w:val="20"/>
              </w:rPr>
              <w:t xml:space="preserve">W Arkuszu Kalkulacyjnym Bilansu </w:t>
            </w:r>
            <w:r w:rsidRPr="7C848C48" w:rsidR="64C99A96">
              <w:rPr>
                <w:rFonts w:ascii="Calibri" w:hAnsi="Calibri" w:eastAsia="Calibri" w:cs="Calibri"/>
                <w:i w:val="1"/>
                <w:iCs w:val="1"/>
                <w:color w:val="000000" w:themeColor="text1" w:themeTint="FF" w:themeShade="FF"/>
                <w:sz w:val="20"/>
                <w:szCs w:val="20"/>
              </w:rPr>
              <w:t>Energii</w:t>
            </w:r>
            <w:r w:rsidRPr="7C848C48" w:rsidR="1F10A5A9">
              <w:rPr>
                <w:rFonts w:ascii="Calibri" w:hAnsi="Calibri" w:eastAsia="Calibri" w:cs="Calibri"/>
                <w:i w:val="1"/>
                <w:iCs w:val="1"/>
                <w:color w:val="000000" w:themeColor="text1" w:themeTint="FF" w:themeShade="FF"/>
                <w:sz w:val="20"/>
                <w:szCs w:val="20"/>
              </w:rPr>
              <w:t xml:space="preserve"> </w:t>
            </w:r>
            <w:r w:rsidRPr="7C848C48" w:rsidR="1F10A5A9">
              <w:rPr>
                <w:rFonts w:ascii="Calibri" w:hAnsi="Calibri" w:eastAsia="Calibri" w:cs="Calibri"/>
                <w:i w:val="1"/>
                <w:iCs w:val="1"/>
                <w:color w:val="000000" w:themeColor="text1" w:themeTint="FF" w:themeShade="FF"/>
                <w:sz w:val="20"/>
                <w:szCs w:val="20"/>
              </w:rPr>
              <w:t xml:space="preserve">Wykonawca według własnej metodologii przygotowuje obliczenia i przedstawia w każdej godzinie </w:t>
            </w:r>
            <w:r w:rsidRPr="7C848C48" w:rsidR="1F10A5A9">
              <w:rPr>
                <w:rFonts w:ascii="Calibri" w:hAnsi="Calibri" w:eastAsia="Calibri" w:cs="Calibri"/>
                <w:i w:val="1"/>
                <w:iCs w:val="1"/>
                <w:color w:val="000000" w:themeColor="text1" w:themeTint="FF" w:themeShade="FF"/>
                <w:sz w:val="20"/>
                <w:szCs w:val="20"/>
              </w:rPr>
              <w:t xml:space="preserve">dla całego </w:t>
            </w:r>
            <w:r w:rsidRPr="7C848C48" w:rsidR="01F0D744">
              <w:rPr>
                <w:rFonts w:ascii="Calibri" w:hAnsi="Calibri" w:eastAsia="Calibri" w:cs="Calibri"/>
                <w:i w:val="1"/>
                <w:iCs w:val="1"/>
                <w:color w:val="000000" w:themeColor="text1" w:themeTint="FF" w:themeShade="FF"/>
                <w:sz w:val="20"/>
                <w:szCs w:val="20"/>
              </w:rPr>
              <w:t>roku,</w:t>
            </w:r>
            <w:r w:rsidRPr="7C848C48" w:rsidR="1F10A5A9">
              <w:rPr>
                <w:rFonts w:ascii="Calibri" w:hAnsi="Calibri" w:eastAsia="Calibri" w:cs="Calibri"/>
                <w:i w:val="1"/>
                <w:iCs w:val="1"/>
                <w:color w:val="000000" w:themeColor="text1" w:themeTint="FF" w:themeShade="FF"/>
                <w:sz w:val="20"/>
                <w:szCs w:val="20"/>
              </w:rPr>
              <w:t xml:space="preserve"> dla którego wykonywane są obliczenia wyniki obliczeń a w tym:</w:t>
            </w:r>
          </w:p>
          <w:p w:rsidR="00A00D14" w:rsidP="00A00D14" w:rsidRDefault="00A00D14" w14:paraId="159FD08F"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ilości przekazywanej energii pomiędzy elementami składowymi Systemu,</w:t>
            </w:r>
          </w:p>
          <w:p w:rsidR="00A00D14" w:rsidP="00A00D14" w:rsidRDefault="00A00D14" w14:paraId="2F10CA14"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 xml:space="preserve">ilości przekazywanej energii </w:t>
            </w:r>
            <w:r>
              <w:rPr>
                <w:rFonts w:ascii="Calibri" w:hAnsi="Calibri" w:eastAsia="Calibri" w:cs="Calibri"/>
                <w:i/>
                <w:iCs/>
                <w:color w:val="000000" w:themeColor="text1"/>
                <w:sz w:val="20"/>
                <w:szCs w:val="20"/>
              </w:rPr>
              <w:t>pomiędzy</w:t>
            </w:r>
            <w:r w:rsidRPr="001B0D7E">
              <w:rPr>
                <w:rFonts w:ascii="Calibri" w:hAnsi="Calibri" w:eastAsia="Calibri" w:cs="Calibri"/>
                <w:i/>
                <w:iCs/>
                <w:color w:val="000000" w:themeColor="text1"/>
                <w:sz w:val="20"/>
                <w:szCs w:val="20"/>
              </w:rPr>
              <w:t xml:space="preserve"> System i ExtraElementami (jeśli dotyczy).</w:t>
            </w:r>
          </w:p>
          <w:p w:rsidRPr="001B0D7E" w:rsidR="00A00D14" w:rsidP="00A00D14" w:rsidRDefault="00A00D14" w14:paraId="322540BA"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i na potrzeby, której z usług (CO, CH, CWU) jest dostarczane przez System do budynku</w:t>
            </w:r>
          </w:p>
          <w:p w:rsidR="00A00D14" w:rsidP="00A00D14" w:rsidRDefault="00A00D14" w14:paraId="5A30E2C8"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z sieci energetycznej oraz w jakie</w:t>
            </w:r>
            <w:r>
              <w:rPr>
                <w:rFonts w:ascii="Calibri" w:hAnsi="Calibri" w:eastAsia="Calibri" w:cs="Calibri"/>
                <w:i/>
                <w:iCs/>
                <w:color w:val="000000" w:themeColor="text1"/>
                <w:sz w:val="20"/>
                <w:szCs w:val="20"/>
              </w:rPr>
              <w:t>j</w:t>
            </w:r>
            <w:r w:rsidRPr="001B0D7E">
              <w:rPr>
                <w:rFonts w:ascii="Calibri" w:hAnsi="Calibri" w:eastAsia="Calibri" w:cs="Calibri"/>
                <w:i/>
                <w:iCs/>
                <w:color w:val="000000" w:themeColor="text1"/>
                <w:sz w:val="20"/>
                <w:szCs w:val="20"/>
              </w:rPr>
              <w:t xml:space="preserve"> Taryfie pobiera System</w:t>
            </w:r>
          </w:p>
          <w:p w:rsidRPr="001B0D7E" w:rsidR="00A00D14" w:rsidP="00A00D14" w:rsidRDefault="00A00D14" w14:paraId="2078E9E0"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produkowane przez elementy składowe Systemu</w:t>
            </w:r>
          </w:p>
          <w:p w:rsidRPr="001B0D7E" w:rsidR="00A00D14" w:rsidP="00A00D14" w:rsidRDefault="00A00D14" w14:paraId="59B0FA55"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dostarczane przez ExtraElementy</w:t>
            </w:r>
          </w:p>
          <w:p w:rsidRPr="001B0D7E" w:rsidR="00A00D14" w:rsidP="00A00D14" w:rsidRDefault="00A00D14" w14:paraId="7580856A"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i z jakiego źródła jest dostarczane do Magazynu Ciepła i/lub Chłodu</w:t>
            </w:r>
          </w:p>
          <w:p w:rsidRPr="001B0D7E" w:rsidR="00A00D14" w:rsidP="00A00D14" w:rsidRDefault="00A00D14" w14:paraId="5E8B1AFB"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jest oddawane przez Magazyn Ciepła i/lub Chłodu</w:t>
            </w:r>
          </w:p>
          <w:p w:rsidR="00A00D14" w:rsidP="00A00D14" w:rsidRDefault="00A00D14" w14:paraId="1997098B"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jest zmagazynowane w Magazynie Ciepła (Stan Magazynu)</w:t>
            </w:r>
          </w:p>
          <w:p w:rsidR="00A00D14" w:rsidP="7C848C48" w:rsidRDefault="00A00D14" w14:paraId="5255E4B9" w14:textId="6F52EAB9">
            <w:pPr>
              <w:pStyle w:val="Akapitzlist"/>
              <w:numPr>
                <w:ilvl w:val="0"/>
                <w:numId w:val="42"/>
              </w:numPr>
              <w:jc w:val="both"/>
              <w:rPr>
                <w:rFonts w:ascii="Calibri" w:hAnsi="Calibri" w:eastAsia="Calibri" w:cs="Calibri"/>
                <w:i w:val="1"/>
                <w:iCs w:val="1"/>
                <w:color w:val="000000" w:themeColor="text1"/>
                <w:sz w:val="20"/>
                <w:szCs w:val="20"/>
              </w:rPr>
            </w:pPr>
            <w:r w:rsidRPr="7C848C48" w:rsidR="1F10A5A9">
              <w:rPr>
                <w:rFonts w:ascii="Calibri" w:hAnsi="Calibri" w:eastAsia="Calibri" w:cs="Calibri"/>
                <w:i w:val="1"/>
                <w:iCs w:val="1"/>
                <w:color w:val="000000" w:themeColor="text1" w:themeTint="FF" w:themeShade="FF"/>
                <w:sz w:val="20"/>
                <w:szCs w:val="20"/>
              </w:rPr>
              <w:t>ile energii jest zmagazynowane w Magazynie Chłodu (Stan Magazynu)</w:t>
            </w:r>
          </w:p>
          <w:p w:rsidRPr="00684D9C" w:rsidR="00A00D14" w:rsidP="00A00D14" w:rsidRDefault="00A00D14" w14:paraId="44347522" w14:textId="77777777">
            <w:pPr>
              <w:jc w:val="both"/>
              <w:rPr>
                <w:rFonts w:ascii="Calibri" w:hAnsi="Calibri" w:eastAsia="Calibri" w:cs="Calibri"/>
                <w:i/>
                <w:iCs/>
                <w:color w:val="000000" w:themeColor="text1"/>
                <w:sz w:val="20"/>
                <w:szCs w:val="20"/>
                <w:u w:val="single"/>
              </w:rPr>
            </w:pPr>
            <w:r w:rsidRPr="00684D9C">
              <w:rPr>
                <w:rFonts w:ascii="Calibri" w:hAnsi="Calibri" w:eastAsia="Calibri" w:cs="Calibri"/>
                <w:b/>
                <w:i/>
                <w:iCs/>
                <w:color w:val="000000" w:themeColor="text1"/>
                <w:sz w:val="20"/>
                <w:szCs w:val="20"/>
                <w:u w:val="single"/>
              </w:rPr>
              <w:t>UWAGA!</w:t>
            </w:r>
            <w:r w:rsidRPr="00684D9C">
              <w:rPr>
                <w:rFonts w:ascii="Calibri" w:hAnsi="Calibri" w:eastAsia="Calibri" w:cs="Calibri"/>
                <w:i/>
                <w:iCs/>
                <w:color w:val="000000" w:themeColor="text1"/>
                <w:sz w:val="20"/>
                <w:szCs w:val="20"/>
                <w:u w:val="single"/>
              </w:rPr>
              <w:t xml:space="preserve"> Zamawiający wymaga, aby wszystkie powyższe wyliczenia były podane dla każdego dnia, z dodatkowym podziałem na każdą godzinę. </w:t>
            </w:r>
          </w:p>
          <w:p w:rsidR="00A00D14" w:rsidP="00A00D14" w:rsidRDefault="00A00D14" w14:paraId="2B7E70B8" w14:textId="77777777">
            <w:pPr>
              <w:jc w:val="both"/>
              <w:rPr>
                <w:rFonts w:ascii="Calibri" w:hAnsi="Calibri" w:eastAsia="Calibri" w:cs="Calibri"/>
                <w:i/>
                <w:iCs/>
                <w:color w:val="000000" w:themeColor="text1"/>
                <w:sz w:val="20"/>
                <w:szCs w:val="20"/>
              </w:rPr>
            </w:pPr>
          </w:p>
          <w:p w:rsidR="00831DDC" w:rsidP="00A00D14" w:rsidRDefault="00A00D14" w14:paraId="7FF73DC1" w14:textId="77777777">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Efektem i wynikiem obliczeń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wykonawca podaje inne koszty mające wpływ na koszt operacyjny</w:t>
            </w:r>
          </w:p>
          <w:p w:rsidR="00A00D14" w:rsidP="00A00D14" w:rsidRDefault="00A00D14" w14:paraId="2CB714BE" w14:textId="1D4F22D0">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w:t>
            </w:r>
          </w:p>
          <w:p w:rsidRPr="00E50D67" w:rsidR="00A00D14" w:rsidP="00A00D14" w:rsidRDefault="00831DDC" w14:paraId="4A306CDE" w14:textId="21899681">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Wykonawca, aby obliczyć </w:t>
            </w:r>
            <w:r w:rsidRPr="00475F47" w:rsidR="00A00D14">
              <w:rPr>
                <w:rFonts w:ascii="Calibri" w:hAnsi="Calibri" w:eastAsia="Calibri" w:cs="Calibri"/>
                <w:i/>
                <w:iCs/>
                <w:color w:val="000000" w:themeColor="text1"/>
                <w:sz w:val="20"/>
                <w:szCs w:val="20"/>
                <w:u w:val="single"/>
              </w:rPr>
              <w:t>Roczny koszt serwisu Systemu oraz ExtraElementów</w:t>
            </w:r>
            <w:r w:rsidR="00A00D14">
              <w:rPr>
                <w:rFonts w:ascii="Calibri" w:hAnsi="Calibri" w:eastAsia="Calibri" w:cs="Calibri"/>
                <w:i/>
                <w:iCs/>
                <w:color w:val="000000" w:themeColor="text1"/>
                <w:sz w:val="20"/>
                <w:szCs w:val="20"/>
                <w:u w:val="single"/>
              </w:rPr>
              <w:t xml:space="preserve"> w Standardowym</w:t>
            </w:r>
            <w:r w:rsidRPr="00475F47" w:rsidR="00A00D14">
              <w:rPr>
                <w:rFonts w:ascii="Calibri" w:hAnsi="Calibri" w:eastAsia="Calibri" w:cs="Calibri"/>
                <w:i/>
                <w:iCs/>
                <w:color w:val="000000" w:themeColor="text1"/>
                <w:sz w:val="20"/>
                <w:szCs w:val="20"/>
                <w:u w:val="single"/>
              </w:rPr>
              <w:t xml:space="preserve"> Roku</w:t>
            </w:r>
            <w:r w:rsidR="00A00D14">
              <w:rPr>
                <w:rFonts w:ascii="Calibri" w:hAnsi="Calibri" w:eastAsia="Calibri" w:cs="Calibri"/>
                <w:i/>
                <w:iCs/>
                <w:color w:val="000000" w:themeColor="text1"/>
                <w:sz w:val="20"/>
                <w:szCs w:val="20"/>
              </w:rPr>
              <w:t xml:space="preserve"> deklaruje koszty serwisu w każdym roku przez okres 15 lat. Następnie ze wszystkich podanych kosztów oblicza średnią arytmetyczną, którą wpisuje jako deklarowany Roczny koszt serwisu Systemu oraz ExtraElementów (suma rocznie deklarowanych kosztów serwisu</w:t>
            </w:r>
            <w:r w:rsidR="001A35B0">
              <w:rPr>
                <w:rFonts w:ascii="Calibri" w:hAnsi="Calibri" w:eastAsia="Calibri" w:cs="Calibri"/>
                <w:i/>
                <w:iCs/>
                <w:color w:val="000000" w:themeColor="text1"/>
                <w:sz w:val="20"/>
                <w:szCs w:val="20"/>
              </w:rPr>
              <w:t xml:space="preserve"> dzielona przez 15). </w:t>
            </w:r>
            <w:r w:rsidRPr="00BA508D" w:rsidR="00A00D14">
              <w:rPr>
                <w:rFonts w:ascii="Calibri" w:hAnsi="Calibri" w:eastAsia="Calibri" w:cs="Calibri"/>
                <w:b/>
                <w:i/>
                <w:iCs/>
                <w:color w:val="000000" w:themeColor="text1"/>
                <w:sz w:val="20"/>
                <w:szCs w:val="20"/>
                <w:u w:val="single"/>
              </w:rPr>
              <w:t>UWAGA!</w:t>
            </w:r>
            <w:r w:rsidRPr="00BA508D" w:rsidR="00A00D14">
              <w:rPr>
                <w:rFonts w:ascii="Calibri" w:hAnsi="Calibri" w:eastAsia="Calibri" w:cs="Calibri"/>
                <w:i/>
                <w:iCs/>
                <w:color w:val="000000" w:themeColor="text1"/>
                <w:sz w:val="20"/>
                <w:szCs w:val="20"/>
                <w:u w:val="single"/>
              </w:rPr>
              <w:t xml:space="preserve"> Wykonawca do Rocznego kosztu serwisu nie wlicza kosztów serwisu paneli fotowoltaicznych. </w:t>
            </w:r>
          </w:p>
          <w:p w:rsidRPr="001C7AED" w:rsidR="00A00D14" w:rsidP="00A00D14" w:rsidRDefault="00A00D14" w14:paraId="3ECD4D86" w14:textId="77777777">
            <w:pPr>
              <w:spacing w:before="160"/>
              <w:jc w:val="both"/>
              <w:rPr>
                <w:rFonts w:ascii="Calibri" w:hAnsi="Calibri" w:eastAsia="Calibri" w:cs="Calibri"/>
                <w:i/>
                <w:color w:val="000000" w:themeColor="text1"/>
                <w:sz w:val="20"/>
                <w:szCs w:val="20"/>
              </w:rPr>
            </w:pPr>
            <w:r w:rsidRPr="00546822">
              <w:rPr>
                <w:rFonts w:ascii="Calibri" w:hAnsi="Calibri" w:eastAsia="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 (jeśli dotyczy) przez System 1 oraz EkstraElementy oraz roczne koszty serwisu elementów składowych Systemu 1 oraz ExtraElementów</w:t>
            </w:r>
            <w:r>
              <w:rPr>
                <w:rFonts w:ascii="Calibri" w:hAnsi="Calibri" w:eastAsia="Calibri" w:cs="Calibri"/>
                <w:i/>
                <w:color w:val="000000" w:themeColor="text1"/>
                <w:sz w:val="20"/>
                <w:szCs w:val="20"/>
              </w:rPr>
              <w:t>, przy uwzględnieniu wymagania, że</w:t>
            </w:r>
            <w:r w:rsidRPr="752AD339">
              <w:rPr>
                <w:rFonts w:ascii="Calibri" w:hAnsi="Calibri" w:eastAsia="Calibri" w:cs="Calibri"/>
                <w:i/>
                <w:iCs/>
                <w:color w:val="000000" w:themeColor="text1"/>
                <w:sz w:val="20"/>
                <w:szCs w:val="20"/>
              </w:rPr>
              <w:t xml:space="preserve"> System 1 ma zapewnić CO, CWU oraz CH dla Budynku Domu Jednorodzinnego zgodnie z Modelem I zapotrzebowania na te usługi wg </w:t>
            </w:r>
            <w:r w:rsidRPr="00ED3A6A">
              <w:rPr>
                <w:rFonts w:ascii="Calibri" w:hAnsi="Calibri" w:eastAsia="Calibri" w:cs="Calibri"/>
                <w:i/>
                <w:iCs/>
                <w:color w:val="000000" w:themeColor="text1"/>
                <w:sz w:val="20"/>
                <w:szCs w:val="20"/>
              </w:rPr>
              <w:t>Załącznika nr 1  do</w:t>
            </w:r>
            <w:r w:rsidRPr="752AD339">
              <w:rPr>
                <w:rFonts w:ascii="Calibri" w:hAnsi="Calibri" w:eastAsia="Calibri" w:cs="Calibri"/>
                <w:i/>
                <w:iCs/>
                <w:color w:val="000000" w:themeColor="text1"/>
                <w:sz w:val="20"/>
                <w:szCs w:val="20"/>
              </w:rPr>
              <w:t xml:space="preserve"> Regulaminu</w:t>
            </w:r>
            <w:r>
              <w:rPr>
                <w:rFonts w:ascii="Calibri" w:hAnsi="Calibri" w:eastAsia="Calibri" w:cs="Calibri"/>
                <w:i/>
                <w:iCs/>
                <w:color w:val="000000" w:themeColor="text1"/>
                <w:sz w:val="20"/>
                <w:szCs w:val="20"/>
              </w:rPr>
              <w:t>.</w:t>
            </w:r>
          </w:p>
          <w:p w:rsidRPr="007179A9" w:rsidR="00A00D14" w:rsidDel="004278AA" w:rsidP="00A00D14" w:rsidRDefault="00A00D14" w14:paraId="6207391A" w14:textId="05B9D628">
            <w:pPr>
              <w:spacing w:line="259" w:lineRule="auto"/>
              <w:rPr>
                <w:rFonts w:ascii="Calibri" w:hAnsi="Calibri" w:eastAsia="Calibri" w:cs="Calibri"/>
                <w:i/>
                <w:color w:val="000000" w:themeColor="text1"/>
                <w:sz w:val="20"/>
                <w:szCs w:val="20"/>
              </w:rPr>
            </w:pPr>
          </w:p>
        </w:tc>
      </w:tr>
    </w:tbl>
    <w:p w:rsidR="000D328F" w:rsidP="70A62EBD" w:rsidRDefault="000D328F" w14:paraId="2AB9FD3A" w14:textId="77777777">
      <w:pPr>
        <w:rPr>
          <w:i/>
          <w:iCs/>
          <w:color w:val="44546A" w:themeColor="text2"/>
          <w:sz w:val="18"/>
          <w:szCs w:val="18"/>
        </w:rPr>
      </w:pPr>
    </w:p>
    <w:p w:rsidR="00582D17" w:rsidP="70A62EBD" w:rsidRDefault="00EB3120" w14:paraId="0D2C8ED4" w14:textId="023B85E8">
      <w:pPr>
        <w:rPr>
          <w:i/>
          <w:iCs/>
          <w:color w:val="44546A" w:themeColor="text2"/>
          <w:sz w:val="18"/>
          <w:szCs w:val="18"/>
        </w:rPr>
      </w:pPr>
      <w:r w:rsidRPr="332BBF16">
        <w:rPr>
          <w:i/>
          <w:iCs/>
          <w:color w:val="44546A" w:themeColor="text2"/>
          <w:sz w:val="18"/>
          <w:szCs w:val="18"/>
        </w:rPr>
        <w:t>Tabela E.</w:t>
      </w:r>
      <w:r w:rsidR="006B0C7B">
        <w:rPr>
          <w:i/>
          <w:iCs/>
          <w:color w:val="44546A" w:themeColor="text2"/>
          <w:sz w:val="18"/>
          <w:szCs w:val="18"/>
        </w:rPr>
        <w:t xml:space="preserve">4 </w:t>
      </w:r>
      <w:r w:rsidRPr="00582D17" w:rsidR="004A1AD4">
        <w:rPr>
          <w:i/>
          <w:iCs/>
          <w:color w:val="44546A" w:themeColor="text2"/>
          <w:sz w:val="18"/>
          <w:szCs w:val="18"/>
        </w:rPr>
        <w:t>Koszty Inwesty</w:t>
      </w:r>
      <w:r w:rsidR="004A1AD4">
        <w:rPr>
          <w:i/>
          <w:iCs/>
          <w:color w:val="44546A" w:themeColor="text2"/>
          <w:sz w:val="18"/>
          <w:szCs w:val="18"/>
        </w:rPr>
        <w:t xml:space="preserve">cyjne dla Systemu 2 </w:t>
      </w:r>
      <w:r w:rsidR="00FB0910">
        <w:rPr>
          <w:i/>
          <w:iCs/>
          <w:color w:val="44546A" w:themeColor="text2"/>
          <w:sz w:val="18"/>
          <w:szCs w:val="18"/>
        </w:rPr>
        <w:t>- Wymaganie Konkursowe nr 2.</w:t>
      </w:r>
      <w:r w:rsidR="00584680">
        <w:rPr>
          <w:i/>
          <w:iCs/>
          <w:color w:val="44546A" w:themeColor="text2"/>
          <w:sz w:val="18"/>
          <w:szCs w:val="18"/>
        </w:rPr>
        <w:t>4</w:t>
      </w:r>
      <w:r w:rsidR="00FB0910">
        <w:rPr>
          <w:i/>
          <w:iCs/>
          <w:color w:val="44546A" w:themeColor="text2"/>
          <w:sz w:val="18"/>
          <w:szCs w:val="18"/>
        </w:rPr>
        <w:t xml:space="preserve"> dla B</w:t>
      </w:r>
      <w:r w:rsidRPr="0033619C" w:rsidR="00FB0910">
        <w:rPr>
          <w:i/>
          <w:iCs/>
          <w:color w:val="44546A" w:themeColor="text2"/>
          <w:sz w:val="18"/>
          <w:szCs w:val="18"/>
        </w:rPr>
        <w:t xml:space="preserve">udynku </w:t>
      </w:r>
      <w:r w:rsidR="00245AF3">
        <w:rPr>
          <w:i/>
          <w:iCs/>
          <w:color w:val="44546A" w:themeColor="text2"/>
          <w:sz w:val="18"/>
          <w:szCs w:val="18"/>
        </w:rPr>
        <w:t>D</w:t>
      </w:r>
      <w:r w:rsidRPr="0033619C" w:rsidR="00FB0910">
        <w:rPr>
          <w:i/>
          <w:iCs/>
          <w:color w:val="44546A" w:themeColor="text2"/>
          <w:sz w:val="18"/>
          <w:szCs w:val="18"/>
        </w:rPr>
        <w:t xml:space="preserve">omu </w:t>
      </w:r>
      <w:r w:rsidR="00245AF3">
        <w:rPr>
          <w:i/>
          <w:iCs/>
          <w:color w:val="44546A" w:themeColor="text2"/>
          <w:sz w:val="18"/>
          <w:szCs w:val="18"/>
        </w:rPr>
        <w:t>J</w:t>
      </w:r>
      <w:r w:rsidRPr="0033619C" w:rsidR="00FB0910">
        <w:rPr>
          <w:i/>
          <w:iCs/>
          <w:color w:val="44546A" w:themeColor="text2"/>
          <w:sz w:val="18"/>
          <w:szCs w:val="18"/>
        </w:rPr>
        <w:t>ednorodzinnego</w:t>
      </w:r>
      <w:r w:rsidR="00FB0910">
        <w:rPr>
          <w:i/>
          <w:iCs/>
          <w:color w:val="44546A" w:themeColor="text2"/>
          <w:sz w:val="18"/>
          <w:szCs w:val="18"/>
        </w:rPr>
        <w:t xml:space="preserve"> w Strumieniu 1</w:t>
      </w:r>
    </w:p>
    <w:tbl>
      <w:tblPr>
        <w:tblStyle w:val="Tabela-Siatka"/>
        <w:tblW w:w="10485" w:type="dxa"/>
        <w:jc w:val="center"/>
        <w:tblLayout w:type="fixed"/>
        <w:tblLook w:val="04A0" w:firstRow="1" w:lastRow="0" w:firstColumn="1" w:lastColumn="0" w:noHBand="0" w:noVBand="1"/>
      </w:tblPr>
      <w:tblGrid>
        <w:gridCol w:w="704"/>
        <w:gridCol w:w="2835"/>
        <w:gridCol w:w="2268"/>
        <w:gridCol w:w="1559"/>
        <w:gridCol w:w="3119"/>
      </w:tblGrid>
      <w:tr w:rsidRPr="00384B67" w:rsidR="00EB3120" w:rsidDel="004278AA" w:rsidTr="00FC61E6" w14:paraId="72DAAD98" w14:textId="77777777">
        <w:trPr>
          <w:cantSplit/>
          <w:trHeight w:val="581"/>
          <w:jc w:val="center"/>
        </w:trPr>
        <w:tc>
          <w:tcPr>
            <w:tcW w:w="10485" w:type="dxa"/>
            <w:gridSpan w:val="5"/>
            <w:shd w:val="clear" w:color="auto" w:fill="A8D08D" w:themeFill="accent6" w:themeFillTint="99"/>
            <w:vAlign w:val="center"/>
          </w:tcPr>
          <w:p w:rsidRPr="000A5E6E" w:rsidR="00EB3120" w:rsidP="00FC61E6" w:rsidRDefault="00EB3120" w14:paraId="1B06E70D" w14:textId="5956A6A6">
            <w:pPr>
              <w:jc w:val="center"/>
              <w:rPr>
                <w:i/>
                <w:iCs/>
                <w:color w:val="44546A" w:themeColor="text2"/>
                <w:szCs w:val="18"/>
              </w:rPr>
            </w:pPr>
            <w:r w:rsidRPr="000A5E6E">
              <w:rPr>
                <w:b/>
                <w:bCs/>
                <w:szCs w:val="20"/>
              </w:rPr>
              <w:t>K</w:t>
            </w:r>
            <w:r w:rsidRPr="000A5E6E" w:rsidR="004A1AD4">
              <w:rPr>
                <w:b/>
                <w:bCs/>
                <w:szCs w:val="20"/>
              </w:rPr>
              <w:t>oszty Inwestycyjne dla Systemu 2</w:t>
            </w:r>
          </w:p>
        </w:tc>
      </w:tr>
      <w:tr w:rsidRPr="00384B67" w:rsidR="00EB3120" w:rsidDel="004278AA" w:rsidTr="002720B3" w14:paraId="0AB132F8" w14:textId="77777777">
        <w:trPr>
          <w:cantSplit/>
          <w:trHeight w:val="1134"/>
          <w:jc w:val="center"/>
        </w:trPr>
        <w:tc>
          <w:tcPr>
            <w:tcW w:w="10485" w:type="dxa"/>
            <w:gridSpan w:val="5"/>
            <w:shd w:val="clear" w:color="auto" w:fill="E2EFD9" w:themeFill="accent6" w:themeFillTint="33"/>
            <w:vAlign w:val="center"/>
          </w:tcPr>
          <w:p w:rsidRPr="000A5E6E" w:rsidR="00EB3120" w:rsidP="00FC61E6" w:rsidRDefault="00EB3120" w14:paraId="4A42922F" w14:textId="77777777">
            <w:pPr>
              <w:rPr>
                <w:color w:val="44546A" w:themeColor="text2"/>
                <w:sz w:val="18"/>
              </w:rPr>
            </w:pPr>
          </w:p>
          <w:p w:rsidR="00EB3120" w:rsidP="00FC61E6" w:rsidRDefault="00EB3120" w14:paraId="76EEF98D" w14:textId="5DEA6759">
            <w:pPr>
              <w:jc w:val="both"/>
              <w:rPr>
                <w:sz w:val="20"/>
                <w:szCs w:val="20"/>
              </w:rPr>
            </w:pPr>
            <w:r w:rsidRPr="0ACA543E">
              <w:rPr>
                <w:sz w:val="20"/>
                <w:szCs w:val="20"/>
              </w:rPr>
              <w:t xml:space="preserve">W ramach Wymagania Konkursowego </w:t>
            </w:r>
            <w:r w:rsidRPr="0000218A">
              <w:rPr>
                <w:sz w:val="20"/>
                <w:szCs w:val="20"/>
                <w:u w:val="single"/>
              </w:rPr>
              <w:t>K</w:t>
            </w:r>
            <w:r w:rsidR="00784881">
              <w:rPr>
                <w:sz w:val="20"/>
                <w:szCs w:val="20"/>
                <w:u w:val="single"/>
              </w:rPr>
              <w:t>oszty Inwestycyjne dla Systemu 2</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Pr>
                <w:sz w:val="20"/>
                <w:szCs w:val="20"/>
              </w:rPr>
              <w:t>2</w:t>
            </w:r>
            <w:r w:rsidR="00784881">
              <w:rPr>
                <w:sz w:val="20"/>
                <w:szCs w:val="20"/>
              </w:rPr>
              <w:t>.</w:t>
            </w:r>
            <w:r w:rsidR="00260510">
              <w:rPr>
                <w:sz w:val="20"/>
                <w:szCs w:val="20"/>
              </w:rPr>
              <w:t>4</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Koszty Inwestycyjne dla</w:t>
            </w:r>
            <w:r w:rsidR="00784881">
              <w:rPr>
                <w:sz w:val="20"/>
                <w:szCs w:val="20"/>
              </w:rPr>
              <w:t xml:space="preserve"> Systemu 2</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EB3120" w:rsidP="00FC61E6" w:rsidRDefault="00EB3120" w14:paraId="48E88651" w14:textId="77777777">
            <w:pPr>
              <w:jc w:val="both"/>
              <w:rPr>
                <w:sz w:val="20"/>
                <w:szCs w:val="20"/>
              </w:rPr>
            </w:pPr>
          </w:p>
          <w:p w:rsidR="00EB3120" w:rsidP="00FC61E6" w:rsidRDefault="00C16911" w14:paraId="291869A8" w14:textId="77777777">
            <w:pPr>
              <w:jc w:val="both"/>
              <w:rPr>
                <w:rStyle w:val="eop"/>
                <w:rFonts w:ascii="Calibri" w:hAnsi="Calibri" w:cs="Calibri"/>
                <w:color w:val="000000"/>
                <w:sz w:val="18"/>
                <w:szCs w:val="18"/>
                <w:shd w:val="clear" w:color="auto" w:fill="C5E0B3" w:themeFill="accent6" w:themeFillTint="66"/>
              </w:rPr>
            </w:pPr>
            <w:r>
              <w:rPr>
                <w:sz w:val="20"/>
                <w:szCs w:val="20"/>
              </w:rPr>
              <w:t xml:space="preserve">UWAGA! </w:t>
            </w:r>
            <w:r w:rsidRPr="00720E3C">
              <w:rPr>
                <w:sz w:val="20"/>
                <w:szCs w:val="20"/>
              </w:rPr>
              <w:t xml:space="preserve">Zamawiający wymaga, aby </w:t>
            </w:r>
            <w:r>
              <w:rPr>
                <w:sz w:val="20"/>
                <w:szCs w:val="20"/>
              </w:rPr>
              <w:t>wartość deklarowana parametru K</w:t>
            </w:r>
            <w:r w:rsidRPr="00C16911">
              <w:rPr>
                <w:sz w:val="20"/>
                <w:szCs w:val="20"/>
                <w:vertAlign w:val="subscript"/>
              </w:rPr>
              <w:t>IS</w:t>
            </w:r>
            <w:r>
              <w:rPr>
                <w:sz w:val="20"/>
                <w:szCs w:val="20"/>
                <w:vertAlign w:val="subscript"/>
              </w:rPr>
              <w:t>2</w:t>
            </w:r>
            <w:r>
              <w:rPr>
                <w:sz w:val="20"/>
                <w:szCs w:val="20"/>
              </w:rPr>
              <w:t xml:space="preserve"> była zgodna z kalkulacjami</w:t>
            </w:r>
            <w:r w:rsidRPr="00720E3C">
              <w:rPr>
                <w:sz w:val="20"/>
                <w:szCs w:val="20"/>
              </w:rPr>
              <w:t xml:space="preserve"> przedstawiony</w:t>
            </w:r>
            <w:r>
              <w:rPr>
                <w:sz w:val="20"/>
                <w:szCs w:val="20"/>
              </w:rPr>
              <w:t>mi</w:t>
            </w:r>
            <w:r w:rsidRPr="00720E3C">
              <w:rPr>
                <w:sz w:val="20"/>
                <w:szCs w:val="20"/>
              </w:rPr>
              <w:t xml:space="preserve"> przez Wnioskodawcę </w:t>
            </w:r>
            <w:r>
              <w:rPr>
                <w:sz w:val="20"/>
                <w:szCs w:val="20"/>
              </w:rPr>
              <w:t>w</w:t>
            </w:r>
            <w:r w:rsidRPr="00720E3C">
              <w:rPr>
                <w:sz w:val="20"/>
                <w:szCs w:val="20"/>
              </w:rPr>
              <w:t xml:space="preserve"> Załącznik</w:t>
            </w:r>
            <w:r>
              <w:rPr>
                <w:sz w:val="20"/>
                <w:szCs w:val="20"/>
              </w:rPr>
              <w:t>u nr</w:t>
            </w:r>
            <w:r w:rsidRPr="00EB3120">
              <w:rPr>
                <w:sz w:val="20"/>
                <w:szCs w:val="20"/>
              </w:rPr>
              <w:t xml:space="preserve"> 3.1 „Kalkulator</w:t>
            </w:r>
            <w:r>
              <w:rPr>
                <w:sz w:val="20"/>
                <w:szCs w:val="20"/>
              </w:rPr>
              <w:t xml:space="preserve"> parametrów konkursowych – Strumień 1” </w:t>
            </w:r>
            <w:r w:rsidRPr="00720E3C">
              <w:rPr>
                <w:sz w:val="20"/>
                <w:szCs w:val="20"/>
              </w:rPr>
              <w:t>zakładka “</w:t>
            </w:r>
            <w:r>
              <w:rPr>
                <w:sz w:val="20"/>
                <w:szCs w:val="20"/>
              </w:rPr>
              <w:t>System 2”</w:t>
            </w:r>
            <w:r w:rsidRPr="00720E3C">
              <w:rPr>
                <w:sz w:val="20"/>
                <w:szCs w:val="20"/>
                <w:shd w:val="clear" w:color="auto" w:fill="C5E0B3" w:themeFill="accent6" w:themeFillTint="66"/>
              </w:rPr>
              <w:t>.</w:t>
            </w:r>
            <w:r w:rsidRPr="0048396B">
              <w:rPr>
                <w:rStyle w:val="eop"/>
                <w:rFonts w:ascii="Calibri" w:hAnsi="Calibri" w:cs="Calibri"/>
                <w:color w:val="000000"/>
                <w:sz w:val="18"/>
                <w:szCs w:val="18"/>
                <w:shd w:val="clear" w:color="auto" w:fill="C5E0B3" w:themeFill="accent6" w:themeFillTint="66"/>
              </w:rPr>
              <w:t> </w:t>
            </w:r>
          </w:p>
          <w:p w:rsidRPr="00384B67" w:rsidR="000A5E6E" w:rsidP="00FC61E6" w:rsidRDefault="000A5E6E" w14:paraId="1B75A114" w14:textId="5DDE02A5">
            <w:pPr>
              <w:jc w:val="both"/>
              <w:rPr>
                <w:b/>
                <w:bCs/>
                <w:sz w:val="20"/>
                <w:szCs w:val="20"/>
              </w:rPr>
            </w:pPr>
          </w:p>
        </w:tc>
      </w:tr>
      <w:tr w:rsidRPr="00384B67" w:rsidR="00EB3120" w:rsidDel="004278AA" w:rsidTr="00FC61E6" w14:paraId="101D5872" w14:textId="77777777">
        <w:trPr>
          <w:cantSplit/>
          <w:trHeight w:val="1134"/>
          <w:jc w:val="center"/>
        </w:trPr>
        <w:tc>
          <w:tcPr>
            <w:tcW w:w="704" w:type="dxa"/>
            <w:shd w:val="clear" w:color="auto" w:fill="C5E0B3" w:themeFill="accent6" w:themeFillTint="66"/>
            <w:vAlign w:val="center"/>
          </w:tcPr>
          <w:p w:rsidRPr="008A7255" w:rsidR="00EB3120" w:rsidP="00FC61E6" w:rsidRDefault="00EB3120" w14:paraId="4AFCF822" w14:textId="77777777">
            <w:pPr>
              <w:rPr>
                <w:rFonts w:cstheme="minorHAnsi"/>
                <w:sz w:val="20"/>
                <w:szCs w:val="20"/>
              </w:rPr>
            </w:pPr>
            <w:r>
              <w:rPr>
                <w:rFonts w:cstheme="minorHAnsi"/>
                <w:b/>
                <w:sz w:val="18"/>
                <w:szCs w:val="20"/>
              </w:rPr>
              <w:t>L.p.</w:t>
            </w:r>
          </w:p>
        </w:tc>
        <w:tc>
          <w:tcPr>
            <w:tcW w:w="2835" w:type="dxa"/>
            <w:shd w:val="clear" w:color="auto" w:fill="C5E0B3" w:themeFill="accent6" w:themeFillTint="66"/>
            <w:vAlign w:val="center"/>
          </w:tcPr>
          <w:p w:rsidRPr="00C73907" w:rsidR="00EB3120" w:rsidDel="00DC1E78" w:rsidP="00FC61E6" w:rsidRDefault="00EB3120" w14:paraId="65C8185A"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rsidRPr="00384B67" w:rsidR="00EB3120" w:rsidDel="004278AA" w:rsidP="00FC61E6" w:rsidRDefault="00EB3120" w14:paraId="485B1308"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rsidRPr="00D228C1" w:rsidR="00EB3120" w:rsidP="00FC61E6" w:rsidRDefault="00EB3120" w14:paraId="68F5E7AE"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rsidRPr="00384B67" w:rsidR="00EB3120" w:rsidDel="004278AA" w:rsidP="00FC61E6" w:rsidRDefault="00EB3120" w14:paraId="3CC5ECE1" w14:textId="77777777">
            <w:pPr>
              <w:jc w:val="center"/>
              <w:rPr>
                <w:rFonts w:cstheme="minorHAnsi"/>
                <w:b/>
                <w:sz w:val="20"/>
                <w:szCs w:val="20"/>
              </w:rPr>
            </w:pPr>
            <w:r w:rsidRPr="00384B67">
              <w:rPr>
                <w:rFonts w:cstheme="minorHAnsi"/>
                <w:b/>
                <w:sz w:val="20"/>
                <w:szCs w:val="20"/>
              </w:rPr>
              <w:t>Uwagi</w:t>
            </w:r>
          </w:p>
        </w:tc>
      </w:tr>
      <w:tr w:rsidRPr="00384B67" w:rsidR="00FD3A6C" w:rsidDel="004278AA" w:rsidTr="00FC61E6" w14:paraId="025CB219" w14:textId="77777777">
        <w:trPr>
          <w:cantSplit/>
          <w:trHeight w:val="895"/>
          <w:jc w:val="center"/>
        </w:trPr>
        <w:tc>
          <w:tcPr>
            <w:tcW w:w="704" w:type="dxa"/>
            <w:shd w:val="clear" w:color="auto" w:fill="E2EFD9" w:themeFill="accent6" w:themeFillTint="33"/>
            <w:vAlign w:val="center"/>
          </w:tcPr>
          <w:p w:rsidRPr="00E52ECF" w:rsidR="00FD3A6C" w:rsidP="00FD3A6C" w:rsidRDefault="00FD3A6C" w14:paraId="50D6C5AF" w14:textId="6B282EFD">
            <w:pPr>
              <w:rPr>
                <w:rFonts w:cstheme="minorHAnsi"/>
                <w:sz w:val="20"/>
                <w:szCs w:val="20"/>
              </w:rPr>
            </w:pPr>
            <w:r>
              <w:rPr>
                <w:rFonts w:cstheme="minorHAnsi"/>
                <w:sz w:val="20"/>
                <w:szCs w:val="20"/>
              </w:rPr>
              <w:t>2.</w:t>
            </w:r>
            <w:r w:rsidR="00E6516A">
              <w:rPr>
                <w:rFonts w:cstheme="minorHAnsi"/>
                <w:sz w:val="20"/>
                <w:szCs w:val="20"/>
              </w:rPr>
              <w:t>4.</w:t>
            </w:r>
          </w:p>
        </w:tc>
        <w:tc>
          <w:tcPr>
            <w:tcW w:w="2835" w:type="dxa"/>
            <w:shd w:val="clear" w:color="auto" w:fill="E2EFD9" w:themeFill="accent6" w:themeFillTint="33"/>
            <w:vAlign w:val="center"/>
          </w:tcPr>
          <w:p w:rsidRPr="00C73907" w:rsidR="00FD3A6C" w:rsidP="00FD3A6C" w:rsidRDefault="00FD3A6C" w14:paraId="5A6AB439" w14:textId="48792B03">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Koszty Inwestycyjne dla Systemu 2 –</w:t>
            </w:r>
            <w:r>
              <w:rPr>
                <w:rFonts w:ascii="Calibri" w:hAnsi="Calibri" w:eastAsia="Calibri" w:cs="Calibri"/>
                <w:b/>
                <w:bCs/>
                <w:color w:val="000000" w:themeColor="text1"/>
                <w:sz w:val="20"/>
                <w:szCs w:val="20"/>
              </w:rPr>
              <w:t xml:space="preserve"> K</w:t>
            </w:r>
            <w:r w:rsidRPr="00FB61EC">
              <w:rPr>
                <w:rFonts w:ascii="Calibri" w:hAnsi="Calibri" w:eastAsia="Calibri" w:cs="Calibri"/>
                <w:b/>
                <w:bCs/>
                <w:color w:val="000000" w:themeColor="text1"/>
                <w:sz w:val="20"/>
                <w:szCs w:val="20"/>
                <w:vertAlign w:val="subscript"/>
              </w:rPr>
              <w:t>IS2</w:t>
            </w:r>
          </w:p>
        </w:tc>
        <w:tc>
          <w:tcPr>
            <w:tcW w:w="2268" w:type="dxa"/>
            <w:vAlign w:val="bottom"/>
          </w:tcPr>
          <w:p w:rsidRPr="008A7255" w:rsidR="00FD3A6C" w:rsidDel="004278AA" w:rsidP="00FD3A6C" w:rsidRDefault="00FD3A6C" w14:paraId="4A90CCE4" w14:textId="2DF25227">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8266A6" w:rsidR="00FD3A6C" w:rsidDel="004278AA" w:rsidP="00FD3A6C" w:rsidRDefault="00FD3A6C" w14:paraId="30112D08" w14:textId="35167E67">
            <w:pPr>
              <w:jc w:val="center"/>
              <w:rPr>
                <w:bCs/>
                <w:sz w:val="20"/>
                <w:szCs w:val="20"/>
              </w:rPr>
            </w:pPr>
            <w:r w:rsidRPr="008266A6">
              <w:rPr>
                <w:bCs/>
                <w:sz w:val="20"/>
                <w:szCs w:val="20"/>
              </w:rPr>
              <w:t>PLN</w:t>
            </w:r>
            <w:r>
              <w:rPr>
                <w:bCs/>
                <w:sz w:val="20"/>
                <w:szCs w:val="20"/>
              </w:rPr>
              <w:t xml:space="preserve"> brutto</w:t>
            </w:r>
          </w:p>
        </w:tc>
        <w:tc>
          <w:tcPr>
            <w:tcW w:w="3119" w:type="dxa"/>
          </w:tcPr>
          <w:p w:rsidRPr="008A7255" w:rsidR="00FD3A6C" w:rsidDel="004278AA" w:rsidP="00FD3A6C" w:rsidRDefault="00FD3A6C" w14:paraId="1DF95C75" w14:textId="77777777">
            <w:pPr>
              <w:rPr>
                <w:rFonts w:cstheme="minorHAnsi"/>
                <w:b/>
                <w:sz w:val="20"/>
                <w:szCs w:val="20"/>
              </w:rPr>
            </w:pPr>
          </w:p>
        </w:tc>
      </w:tr>
      <w:tr w:rsidRPr="00384B67" w:rsidR="00FD3A6C" w:rsidDel="004278AA" w:rsidTr="00FC61E6" w14:paraId="6C7DD0EB" w14:textId="77777777">
        <w:trPr>
          <w:cantSplit/>
          <w:trHeight w:val="711"/>
          <w:jc w:val="center"/>
        </w:trPr>
        <w:tc>
          <w:tcPr>
            <w:tcW w:w="10485" w:type="dxa"/>
            <w:gridSpan w:val="5"/>
          </w:tcPr>
          <w:p w:rsidRPr="0048396B" w:rsidR="00FD3A6C" w:rsidDel="004278AA" w:rsidP="00FD3A6C" w:rsidRDefault="00FD3A6C" w14:paraId="39292866" w14:textId="77777777">
            <w:pPr>
              <w:spacing w:before="160" w:after="160" w:line="259" w:lineRule="auto"/>
              <w:jc w:val="both"/>
              <w:rPr>
                <w:rFonts w:ascii="Calibri" w:hAnsi="Calibri" w:eastAsia="Calibri" w:cs="Calibri"/>
                <w:color w:val="000000" w:themeColor="text1"/>
                <w:sz w:val="20"/>
                <w:szCs w:val="20"/>
              </w:rPr>
            </w:pPr>
            <w:r w:rsidRPr="4A1EFBEA">
              <w:rPr>
                <w:rFonts w:ascii="Calibri" w:hAnsi="Calibri" w:eastAsia="Calibri" w:cs="Calibri"/>
                <w:i/>
                <w:iCs/>
                <w:color w:val="000000" w:themeColor="text1"/>
                <w:sz w:val="20"/>
                <w:szCs w:val="20"/>
              </w:rPr>
              <w:t>W tym polu proszę wpisać uzasadnienie spełnienia Wymagania Konkursowego, natomiast obliczenia należy wykonać w Załączniku 3.</w:t>
            </w:r>
            <w:r>
              <w:rPr>
                <w:rFonts w:ascii="Calibri" w:hAnsi="Calibri" w:eastAsia="Calibri" w:cs="Calibri"/>
                <w:i/>
                <w:iCs/>
                <w:color w:val="000000" w:themeColor="text1"/>
                <w:sz w:val="20"/>
                <w:szCs w:val="20"/>
              </w:rPr>
              <w:t>1</w:t>
            </w:r>
            <w:r w:rsidRPr="4A1EFBEA">
              <w:rPr>
                <w:rFonts w:ascii="Calibri" w:hAnsi="Calibri" w:eastAsia="Calibri" w:cs="Calibri"/>
                <w:i/>
                <w:iCs/>
                <w:color w:val="000000" w:themeColor="text1"/>
                <w:sz w:val="20"/>
                <w:szCs w:val="20"/>
              </w:rPr>
              <w:t xml:space="preserve"> do Regulaminu.</w:t>
            </w:r>
          </w:p>
          <w:p w:rsidR="00FD3A6C" w:rsidP="00FD3A6C" w:rsidRDefault="00FD3A6C" w14:paraId="7AFF9730" w14:textId="30EEC0AE">
            <w:pPr>
              <w:spacing w:before="160" w:after="160" w:line="259" w:lineRule="auto"/>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Wykonawca deklaruje łączny koszy inwestycyjny Systemu 2, w którym </w:t>
            </w:r>
            <w:r w:rsidRPr="00D7275E">
              <w:rPr>
                <w:rFonts w:ascii="Calibri" w:hAnsi="Calibri" w:eastAsia="Calibri" w:cs="Calibri"/>
                <w:i/>
                <w:iCs/>
                <w:color w:val="000000" w:themeColor="text1"/>
                <w:sz w:val="20"/>
                <w:szCs w:val="20"/>
              </w:rPr>
              <w:t>uwzględnia wszystkie koszty związane z zakupem, wytworzeniem oraz montaże</w:t>
            </w:r>
            <w:r>
              <w:rPr>
                <w:rFonts w:ascii="Calibri" w:hAnsi="Calibri" w:eastAsia="Calibri" w:cs="Calibri"/>
                <w:i/>
                <w:iCs/>
                <w:color w:val="000000" w:themeColor="text1"/>
                <w:sz w:val="20"/>
                <w:szCs w:val="20"/>
              </w:rPr>
              <w:t>m elementów składowych Systemu 2</w:t>
            </w:r>
            <w:r w:rsidRPr="00D7275E">
              <w:rPr>
                <w:rFonts w:ascii="Calibri" w:hAnsi="Calibri" w:eastAsia="Calibri" w:cs="Calibri"/>
                <w:i/>
                <w:iCs/>
                <w:color w:val="000000" w:themeColor="text1"/>
                <w:sz w:val="20"/>
                <w:szCs w:val="20"/>
              </w:rPr>
              <w:t xml:space="preserve"> i ExtraElementów. </w:t>
            </w:r>
          </w:p>
          <w:p w:rsidR="00017494" w:rsidP="00017494" w:rsidRDefault="00017494" w14:paraId="3EEB85C7" w14:textId="04EF433B">
            <w:pPr>
              <w:spacing w:before="160" w:after="160" w:line="259" w:lineRule="auto"/>
              <w:jc w:val="both"/>
              <w:rPr>
                <w:rFonts w:ascii="Calibri" w:hAnsi="Calibri" w:eastAsia="Calibri" w:cs="Calibri"/>
                <w:i/>
                <w:iCs/>
                <w:color w:val="000000" w:themeColor="text1"/>
                <w:sz w:val="20"/>
                <w:szCs w:val="20"/>
              </w:rPr>
            </w:pPr>
            <w:r w:rsidRPr="00612371">
              <w:rPr>
                <w:rFonts w:ascii="Calibri" w:hAnsi="Calibri" w:eastAsia="Calibri" w:cs="Calibri"/>
                <w:i/>
                <w:iCs/>
                <w:color w:val="000000" w:themeColor="text1"/>
                <w:sz w:val="20"/>
                <w:szCs w:val="20"/>
              </w:rPr>
              <w:t>Wszystkie podane wartości kosztów muszą wynikać z podanych wyliczeń albo wynikać z przyjętych założeń udokumentowanych detalicznymi ofertami obniżonymi o 30% lub</w:t>
            </w:r>
            <w:r w:rsidRPr="752AD339">
              <w:rPr>
                <w:rFonts w:ascii="Calibri" w:hAnsi="Calibri" w:eastAsia="Calibri" w:cs="Calibri"/>
                <w:i/>
                <w:iCs/>
                <w:color w:val="000000" w:themeColor="text1"/>
                <w:sz w:val="20"/>
                <w:szCs w:val="20"/>
              </w:rPr>
              <w:t xml:space="preserve"> ofertami zewnętrznymi lub podanymi kosztami produkcji własnej. W przypadku wytworzeni</w:t>
            </w:r>
            <w:r>
              <w:rPr>
                <w:rFonts w:ascii="Calibri" w:hAnsi="Calibri" w:eastAsia="Calibri" w:cs="Calibri"/>
                <w:i/>
                <w:iCs/>
                <w:color w:val="000000" w:themeColor="text1"/>
                <w:sz w:val="20"/>
                <w:szCs w:val="20"/>
              </w:rPr>
              <w:t>a elementów składowych Systemu 2</w:t>
            </w:r>
            <w:r w:rsidRPr="752AD339">
              <w:rPr>
                <w:rFonts w:ascii="Calibri" w:hAnsi="Calibri" w:eastAsia="Calibri" w:cs="Calibri"/>
                <w:i/>
                <w:iCs/>
                <w:color w:val="000000" w:themeColor="text1"/>
                <w:sz w:val="20"/>
                <w:szCs w:val="20"/>
              </w:rPr>
              <w:t xml:space="preserve"> i/lub ExtraElementów we własnym procesie produkcyjnym, Wnioskodawca jest zobowiązany do przedstawienia wykazu kosztów bezpośrednich związanych z produkcją, takich jak koszty: materiałów, energii, robocizny, amortyzacji maszyn i urządzeń</w:t>
            </w:r>
            <w:r>
              <w:rPr>
                <w:rFonts w:ascii="Calibri" w:hAnsi="Calibri" w:eastAsia="Calibri" w:cs="Calibri"/>
                <w:i/>
                <w:iCs/>
                <w:color w:val="000000" w:themeColor="text1"/>
                <w:sz w:val="20"/>
                <w:szCs w:val="20"/>
              </w:rPr>
              <w:t xml:space="preserve"> </w:t>
            </w:r>
            <w:r w:rsidRPr="752AD339">
              <w:rPr>
                <w:rFonts w:ascii="Calibri" w:hAnsi="Calibri" w:eastAsia="Calibri" w:cs="Calibri"/>
                <w:i/>
                <w:iCs/>
                <w:color w:val="000000" w:themeColor="text1"/>
                <w:sz w:val="20"/>
                <w:szCs w:val="20"/>
              </w:rPr>
              <w:t>oraz kosztów pośrednich.</w:t>
            </w:r>
          </w:p>
          <w:p w:rsidRPr="0048396B" w:rsidR="00FD3A6C" w:rsidDel="004278AA" w:rsidP="00FD3A6C" w:rsidRDefault="00FD3A6C" w14:paraId="5CB37AE0" w14:textId="3E464517">
            <w:pPr>
              <w:spacing w:before="160" w:after="160" w:line="259" w:lineRule="auto"/>
              <w:jc w:val="both"/>
              <w:rPr>
                <w:rFonts w:ascii="Calibri" w:hAnsi="Calibri" w:eastAsia="Calibri" w:cs="Calibri"/>
                <w:color w:val="000000" w:themeColor="text1"/>
                <w:sz w:val="20"/>
                <w:szCs w:val="20"/>
              </w:rPr>
            </w:pPr>
            <w:r w:rsidRPr="4A1EFBEA">
              <w:rPr>
                <w:rFonts w:ascii="Calibri" w:hAnsi="Calibri" w:eastAsia="Calibri" w:cs="Calibri"/>
                <w:i/>
                <w:iCs/>
                <w:color w:val="000000" w:themeColor="text1"/>
                <w:sz w:val="20"/>
                <w:szCs w:val="20"/>
              </w:rPr>
              <w:t xml:space="preserve">Do obliczeń kosztów wszystkich elementów Systemu </w:t>
            </w:r>
            <w:r>
              <w:rPr>
                <w:rFonts w:ascii="Calibri" w:hAnsi="Calibri" w:eastAsia="Calibri" w:cs="Calibri"/>
                <w:i/>
                <w:iCs/>
                <w:color w:val="000000" w:themeColor="text1"/>
                <w:sz w:val="20"/>
                <w:szCs w:val="20"/>
              </w:rPr>
              <w:t>2,</w:t>
            </w:r>
            <w:r w:rsidRPr="4A1EFBEA">
              <w:rPr>
                <w:rFonts w:ascii="Calibri" w:hAnsi="Calibri" w:eastAsia="Calibri" w:cs="Calibri"/>
                <w:i/>
                <w:iCs/>
                <w:color w:val="000000" w:themeColor="text1"/>
                <w:sz w:val="20"/>
                <w:szCs w:val="20"/>
              </w:rPr>
              <w:t xml:space="preserve"> które nie są dostępne komercyjnie na rynku, stanowią innowację, są przedmiotem prac badawczo-rozwojowych należy przedstawić założenia przyjęte do oszacowania tych kosztów potwierdzone przez kosztorysanta.</w:t>
            </w:r>
          </w:p>
        </w:tc>
      </w:tr>
    </w:tbl>
    <w:p w:rsidR="00B542E2" w:rsidP="70A62EBD" w:rsidRDefault="00B542E2" w14:paraId="0AB54E43" w14:textId="35BFFF96">
      <w:pPr>
        <w:rPr>
          <w:i/>
          <w:iCs/>
          <w:color w:val="44546A" w:themeColor="text2"/>
          <w:sz w:val="18"/>
          <w:szCs w:val="18"/>
        </w:rPr>
      </w:pPr>
    </w:p>
    <w:p w:rsidR="00EB3120" w:rsidP="70A62EBD" w:rsidRDefault="00EB3120" w14:paraId="326C9FCD" w14:textId="1713A722">
      <w:pPr>
        <w:rPr>
          <w:i/>
          <w:iCs/>
          <w:color w:val="44546A" w:themeColor="text2"/>
          <w:sz w:val="18"/>
          <w:szCs w:val="18"/>
        </w:rPr>
      </w:pPr>
      <w:r w:rsidRPr="332BBF16">
        <w:rPr>
          <w:i/>
          <w:iCs/>
          <w:color w:val="44546A" w:themeColor="text2"/>
          <w:sz w:val="18"/>
          <w:szCs w:val="18"/>
        </w:rPr>
        <w:t>Tabela E.</w:t>
      </w:r>
      <w:r w:rsidR="00584680">
        <w:rPr>
          <w:i/>
          <w:iCs/>
          <w:color w:val="44546A" w:themeColor="text2"/>
          <w:sz w:val="18"/>
          <w:szCs w:val="18"/>
        </w:rPr>
        <w:t>5</w:t>
      </w:r>
      <w:r w:rsidRPr="332BBF16">
        <w:rPr>
          <w:i/>
          <w:iCs/>
          <w:color w:val="44546A" w:themeColor="text2"/>
          <w:sz w:val="18"/>
          <w:szCs w:val="18"/>
        </w:rPr>
        <w:t xml:space="preserve"> </w:t>
      </w:r>
      <w:r w:rsidRPr="00582D17" w:rsidR="004A1AD4">
        <w:rPr>
          <w:i/>
          <w:iCs/>
          <w:color w:val="44546A" w:themeColor="text2"/>
          <w:sz w:val="18"/>
          <w:szCs w:val="18"/>
        </w:rPr>
        <w:t xml:space="preserve">Koszty </w:t>
      </w:r>
      <w:r w:rsidR="000E3B40">
        <w:rPr>
          <w:i/>
          <w:iCs/>
          <w:color w:val="44546A" w:themeColor="text2"/>
          <w:sz w:val="18"/>
          <w:szCs w:val="18"/>
        </w:rPr>
        <w:t>Operacyjne</w:t>
      </w:r>
      <w:r w:rsidR="004A1AD4">
        <w:rPr>
          <w:i/>
          <w:iCs/>
          <w:color w:val="44546A" w:themeColor="text2"/>
          <w:sz w:val="18"/>
          <w:szCs w:val="18"/>
        </w:rPr>
        <w:t xml:space="preserve"> dla Systemu 2</w:t>
      </w:r>
      <w:r w:rsidR="00584680">
        <w:rPr>
          <w:i/>
          <w:iCs/>
          <w:color w:val="44546A" w:themeColor="text2"/>
          <w:sz w:val="18"/>
          <w:szCs w:val="18"/>
        </w:rPr>
        <w:t xml:space="preserve"> w Ekstremaln</w:t>
      </w:r>
      <w:r w:rsidR="00E176DD">
        <w:rPr>
          <w:i/>
          <w:iCs/>
          <w:color w:val="44546A" w:themeColor="text2"/>
          <w:sz w:val="18"/>
          <w:szCs w:val="18"/>
        </w:rPr>
        <w:t>ym R</w:t>
      </w:r>
      <w:r w:rsidR="00584680">
        <w:rPr>
          <w:i/>
          <w:iCs/>
          <w:color w:val="44546A" w:themeColor="text2"/>
          <w:sz w:val="18"/>
          <w:szCs w:val="18"/>
        </w:rPr>
        <w:t>oku</w:t>
      </w:r>
      <w:r w:rsidR="003F2A22">
        <w:rPr>
          <w:i/>
          <w:iCs/>
          <w:color w:val="44546A" w:themeColor="text2"/>
          <w:sz w:val="18"/>
          <w:szCs w:val="18"/>
        </w:rPr>
        <w:t xml:space="preserve"> - Wymaganie Konkursowe nr 2.</w:t>
      </w:r>
      <w:r w:rsidR="00584680">
        <w:rPr>
          <w:i/>
          <w:iCs/>
          <w:color w:val="44546A" w:themeColor="text2"/>
          <w:sz w:val="18"/>
          <w:szCs w:val="18"/>
        </w:rPr>
        <w:t>5</w:t>
      </w:r>
      <w:r w:rsidR="003F2A22">
        <w:rPr>
          <w:i/>
          <w:iCs/>
          <w:color w:val="44546A" w:themeColor="text2"/>
          <w:sz w:val="18"/>
          <w:szCs w:val="18"/>
        </w:rPr>
        <w:t xml:space="preserve"> dla B</w:t>
      </w:r>
      <w:r w:rsidRPr="0033619C" w:rsidR="003F2A22">
        <w:rPr>
          <w:i/>
          <w:iCs/>
          <w:color w:val="44546A" w:themeColor="text2"/>
          <w:sz w:val="18"/>
          <w:szCs w:val="18"/>
        </w:rPr>
        <w:t xml:space="preserve">udynku </w:t>
      </w:r>
      <w:r w:rsidR="00245AF3">
        <w:rPr>
          <w:i/>
          <w:iCs/>
          <w:color w:val="44546A" w:themeColor="text2"/>
          <w:sz w:val="18"/>
          <w:szCs w:val="18"/>
        </w:rPr>
        <w:t>D</w:t>
      </w:r>
      <w:r w:rsidRPr="0033619C" w:rsidR="003F2A22">
        <w:rPr>
          <w:i/>
          <w:iCs/>
          <w:color w:val="44546A" w:themeColor="text2"/>
          <w:sz w:val="18"/>
          <w:szCs w:val="18"/>
        </w:rPr>
        <w:t xml:space="preserve">omu </w:t>
      </w:r>
      <w:r w:rsidR="00245AF3">
        <w:rPr>
          <w:i/>
          <w:iCs/>
          <w:color w:val="44546A" w:themeColor="text2"/>
          <w:sz w:val="18"/>
          <w:szCs w:val="18"/>
        </w:rPr>
        <w:t>J</w:t>
      </w:r>
      <w:r w:rsidRPr="0033619C" w:rsidR="003F2A22">
        <w:rPr>
          <w:i/>
          <w:iCs/>
          <w:color w:val="44546A" w:themeColor="text2"/>
          <w:sz w:val="18"/>
          <w:szCs w:val="18"/>
        </w:rPr>
        <w:t>ednorodzinnego</w:t>
      </w:r>
      <w:r w:rsidR="003F2A22">
        <w:rPr>
          <w:i/>
          <w:iCs/>
          <w:color w:val="44546A" w:themeColor="text2"/>
          <w:sz w:val="18"/>
          <w:szCs w:val="18"/>
        </w:rPr>
        <w:t xml:space="preserve"> w Strumieniu 1</w:t>
      </w:r>
      <w:r w:rsidR="004A1AD4">
        <w:rPr>
          <w:i/>
          <w:iCs/>
          <w:color w:val="44546A" w:themeColor="text2"/>
          <w:sz w:val="18"/>
          <w:szCs w:val="18"/>
        </w:rPr>
        <w:t xml:space="preserve"> </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Pr="00384B67" w:rsidR="00EB3120" w:rsidDel="004278AA" w:rsidTr="7C848C48" w14:paraId="7A70F43D" w14:textId="77777777">
        <w:trPr>
          <w:trHeight w:val="581"/>
          <w:jc w:val="center"/>
        </w:trPr>
        <w:tc>
          <w:tcPr>
            <w:tcW w:w="10485" w:type="dxa"/>
            <w:gridSpan w:val="5"/>
            <w:shd w:val="clear" w:color="auto" w:fill="A8D08D" w:themeFill="accent6" w:themeFillTint="99"/>
            <w:tcMar/>
            <w:vAlign w:val="center"/>
          </w:tcPr>
          <w:p w:rsidRPr="000A5E6E" w:rsidR="00EB3120" w:rsidP="7C848C48" w:rsidRDefault="00C16911" w14:paraId="4DACD4EA" w14:textId="51F86E2C">
            <w:pPr>
              <w:jc w:val="center"/>
              <w:rPr>
                <w:i w:val="1"/>
                <w:iCs w:val="1"/>
                <w:color w:val="44546A" w:themeColor="text2"/>
              </w:rPr>
            </w:pPr>
            <w:r w:rsidRPr="7C848C48" w:rsidR="38AD0D32">
              <w:rPr>
                <w:b w:val="1"/>
                <w:bCs w:val="1"/>
              </w:rPr>
              <w:t>Koszty Operacyjne dla Systemu 2</w:t>
            </w:r>
            <w:r w:rsidRPr="7C848C48" w:rsidR="0C46B6F0">
              <w:rPr>
                <w:b w:val="1"/>
                <w:bCs w:val="1"/>
              </w:rPr>
              <w:t xml:space="preserve"> w </w:t>
            </w:r>
            <w:r w:rsidRPr="7C848C48" w:rsidR="0C46B6F0">
              <w:rPr>
                <w:b w:val="1"/>
                <w:bCs w:val="1"/>
              </w:rPr>
              <w:t>Ekstremaln</w:t>
            </w:r>
            <w:r w:rsidRPr="7C848C48" w:rsidR="69647A4D">
              <w:rPr>
                <w:b w:val="1"/>
                <w:bCs w:val="1"/>
              </w:rPr>
              <w:t>ym</w:t>
            </w:r>
            <w:r w:rsidRPr="7C848C48" w:rsidR="0C46B6F0">
              <w:rPr>
                <w:b w:val="1"/>
                <w:bCs w:val="1"/>
              </w:rPr>
              <w:t xml:space="preserve"> </w:t>
            </w:r>
            <w:r w:rsidRPr="7C848C48" w:rsidR="69647A4D">
              <w:rPr>
                <w:b w:val="1"/>
                <w:bCs w:val="1"/>
              </w:rPr>
              <w:t>R</w:t>
            </w:r>
            <w:r w:rsidRPr="7C848C48" w:rsidR="0C46B6F0">
              <w:rPr>
                <w:b w:val="1"/>
                <w:bCs w:val="1"/>
              </w:rPr>
              <w:t>oku</w:t>
            </w:r>
          </w:p>
        </w:tc>
      </w:tr>
      <w:tr w:rsidRPr="00384B67" w:rsidR="00EB3120" w:rsidDel="004278AA" w:rsidTr="7C848C48" w14:paraId="7B29E1A4" w14:textId="77777777">
        <w:trPr>
          <w:trHeight w:val="1134"/>
          <w:jc w:val="center"/>
        </w:trPr>
        <w:tc>
          <w:tcPr>
            <w:tcW w:w="10485" w:type="dxa"/>
            <w:gridSpan w:val="5"/>
            <w:shd w:val="clear" w:color="auto" w:fill="E2EFD9" w:themeFill="accent6" w:themeFillTint="33"/>
            <w:tcMar/>
            <w:vAlign w:val="center"/>
          </w:tcPr>
          <w:p w:rsidRPr="000A5E6E" w:rsidR="00EB3120" w:rsidP="00FC61E6" w:rsidRDefault="00EB3120" w14:paraId="5A56C331" w14:textId="77777777">
            <w:pPr>
              <w:rPr>
                <w:color w:val="44546A" w:themeColor="text2"/>
                <w:sz w:val="18"/>
              </w:rPr>
            </w:pPr>
          </w:p>
          <w:p w:rsidR="00EB3120" w:rsidP="00FC61E6" w:rsidRDefault="00EB3120" w14:paraId="4D8B1288" w14:textId="25A36EE1">
            <w:pPr>
              <w:jc w:val="both"/>
              <w:rPr>
                <w:sz w:val="20"/>
                <w:szCs w:val="20"/>
              </w:rPr>
            </w:pPr>
            <w:r w:rsidRPr="0ACA543E">
              <w:rPr>
                <w:sz w:val="20"/>
                <w:szCs w:val="20"/>
              </w:rPr>
              <w:t xml:space="preserve">W ramach Wymagania Konkursowego </w:t>
            </w:r>
            <w:r w:rsidR="00C16911">
              <w:rPr>
                <w:sz w:val="20"/>
                <w:szCs w:val="20"/>
                <w:u w:val="single"/>
              </w:rPr>
              <w:t>Koszty Operacyjne dla Systemu 2</w:t>
            </w:r>
            <w:r w:rsidR="00260510">
              <w:rPr>
                <w:sz w:val="20"/>
                <w:szCs w:val="20"/>
                <w:u w:val="single"/>
              </w:rPr>
              <w:t xml:space="preserve"> w Ekstremaln</w:t>
            </w:r>
            <w:r w:rsidR="00E176DD">
              <w:rPr>
                <w:sz w:val="20"/>
                <w:szCs w:val="20"/>
                <w:u w:val="single"/>
              </w:rPr>
              <w:t>ym</w:t>
            </w:r>
            <w:r w:rsidR="00260510">
              <w:rPr>
                <w:sz w:val="20"/>
                <w:szCs w:val="20"/>
                <w:u w:val="single"/>
              </w:rPr>
              <w:t xml:space="preserve"> </w:t>
            </w:r>
            <w:r w:rsidR="00E176DD">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C16911">
              <w:rPr>
                <w:sz w:val="20"/>
                <w:szCs w:val="20"/>
              </w:rPr>
              <w:t>2.</w:t>
            </w:r>
            <w:r w:rsidR="00260510">
              <w:rPr>
                <w:sz w:val="20"/>
                <w:szCs w:val="20"/>
              </w:rPr>
              <w:t xml:space="preserve">5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K</w:t>
            </w:r>
            <w:r w:rsidR="00C16911">
              <w:rPr>
                <w:sz w:val="20"/>
                <w:szCs w:val="20"/>
              </w:rPr>
              <w:t>oszty Inwestycyjne dla Systemu 2</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EB3120" w:rsidP="00FC61E6" w:rsidRDefault="00EB3120" w14:paraId="6B52BC2D" w14:textId="77777777">
            <w:pPr>
              <w:jc w:val="both"/>
              <w:rPr>
                <w:sz w:val="20"/>
                <w:szCs w:val="20"/>
              </w:rPr>
            </w:pPr>
          </w:p>
          <w:p w:rsidR="00EB3120" w:rsidP="00FC61E6" w:rsidRDefault="00C16911" w14:paraId="0F89BF0A" w14:textId="67E8D144">
            <w:pPr>
              <w:jc w:val="both"/>
              <w:rPr>
                <w:sz w:val="20"/>
                <w:szCs w:val="20"/>
              </w:rPr>
            </w:pPr>
            <w:r>
              <w:rPr>
                <w:sz w:val="20"/>
                <w:szCs w:val="20"/>
              </w:rPr>
              <w:t xml:space="preserve">UWAGA! </w:t>
            </w:r>
            <w:r w:rsidRPr="00720E3C">
              <w:rPr>
                <w:sz w:val="20"/>
                <w:szCs w:val="20"/>
              </w:rPr>
              <w:t xml:space="preserve">Zamawiający wymaga, aby </w:t>
            </w:r>
            <w:r>
              <w:rPr>
                <w:sz w:val="20"/>
                <w:szCs w:val="20"/>
              </w:rPr>
              <w:t>wartość deklarowana była zgodna z kalkulacjami</w:t>
            </w:r>
            <w:r w:rsidRPr="00C16911">
              <w:rPr>
                <w:sz w:val="20"/>
                <w:szCs w:val="20"/>
              </w:rPr>
              <w:t xml:space="preserve"> parametru K</w:t>
            </w:r>
            <w:r w:rsidRPr="00C16911">
              <w:rPr>
                <w:sz w:val="20"/>
                <w:szCs w:val="20"/>
                <w:vertAlign w:val="subscript"/>
              </w:rPr>
              <w:t>O</w:t>
            </w:r>
            <w:r w:rsidR="00406922">
              <w:rPr>
                <w:sz w:val="20"/>
                <w:szCs w:val="20"/>
                <w:vertAlign w:val="subscript"/>
              </w:rPr>
              <w:t>E</w:t>
            </w:r>
            <w:r>
              <w:rPr>
                <w:sz w:val="20"/>
                <w:szCs w:val="20"/>
                <w:vertAlign w:val="subscript"/>
              </w:rPr>
              <w:t>S2</w:t>
            </w:r>
            <w:r w:rsidRPr="00C16911">
              <w:rPr>
                <w:sz w:val="20"/>
                <w:szCs w:val="20"/>
              </w:rPr>
              <w:t xml:space="preserve"> </w:t>
            </w:r>
            <w:r>
              <w:rPr>
                <w:sz w:val="20"/>
                <w:szCs w:val="20"/>
              </w:rPr>
              <w:t>wykonanymi</w:t>
            </w:r>
            <w:r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rsidRPr="00384B67" w:rsidR="000A5E6E" w:rsidP="00FC61E6" w:rsidRDefault="000A5E6E" w14:paraId="600A0335" w14:textId="0D479E1F">
            <w:pPr>
              <w:jc w:val="both"/>
              <w:rPr>
                <w:b/>
                <w:bCs/>
                <w:sz w:val="20"/>
                <w:szCs w:val="20"/>
              </w:rPr>
            </w:pPr>
          </w:p>
        </w:tc>
      </w:tr>
      <w:tr w:rsidRPr="00384B67" w:rsidR="00EB3120" w:rsidDel="004278AA" w:rsidTr="7C848C48" w14:paraId="6E991BA9" w14:textId="77777777">
        <w:trPr>
          <w:trHeight w:val="802"/>
          <w:jc w:val="center"/>
        </w:trPr>
        <w:tc>
          <w:tcPr>
            <w:tcW w:w="704" w:type="dxa"/>
            <w:shd w:val="clear" w:color="auto" w:fill="C5E0B3" w:themeFill="accent6" w:themeFillTint="66"/>
            <w:tcMar/>
            <w:vAlign w:val="center"/>
          </w:tcPr>
          <w:p w:rsidRPr="008A7255" w:rsidR="00EB3120" w:rsidP="00FC61E6" w:rsidRDefault="00EB3120" w14:paraId="10C2452B" w14:textId="77777777">
            <w:pPr>
              <w:rPr>
                <w:rFonts w:cstheme="minorHAnsi"/>
                <w:sz w:val="20"/>
                <w:szCs w:val="20"/>
              </w:rPr>
            </w:pPr>
            <w:r>
              <w:rPr>
                <w:rFonts w:cstheme="minorHAnsi"/>
                <w:b/>
                <w:sz w:val="18"/>
                <w:szCs w:val="20"/>
              </w:rPr>
              <w:t>L.p.</w:t>
            </w:r>
          </w:p>
        </w:tc>
        <w:tc>
          <w:tcPr>
            <w:tcW w:w="2693" w:type="dxa"/>
            <w:shd w:val="clear" w:color="auto" w:fill="C5E0B3" w:themeFill="accent6" w:themeFillTint="66"/>
            <w:tcMar/>
            <w:vAlign w:val="center"/>
          </w:tcPr>
          <w:p w:rsidRPr="00C73907" w:rsidR="00EB3120" w:rsidDel="00DC1E78" w:rsidP="00FC61E6" w:rsidRDefault="00EB3120" w14:paraId="07E44E61"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tcMar/>
            <w:vAlign w:val="center"/>
          </w:tcPr>
          <w:p w:rsidRPr="00384B67" w:rsidR="00EB3120" w:rsidDel="004278AA" w:rsidP="00FC61E6" w:rsidRDefault="00EB3120" w14:paraId="5C9F84DA"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tcMar/>
            <w:vAlign w:val="center"/>
          </w:tcPr>
          <w:p w:rsidRPr="00D228C1" w:rsidR="00EB3120" w:rsidP="00FC61E6" w:rsidRDefault="00EB3120" w14:paraId="6EB88013"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tcMar/>
            <w:vAlign w:val="center"/>
          </w:tcPr>
          <w:p w:rsidRPr="00384B67" w:rsidR="00EB3120" w:rsidDel="004278AA" w:rsidP="00FC61E6" w:rsidRDefault="00EB3120" w14:paraId="371653C9" w14:textId="77777777">
            <w:pPr>
              <w:jc w:val="center"/>
              <w:rPr>
                <w:rFonts w:cstheme="minorHAnsi"/>
                <w:b/>
                <w:sz w:val="20"/>
                <w:szCs w:val="20"/>
              </w:rPr>
            </w:pPr>
            <w:r w:rsidRPr="00384B67">
              <w:rPr>
                <w:rFonts w:cstheme="minorHAnsi"/>
                <w:b/>
                <w:sz w:val="20"/>
                <w:szCs w:val="20"/>
              </w:rPr>
              <w:t>Uwagi</w:t>
            </w:r>
          </w:p>
        </w:tc>
      </w:tr>
      <w:tr w:rsidRPr="00384B67" w:rsidR="00FD3A6C" w:rsidDel="004278AA" w:rsidTr="7C848C48" w14:paraId="1F1E8754" w14:textId="77777777">
        <w:trPr>
          <w:trHeight w:val="895"/>
          <w:jc w:val="center"/>
        </w:trPr>
        <w:tc>
          <w:tcPr>
            <w:tcW w:w="704" w:type="dxa"/>
            <w:shd w:val="clear" w:color="auto" w:fill="E2EFD9" w:themeFill="accent6" w:themeFillTint="33"/>
            <w:tcMar/>
            <w:vAlign w:val="center"/>
          </w:tcPr>
          <w:p w:rsidRPr="00E52ECF" w:rsidR="00FD3A6C" w:rsidP="00FD3A6C" w:rsidRDefault="00FD3A6C" w14:paraId="02C713D7" w14:textId="08BB0C48">
            <w:pPr>
              <w:rPr>
                <w:rFonts w:cstheme="minorHAnsi"/>
                <w:sz w:val="20"/>
                <w:szCs w:val="20"/>
              </w:rPr>
            </w:pPr>
            <w:r>
              <w:rPr>
                <w:rFonts w:cstheme="minorHAnsi"/>
                <w:sz w:val="20"/>
                <w:szCs w:val="20"/>
              </w:rPr>
              <w:t>2.</w:t>
            </w:r>
            <w:r w:rsidR="00E6516A">
              <w:rPr>
                <w:rFonts w:cstheme="minorHAnsi"/>
                <w:sz w:val="20"/>
                <w:szCs w:val="20"/>
              </w:rPr>
              <w:t>5.</w:t>
            </w:r>
          </w:p>
        </w:tc>
        <w:tc>
          <w:tcPr>
            <w:tcW w:w="2693" w:type="dxa"/>
            <w:shd w:val="clear" w:color="auto" w:fill="E2EFD9" w:themeFill="accent6" w:themeFillTint="33"/>
            <w:tcMar/>
            <w:vAlign w:val="center"/>
          </w:tcPr>
          <w:p w:rsidRPr="000A5E6E" w:rsidR="00FD3A6C" w:rsidP="00FD3A6C" w:rsidRDefault="00FD3A6C" w14:paraId="2A50D2E2" w14:textId="5E68D179">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Koszty Operacyjne dla Systemu 2</w:t>
            </w:r>
            <w:r w:rsidR="00F12714">
              <w:rPr>
                <w:rFonts w:ascii="Calibri" w:hAnsi="Calibri" w:eastAsia="Calibri" w:cs="Calibri"/>
                <w:bCs/>
                <w:color w:val="000000" w:themeColor="text1"/>
                <w:sz w:val="20"/>
                <w:szCs w:val="20"/>
              </w:rPr>
              <w:t xml:space="preserve"> w Ekstremaln</w:t>
            </w:r>
            <w:r w:rsidR="00E176DD">
              <w:rPr>
                <w:rFonts w:ascii="Calibri" w:hAnsi="Calibri" w:eastAsia="Calibri" w:cs="Calibri"/>
                <w:bCs/>
                <w:color w:val="000000" w:themeColor="text1"/>
                <w:sz w:val="20"/>
                <w:szCs w:val="20"/>
              </w:rPr>
              <w:t>ym</w:t>
            </w:r>
            <w:r w:rsidR="00310ADF">
              <w:rPr>
                <w:rFonts w:ascii="Calibri" w:hAnsi="Calibri" w:eastAsia="Calibri" w:cs="Calibri"/>
                <w:bCs/>
                <w:color w:val="000000" w:themeColor="text1"/>
                <w:sz w:val="20"/>
                <w:szCs w:val="20"/>
              </w:rPr>
              <w:t xml:space="preserve"> </w:t>
            </w:r>
            <w:r w:rsidR="00E176DD">
              <w:rPr>
                <w:rFonts w:ascii="Calibri" w:hAnsi="Calibri" w:eastAsia="Calibri" w:cs="Calibri"/>
                <w:bCs/>
                <w:color w:val="000000" w:themeColor="text1"/>
                <w:sz w:val="20"/>
                <w:szCs w:val="20"/>
              </w:rPr>
              <w:t>R</w:t>
            </w:r>
            <w:r w:rsidR="00F12714">
              <w:rPr>
                <w:rFonts w:ascii="Calibri" w:hAnsi="Calibri" w:eastAsia="Calibri" w:cs="Calibri"/>
                <w:bCs/>
                <w:color w:val="000000" w:themeColor="text1"/>
                <w:sz w:val="20"/>
                <w:szCs w:val="20"/>
              </w:rPr>
              <w:t>oku</w:t>
            </w:r>
            <w:r w:rsidRPr="000A5E6E">
              <w:rPr>
                <w:rFonts w:ascii="Calibri" w:hAnsi="Calibri" w:eastAsia="Calibri" w:cs="Calibri"/>
                <w:bCs/>
                <w:color w:val="000000" w:themeColor="text1"/>
                <w:sz w:val="20"/>
                <w:szCs w:val="20"/>
              </w:rPr>
              <w:t xml:space="preserve"> -</w:t>
            </w:r>
            <w:r w:rsidRPr="000A5E6E">
              <w:rPr>
                <w:rFonts w:ascii="Calibri" w:hAnsi="Calibri" w:eastAsia="Calibri" w:cs="Calibri"/>
                <w:b/>
                <w:bCs/>
                <w:color w:val="000000" w:themeColor="text1"/>
                <w:sz w:val="20"/>
                <w:szCs w:val="20"/>
              </w:rPr>
              <w:t xml:space="preserve"> </w:t>
            </w:r>
            <w:r w:rsidRPr="000A5E6E">
              <w:rPr>
                <w:b/>
                <w:sz w:val="20"/>
                <w:szCs w:val="20"/>
              </w:rPr>
              <w:t>K</w:t>
            </w:r>
            <w:r w:rsidRPr="000A5E6E">
              <w:rPr>
                <w:b/>
                <w:sz w:val="20"/>
                <w:szCs w:val="20"/>
                <w:vertAlign w:val="subscript"/>
              </w:rPr>
              <w:t>O</w:t>
            </w:r>
            <w:r w:rsidR="00406922">
              <w:rPr>
                <w:b/>
                <w:sz w:val="20"/>
                <w:szCs w:val="20"/>
                <w:vertAlign w:val="subscript"/>
              </w:rPr>
              <w:t>E</w:t>
            </w:r>
            <w:r w:rsidRPr="000A5E6E">
              <w:rPr>
                <w:b/>
                <w:sz w:val="20"/>
                <w:szCs w:val="20"/>
                <w:vertAlign w:val="subscript"/>
              </w:rPr>
              <w:t>S2</w:t>
            </w:r>
          </w:p>
        </w:tc>
        <w:tc>
          <w:tcPr>
            <w:tcW w:w="2410" w:type="dxa"/>
            <w:tcMar/>
            <w:vAlign w:val="bottom"/>
          </w:tcPr>
          <w:p w:rsidRPr="008A7255" w:rsidR="00FD3A6C" w:rsidDel="004278AA" w:rsidP="00FD3A6C" w:rsidRDefault="00FD3A6C" w14:paraId="79B6EF48" w14:textId="54040638">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tcMar/>
            <w:vAlign w:val="center"/>
          </w:tcPr>
          <w:p w:rsidRPr="008266A6" w:rsidR="00FD3A6C" w:rsidDel="004278AA" w:rsidP="00FD3A6C" w:rsidRDefault="00FD3A6C" w14:paraId="7A06A36D" w14:textId="5EC612E0">
            <w:pPr>
              <w:jc w:val="center"/>
              <w:rPr>
                <w:bCs/>
                <w:sz w:val="20"/>
                <w:szCs w:val="20"/>
              </w:rPr>
            </w:pPr>
            <w:r w:rsidRPr="008266A6">
              <w:rPr>
                <w:bCs/>
                <w:sz w:val="20"/>
                <w:szCs w:val="20"/>
              </w:rPr>
              <w:t>PLN</w:t>
            </w:r>
            <w:r>
              <w:rPr>
                <w:bCs/>
                <w:sz w:val="20"/>
                <w:szCs w:val="20"/>
              </w:rPr>
              <w:t xml:space="preserve"> brutto</w:t>
            </w:r>
          </w:p>
        </w:tc>
        <w:tc>
          <w:tcPr>
            <w:tcW w:w="3119" w:type="dxa"/>
            <w:tcMar/>
          </w:tcPr>
          <w:p w:rsidRPr="008A7255" w:rsidR="00FD3A6C" w:rsidDel="004278AA" w:rsidP="00FD3A6C" w:rsidRDefault="00FD3A6C" w14:paraId="6BB8799E" w14:textId="77777777">
            <w:pPr>
              <w:rPr>
                <w:rFonts w:cstheme="minorHAnsi"/>
                <w:b/>
                <w:sz w:val="20"/>
                <w:szCs w:val="20"/>
              </w:rPr>
            </w:pPr>
          </w:p>
        </w:tc>
      </w:tr>
      <w:tr w:rsidRPr="00384B67" w:rsidR="00A00D14" w:rsidDel="004278AA" w:rsidTr="7C848C48" w14:paraId="05A8ED03" w14:textId="77777777">
        <w:trPr>
          <w:trHeight w:val="711"/>
          <w:jc w:val="center"/>
        </w:trPr>
        <w:tc>
          <w:tcPr>
            <w:tcW w:w="10485" w:type="dxa"/>
            <w:gridSpan w:val="5"/>
            <w:tcMar/>
          </w:tcPr>
          <w:p w:rsidR="00A00D14" w:rsidP="00A00D14" w:rsidRDefault="00A00D14" w14:paraId="12B94CA5" w14:textId="54F243E9">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lastRenderedPageBreak/>
              <w:t>W celu weryfikacji przez Zamawiającego spełnienia Wymagania Konkursowego, Wykonawca jest zobowiązany do przygotowania w arkuszu kalkulacyjnym programu Excel wyliczenia Kosztów Operacyjnych dla Systemu 2 w Ekstremalnym Roku.</w:t>
            </w:r>
          </w:p>
          <w:p w:rsidR="00A00D14" w:rsidP="00A00D14" w:rsidRDefault="00A00D14" w14:paraId="69BE0BD0" w14:textId="101954FB">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Przygotowany przez Wykonawcę dokument powinien nosić nazwę „Arkusz Kalkulacyjny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oraz stanowić Załącznik do niniejszego Wniosku.</w:t>
            </w:r>
          </w:p>
          <w:p w:rsidR="00A00D14" w:rsidP="00A00D14" w:rsidRDefault="00A00D14" w14:paraId="3AD81B68" w14:textId="2B88441C">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 podsumowaniu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 xml:space="preserve">Wykonawca </w:t>
            </w:r>
            <w:r>
              <w:rPr>
                <w:rFonts w:ascii="Calibri" w:hAnsi="Calibri" w:eastAsia="Calibri" w:cs="Calibri"/>
                <w:i/>
                <w:iCs/>
                <w:color w:val="000000" w:themeColor="text1"/>
                <w:sz w:val="20"/>
                <w:szCs w:val="20"/>
              </w:rPr>
              <w:t>podaje</w:t>
            </w:r>
            <w:r w:rsidRPr="00290FE7">
              <w:rPr>
                <w:rFonts w:ascii="Calibri" w:hAnsi="Calibri" w:eastAsia="Calibri" w:cs="Calibri"/>
                <w:i/>
                <w:iCs/>
                <w:color w:val="000000" w:themeColor="text1"/>
                <w:sz w:val="20"/>
                <w:szCs w:val="20"/>
              </w:rPr>
              <w:t xml:space="preserve"> </w:t>
            </w:r>
            <w:r w:rsidRPr="00475F47">
              <w:rPr>
                <w:rFonts w:ascii="Calibri" w:hAnsi="Calibri" w:eastAsia="Calibri" w:cs="Calibri"/>
                <w:i/>
                <w:iCs/>
                <w:color w:val="000000" w:themeColor="text1"/>
                <w:sz w:val="20"/>
                <w:szCs w:val="20"/>
                <w:u w:val="single"/>
              </w:rPr>
              <w:t>Koszt energii elektrycznej pobranej z sieci w ciągu Ekstremalnego Roku</w:t>
            </w:r>
            <w:r>
              <w:rPr>
                <w:rFonts w:ascii="Calibri" w:hAnsi="Calibri" w:eastAsia="Calibri" w:cs="Calibri"/>
                <w:i/>
                <w:iCs/>
                <w:color w:val="000000" w:themeColor="text1"/>
                <w:sz w:val="20"/>
                <w:szCs w:val="20"/>
              </w:rPr>
              <w:t xml:space="preserve"> na potrzeby Systemu 2</w:t>
            </w:r>
            <w:r w:rsidRPr="00290FE7">
              <w:rPr>
                <w:rFonts w:ascii="Calibri" w:hAnsi="Calibri" w:eastAsia="Calibri" w:cs="Calibri"/>
                <w:i/>
                <w:iCs/>
                <w:color w:val="000000" w:themeColor="text1"/>
                <w:sz w:val="20"/>
                <w:szCs w:val="20"/>
              </w:rPr>
              <w:t xml:space="preserve"> oraz</w:t>
            </w:r>
            <w:r>
              <w:rPr>
                <w:rFonts w:ascii="Calibri" w:hAnsi="Calibri" w:eastAsia="Calibri" w:cs="Calibri"/>
                <w:i/>
                <w:iCs/>
                <w:color w:val="000000" w:themeColor="text1"/>
                <w:sz w:val="20"/>
                <w:szCs w:val="20"/>
              </w:rPr>
              <w:t xml:space="preserve"> ExtraElementów (jeśli dotyczy). Wykonawca opracuje Arkusz Kalkulacyjny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bazuj</w:t>
            </w:r>
            <w:r>
              <w:rPr>
                <w:rFonts w:ascii="Calibri" w:hAnsi="Calibri" w:eastAsia="Calibri" w:cs="Calibri"/>
                <w:i/>
                <w:iCs/>
                <w:color w:val="000000" w:themeColor="text1"/>
                <w:sz w:val="20"/>
                <w:szCs w:val="20"/>
              </w:rPr>
              <w:t>ąc</w:t>
            </w:r>
            <w:r w:rsidRPr="00290FE7">
              <w:rPr>
                <w:rFonts w:ascii="Calibri" w:hAnsi="Calibri" w:eastAsia="Calibri" w:cs="Calibri"/>
                <w:i/>
                <w:iCs/>
                <w:color w:val="000000" w:themeColor="text1"/>
                <w:sz w:val="20"/>
                <w:szCs w:val="20"/>
              </w:rPr>
              <w:t xml:space="preserve"> na przedstawionych w </w:t>
            </w:r>
            <w:r>
              <w:rPr>
                <w:rFonts w:ascii="Calibri" w:hAnsi="Calibri" w:eastAsia="Calibri" w:cs="Calibri"/>
                <w:i/>
                <w:iCs/>
                <w:color w:val="000000" w:themeColor="text1"/>
                <w:sz w:val="20"/>
                <w:szCs w:val="20"/>
              </w:rPr>
              <w:t>Załączniku nr 3.2 do Regulaminu</w:t>
            </w:r>
            <w:r w:rsidRPr="00290FE7">
              <w:rPr>
                <w:rFonts w:ascii="Calibri" w:hAnsi="Calibri" w:eastAsia="Calibri" w:cs="Calibri"/>
                <w:i/>
                <w:iCs/>
                <w:color w:val="000000" w:themeColor="text1"/>
                <w:sz w:val="20"/>
                <w:szCs w:val="20"/>
              </w:rPr>
              <w:t xml:space="preserve"> symulacjach </w:t>
            </w:r>
            <w:r>
              <w:rPr>
                <w:rFonts w:ascii="Calibri" w:hAnsi="Calibri" w:eastAsia="Calibri" w:cs="Calibri"/>
                <w:i/>
                <w:iCs/>
                <w:color w:val="000000" w:themeColor="text1"/>
                <w:sz w:val="20"/>
                <w:szCs w:val="20"/>
              </w:rPr>
              <w:t xml:space="preserve">godzinowego </w:t>
            </w:r>
            <w:r w:rsidRPr="00290FE7">
              <w:rPr>
                <w:rFonts w:ascii="Calibri" w:hAnsi="Calibri" w:eastAsia="Calibri" w:cs="Calibri"/>
                <w:i/>
                <w:iCs/>
                <w:color w:val="000000" w:themeColor="text1"/>
                <w:sz w:val="20"/>
                <w:szCs w:val="20"/>
              </w:rPr>
              <w:t xml:space="preserve">zapotrzebowania na energię termiczną Budynku Domu Jednorodzinnego </w:t>
            </w:r>
            <w:r>
              <w:rPr>
                <w:rFonts w:ascii="Calibri" w:hAnsi="Calibri" w:eastAsia="Calibri" w:cs="Calibri"/>
                <w:i/>
                <w:iCs/>
                <w:color w:val="000000" w:themeColor="text1"/>
                <w:sz w:val="20"/>
                <w:szCs w:val="20"/>
              </w:rPr>
              <w:t>oraz uwzględni ceny energii elektrycznej według Taryf podanych w Załączniku nr 3.3 do Regulaminu.</w:t>
            </w:r>
          </w:p>
          <w:p w:rsidRPr="00290FE7" w:rsidR="00A00D14" w:rsidP="00A00D14" w:rsidRDefault="00A00D14" w14:paraId="0FA02D64" w14:textId="09C6444E">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Celem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przedstawienie przepływu energii w postaci ciepła i chodu pomiędzy wszystkimi elementami Systemów oraz pomiędzy elementami Systemu i Extraelementami. Kalkulacja ma podawać przepływy energii w każdej godzinie dla całego roku obliczeń. </w:t>
            </w:r>
          </w:p>
          <w:p w:rsidR="00A00D14" w:rsidP="7C848C48" w:rsidRDefault="00A00D14" w14:paraId="0EFA092F" w14:textId="2C07ABF8">
            <w:pPr>
              <w:jc w:val="both"/>
              <w:rPr>
                <w:rFonts w:ascii="Calibri" w:hAnsi="Calibri" w:eastAsia="Calibri" w:cs="Calibri"/>
                <w:i w:val="1"/>
                <w:iCs w:val="1"/>
                <w:color w:val="000000" w:themeColor="text1"/>
                <w:sz w:val="20"/>
                <w:szCs w:val="20"/>
              </w:rPr>
            </w:pPr>
            <w:r w:rsidRPr="7C848C48" w:rsidR="1F10A5A9">
              <w:rPr>
                <w:rFonts w:ascii="Calibri" w:hAnsi="Calibri" w:eastAsia="Calibri" w:cs="Calibri"/>
                <w:i w:val="1"/>
                <w:iCs w:val="1"/>
                <w:color w:val="000000" w:themeColor="text1" w:themeTint="FF" w:themeShade="FF"/>
                <w:sz w:val="20"/>
                <w:szCs w:val="20"/>
              </w:rPr>
              <w:t xml:space="preserve">W Arkuszu Kalkulacyjnym Bilansu </w:t>
            </w:r>
            <w:r w:rsidRPr="7C848C48" w:rsidR="64C99A96">
              <w:rPr>
                <w:rFonts w:ascii="Calibri" w:hAnsi="Calibri" w:eastAsia="Calibri" w:cs="Calibri"/>
                <w:i w:val="1"/>
                <w:iCs w:val="1"/>
                <w:color w:val="000000" w:themeColor="text1" w:themeTint="FF" w:themeShade="FF"/>
                <w:sz w:val="20"/>
                <w:szCs w:val="20"/>
              </w:rPr>
              <w:t>Energii</w:t>
            </w:r>
            <w:r w:rsidRPr="7C848C48" w:rsidR="1F10A5A9">
              <w:rPr>
                <w:rFonts w:ascii="Calibri" w:hAnsi="Calibri" w:eastAsia="Calibri" w:cs="Calibri"/>
                <w:i w:val="1"/>
                <w:iCs w:val="1"/>
                <w:color w:val="000000" w:themeColor="text1" w:themeTint="FF" w:themeShade="FF"/>
                <w:sz w:val="20"/>
                <w:szCs w:val="20"/>
              </w:rPr>
              <w:t xml:space="preserve"> </w:t>
            </w:r>
            <w:r w:rsidRPr="7C848C48" w:rsidR="1F10A5A9">
              <w:rPr>
                <w:rFonts w:ascii="Calibri" w:hAnsi="Calibri" w:eastAsia="Calibri" w:cs="Calibri"/>
                <w:i w:val="1"/>
                <w:iCs w:val="1"/>
                <w:color w:val="000000" w:themeColor="text1" w:themeTint="FF" w:themeShade="FF"/>
                <w:sz w:val="20"/>
                <w:szCs w:val="20"/>
              </w:rPr>
              <w:t xml:space="preserve">Wykonawca według własnej metodologii przygotowuje obliczenia i przedstawia w każdej </w:t>
            </w:r>
            <w:r w:rsidRPr="7C848C48" w:rsidR="15C12D7F">
              <w:rPr>
                <w:rFonts w:ascii="Calibri" w:hAnsi="Calibri" w:eastAsia="Calibri" w:cs="Calibri"/>
                <w:i w:val="1"/>
                <w:iCs w:val="1"/>
                <w:color w:val="000000" w:themeColor="text1" w:themeTint="FF" w:themeShade="FF"/>
                <w:sz w:val="20"/>
                <w:szCs w:val="20"/>
              </w:rPr>
              <w:t>godzinie dla</w:t>
            </w:r>
            <w:r w:rsidRPr="7C848C48" w:rsidR="1F10A5A9">
              <w:rPr>
                <w:rFonts w:ascii="Calibri" w:hAnsi="Calibri" w:eastAsia="Calibri" w:cs="Calibri"/>
                <w:i w:val="1"/>
                <w:iCs w:val="1"/>
                <w:color w:val="000000" w:themeColor="text1" w:themeTint="FF" w:themeShade="FF"/>
                <w:sz w:val="20"/>
                <w:szCs w:val="20"/>
              </w:rPr>
              <w:t xml:space="preserve"> całego </w:t>
            </w:r>
            <w:r w:rsidRPr="7C848C48" w:rsidR="31030D90">
              <w:rPr>
                <w:rFonts w:ascii="Calibri" w:hAnsi="Calibri" w:eastAsia="Calibri" w:cs="Calibri"/>
                <w:i w:val="1"/>
                <w:iCs w:val="1"/>
                <w:color w:val="000000" w:themeColor="text1" w:themeTint="FF" w:themeShade="FF"/>
                <w:sz w:val="20"/>
                <w:szCs w:val="20"/>
              </w:rPr>
              <w:t>roku,</w:t>
            </w:r>
            <w:r w:rsidRPr="7C848C48" w:rsidR="1F10A5A9">
              <w:rPr>
                <w:rFonts w:ascii="Calibri" w:hAnsi="Calibri" w:eastAsia="Calibri" w:cs="Calibri"/>
                <w:i w:val="1"/>
                <w:iCs w:val="1"/>
                <w:color w:val="000000" w:themeColor="text1" w:themeTint="FF" w:themeShade="FF"/>
                <w:sz w:val="20"/>
                <w:szCs w:val="20"/>
              </w:rPr>
              <w:t xml:space="preserve"> dla którego wykonywane są obliczenia wyniki obliczeń a w tym:</w:t>
            </w:r>
          </w:p>
          <w:p w:rsidR="00A00D14" w:rsidP="00A00D14" w:rsidRDefault="00A00D14" w14:paraId="293EF7DD"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ilości przekazywanej energii pomiędzy elementami składowymi Systemu,</w:t>
            </w:r>
          </w:p>
          <w:p w:rsidR="00A00D14" w:rsidP="00A00D14" w:rsidRDefault="00A00D14" w14:paraId="6FB79E11"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 xml:space="preserve">ilości przekazywanej energii </w:t>
            </w:r>
            <w:r>
              <w:rPr>
                <w:rFonts w:ascii="Calibri" w:hAnsi="Calibri" w:eastAsia="Calibri" w:cs="Calibri"/>
                <w:i/>
                <w:iCs/>
                <w:color w:val="000000" w:themeColor="text1"/>
                <w:sz w:val="20"/>
                <w:szCs w:val="20"/>
              </w:rPr>
              <w:t>pomiędzy</w:t>
            </w:r>
            <w:r w:rsidRPr="001B0D7E">
              <w:rPr>
                <w:rFonts w:ascii="Calibri" w:hAnsi="Calibri" w:eastAsia="Calibri" w:cs="Calibri"/>
                <w:i/>
                <w:iCs/>
                <w:color w:val="000000" w:themeColor="text1"/>
                <w:sz w:val="20"/>
                <w:szCs w:val="20"/>
              </w:rPr>
              <w:t xml:space="preserve"> System i ExtraElementami (jeśli dotyczy).</w:t>
            </w:r>
          </w:p>
          <w:p w:rsidRPr="001B0D7E" w:rsidR="00A00D14" w:rsidP="00A00D14" w:rsidRDefault="00A00D14" w14:paraId="7237E8A2"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i na potrzeby, której z usług (CO, CH, CWU) jest dostarczane przez System do budynku</w:t>
            </w:r>
          </w:p>
          <w:p w:rsidR="00A00D14" w:rsidP="00A00D14" w:rsidRDefault="00A00D14" w14:paraId="65E495CC"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z sieci energetycznej oraz w jakie</w:t>
            </w:r>
            <w:r>
              <w:rPr>
                <w:rFonts w:ascii="Calibri" w:hAnsi="Calibri" w:eastAsia="Calibri" w:cs="Calibri"/>
                <w:i/>
                <w:iCs/>
                <w:color w:val="000000" w:themeColor="text1"/>
                <w:sz w:val="20"/>
                <w:szCs w:val="20"/>
              </w:rPr>
              <w:t>j</w:t>
            </w:r>
            <w:r w:rsidRPr="001B0D7E">
              <w:rPr>
                <w:rFonts w:ascii="Calibri" w:hAnsi="Calibri" w:eastAsia="Calibri" w:cs="Calibri"/>
                <w:i/>
                <w:iCs/>
                <w:color w:val="000000" w:themeColor="text1"/>
                <w:sz w:val="20"/>
                <w:szCs w:val="20"/>
              </w:rPr>
              <w:t xml:space="preserve"> Taryfie pobiera System</w:t>
            </w:r>
          </w:p>
          <w:p w:rsidRPr="001B0D7E" w:rsidR="00A00D14" w:rsidP="00A00D14" w:rsidRDefault="00A00D14" w14:paraId="0D539232"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produkowane przez elementy składowe Systemu</w:t>
            </w:r>
          </w:p>
          <w:p w:rsidRPr="001B0D7E" w:rsidR="00A00D14" w:rsidP="00A00D14" w:rsidRDefault="00A00D14" w14:paraId="5A1C4EE5"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dostarczane przez ExtraElementy</w:t>
            </w:r>
          </w:p>
          <w:p w:rsidRPr="001B0D7E" w:rsidR="00A00D14" w:rsidP="00A00D14" w:rsidRDefault="00A00D14" w14:paraId="0B0B9304"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i z jakiego źródła jest dostarczane do Magazynu Ciepła i/lub Chłodu</w:t>
            </w:r>
          </w:p>
          <w:p w:rsidRPr="001B0D7E" w:rsidR="00A00D14" w:rsidP="00A00D14" w:rsidRDefault="00A00D14" w14:paraId="5613C28A"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jest oddawane przez Magazyn Ciepła i/lub Chłodu</w:t>
            </w:r>
          </w:p>
          <w:p w:rsidR="00A00D14" w:rsidP="00A00D14" w:rsidRDefault="00A00D14" w14:paraId="4F1B09EA"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jest zmagazynowane w Magazynie Ciepła (Stan Magazynu)</w:t>
            </w:r>
          </w:p>
          <w:p w:rsidR="00A00D14" w:rsidP="7C848C48" w:rsidRDefault="00A00D14" w14:paraId="5B58316B" w14:textId="55D566CB">
            <w:pPr>
              <w:pStyle w:val="Akapitzlist"/>
              <w:numPr>
                <w:ilvl w:val="0"/>
                <w:numId w:val="42"/>
              </w:numPr>
              <w:jc w:val="both"/>
              <w:rPr>
                <w:rFonts w:ascii="Calibri" w:hAnsi="Calibri" w:eastAsia="Calibri" w:cs="Calibri"/>
                <w:i w:val="1"/>
                <w:iCs w:val="1"/>
                <w:color w:val="000000" w:themeColor="text1"/>
                <w:sz w:val="20"/>
                <w:szCs w:val="20"/>
              </w:rPr>
            </w:pPr>
            <w:r w:rsidRPr="7C848C48" w:rsidR="1F10A5A9">
              <w:rPr>
                <w:rFonts w:ascii="Calibri" w:hAnsi="Calibri" w:eastAsia="Calibri" w:cs="Calibri"/>
                <w:i w:val="1"/>
                <w:iCs w:val="1"/>
                <w:color w:val="000000" w:themeColor="text1" w:themeTint="FF" w:themeShade="FF"/>
                <w:sz w:val="20"/>
                <w:szCs w:val="20"/>
              </w:rPr>
              <w:t xml:space="preserve">ile energii jest zmagazynowane w </w:t>
            </w:r>
            <w:r w:rsidRPr="7C848C48" w:rsidR="1F10A5A9">
              <w:rPr>
                <w:rFonts w:ascii="Calibri" w:hAnsi="Calibri" w:eastAsia="Calibri" w:cs="Calibri"/>
                <w:i w:val="1"/>
                <w:iCs w:val="1"/>
                <w:color w:val="000000" w:themeColor="text1" w:themeTint="FF" w:themeShade="FF"/>
                <w:sz w:val="20"/>
                <w:szCs w:val="20"/>
              </w:rPr>
              <w:t xml:space="preserve">Magazynie </w:t>
            </w:r>
            <w:r w:rsidRPr="7C848C48" w:rsidR="1F10A5A9">
              <w:rPr>
                <w:rFonts w:ascii="Calibri" w:hAnsi="Calibri" w:eastAsia="Calibri" w:cs="Calibri"/>
                <w:i w:val="1"/>
                <w:iCs w:val="1"/>
                <w:color w:val="000000" w:themeColor="text1" w:themeTint="FF" w:themeShade="FF"/>
                <w:sz w:val="20"/>
                <w:szCs w:val="20"/>
              </w:rPr>
              <w:t>Chłodu</w:t>
            </w:r>
            <w:r w:rsidRPr="7C848C48" w:rsidR="1F10A5A9">
              <w:rPr>
                <w:rFonts w:ascii="Calibri" w:hAnsi="Calibri" w:eastAsia="Calibri" w:cs="Calibri"/>
                <w:i w:val="1"/>
                <w:iCs w:val="1"/>
                <w:color w:val="000000" w:themeColor="text1" w:themeTint="FF" w:themeShade="FF"/>
                <w:sz w:val="20"/>
                <w:szCs w:val="20"/>
              </w:rPr>
              <w:t xml:space="preserve"> (Stan Magazynu)</w:t>
            </w:r>
          </w:p>
          <w:p w:rsidRPr="00684D9C" w:rsidR="00A00D14" w:rsidP="00A00D14" w:rsidRDefault="00A00D14" w14:paraId="616CC6C9" w14:textId="77777777">
            <w:pPr>
              <w:jc w:val="both"/>
              <w:rPr>
                <w:rFonts w:ascii="Calibri" w:hAnsi="Calibri" w:eastAsia="Calibri" w:cs="Calibri"/>
                <w:i/>
                <w:iCs/>
                <w:color w:val="000000" w:themeColor="text1"/>
                <w:sz w:val="20"/>
                <w:szCs w:val="20"/>
                <w:u w:val="single"/>
              </w:rPr>
            </w:pPr>
            <w:r w:rsidRPr="00684D9C">
              <w:rPr>
                <w:rFonts w:ascii="Calibri" w:hAnsi="Calibri" w:eastAsia="Calibri" w:cs="Calibri"/>
                <w:b/>
                <w:i/>
                <w:iCs/>
                <w:color w:val="000000" w:themeColor="text1"/>
                <w:sz w:val="20"/>
                <w:szCs w:val="20"/>
                <w:u w:val="single"/>
              </w:rPr>
              <w:t>UWAGA!</w:t>
            </w:r>
            <w:r w:rsidRPr="00684D9C">
              <w:rPr>
                <w:rFonts w:ascii="Calibri" w:hAnsi="Calibri" w:eastAsia="Calibri" w:cs="Calibri"/>
                <w:i/>
                <w:iCs/>
                <w:color w:val="000000" w:themeColor="text1"/>
                <w:sz w:val="20"/>
                <w:szCs w:val="20"/>
                <w:u w:val="single"/>
              </w:rPr>
              <w:t xml:space="preserve"> Zamawiający wymaga, aby wszystkie powyższe wyliczenia były podane dla każdego dnia, z dodatkowym podziałem na każdą godzinę. </w:t>
            </w:r>
          </w:p>
          <w:p w:rsidR="00A00D14" w:rsidP="00A00D14" w:rsidRDefault="00A00D14" w14:paraId="251302F5" w14:textId="77777777">
            <w:pPr>
              <w:jc w:val="both"/>
              <w:rPr>
                <w:rFonts w:ascii="Calibri" w:hAnsi="Calibri" w:eastAsia="Calibri" w:cs="Calibri"/>
                <w:i/>
                <w:iCs/>
                <w:color w:val="000000" w:themeColor="text1"/>
                <w:sz w:val="20"/>
                <w:szCs w:val="20"/>
              </w:rPr>
            </w:pPr>
          </w:p>
          <w:p w:rsidR="00A00D14" w:rsidP="00A00D14" w:rsidRDefault="00A00D14" w14:paraId="65654718" w14:textId="1A9E7F0A">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Efektem i wynikiem obliczeń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wykonawca podaje inne koszty mające wpływ na koszt operacyjny.</w:t>
            </w:r>
          </w:p>
          <w:p w:rsidR="00831DDC" w:rsidP="00A00D14" w:rsidRDefault="00831DDC" w14:paraId="19FC5889" w14:textId="77777777">
            <w:pPr>
              <w:jc w:val="both"/>
              <w:rPr>
                <w:rFonts w:ascii="Calibri" w:hAnsi="Calibri" w:eastAsia="Calibri" w:cs="Calibri"/>
                <w:i/>
                <w:iCs/>
                <w:color w:val="000000" w:themeColor="text1"/>
                <w:sz w:val="20"/>
                <w:szCs w:val="20"/>
              </w:rPr>
            </w:pPr>
          </w:p>
          <w:p w:rsidRPr="00E50D67" w:rsidR="00A00D14" w:rsidP="7C848C48" w:rsidRDefault="00A00D14" w14:paraId="400519EF" w14:textId="683B0CF6">
            <w:pPr>
              <w:jc w:val="both"/>
              <w:rPr>
                <w:rFonts w:ascii="Calibri" w:hAnsi="Calibri" w:eastAsia="Calibri" w:cs="Calibri"/>
                <w:i w:val="1"/>
                <w:iCs w:val="1"/>
                <w:color w:val="000000" w:themeColor="text1"/>
                <w:sz w:val="20"/>
                <w:szCs w:val="20"/>
              </w:rPr>
            </w:pPr>
            <w:r w:rsidRPr="7C848C48" w:rsidR="1F10A5A9">
              <w:rPr>
                <w:rFonts w:ascii="Calibri" w:hAnsi="Calibri" w:eastAsia="Calibri" w:cs="Calibri"/>
                <w:i w:val="1"/>
                <w:iCs w:val="1"/>
                <w:color w:val="000000" w:themeColor="text1" w:themeTint="FF" w:themeShade="FF"/>
                <w:sz w:val="20"/>
                <w:szCs w:val="20"/>
              </w:rPr>
              <w:t xml:space="preserve">Wykonawca, aby </w:t>
            </w:r>
            <w:r w:rsidRPr="7C848C48" w:rsidR="1F10A5A9">
              <w:rPr>
                <w:rFonts w:ascii="Calibri" w:hAnsi="Calibri" w:eastAsia="Calibri" w:cs="Calibri"/>
                <w:i w:val="1"/>
                <w:iCs w:val="1"/>
                <w:color w:val="000000" w:themeColor="text1" w:themeTint="FF" w:themeShade="FF"/>
                <w:sz w:val="20"/>
                <w:szCs w:val="20"/>
              </w:rPr>
              <w:t xml:space="preserve">obliczyć </w:t>
            </w:r>
            <w:r w:rsidRPr="7C848C48" w:rsidR="1F10A5A9">
              <w:rPr>
                <w:rFonts w:ascii="Calibri" w:hAnsi="Calibri" w:eastAsia="Calibri" w:cs="Calibri"/>
                <w:i w:val="1"/>
                <w:iCs w:val="1"/>
                <w:color w:val="000000" w:themeColor="text1" w:themeTint="FF" w:themeShade="FF"/>
                <w:sz w:val="20"/>
                <w:szCs w:val="20"/>
                <w:u w:val="single"/>
              </w:rPr>
              <w:t>Roczny</w:t>
            </w:r>
            <w:r w:rsidRPr="7C848C48" w:rsidR="1F10A5A9">
              <w:rPr>
                <w:rFonts w:ascii="Calibri" w:hAnsi="Calibri" w:eastAsia="Calibri" w:cs="Calibri"/>
                <w:i w:val="1"/>
                <w:iCs w:val="1"/>
                <w:color w:val="000000" w:themeColor="text1" w:themeTint="FF" w:themeShade="FF"/>
                <w:sz w:val="20"/>
                <w:szCs w:val="20"/>
                <w:u w:val="single"/>
              </w:rPr>
              <w:t xml:space="preserve"> koszt serwisu Systemu oraz </w:t>
            </w:r>
            <w:proofErr w:type="spellStart"/>
            <w:r w:rsidRPr="7C848C48" w:rsidR="1F10A5A9">
              <w:rPr>
                <w:rFonts w:ascii="Calibri" w:hAnsi="Calibri" w:eastAsia="Calibri" w:cs="Calibri"/>
                <w:i w:val="1"/>
                <w:iCs w:val="1"/>
                <w:color w:val="000000" w:themeColor="text1" w:themeTint="FF" w:themeShade="FF"/>
                <w:sz w:val="20"/>
                <w:szCs w:val="20"/>
                <w:u w:val="single"/>
              </w:rPr>
              <w:t>ExtraElementów</w:t>
            </w:r>
            <w:proofErr w:type="spellEnd"/>
            <w:r w:rsidRPr="7C848C48" w:rsidR="1F10A5A9">
              <w:rPr>
                <w:rFonts w:ascii="Calibri" w:hAnsi="Calibri" w:eastAsia="Calibri" w:cs="Calibri"/>
                <w:i w:val="1"/>
                <w:iCs w:val="1"/>
                <w:color w:val="000000" w:themeColor="text1" w:themeTint="FF" w:themeShade="FF"/>
                <w:sz w:val="20"/>
                <w:szCs w:val="20"/>
                <w:u w:val="single"/>
              </w:rPr>
              <w:t xml:space="preserve"> w Ekstremalnym Roku</w:t>
            </w:r>
            <w:r w:rsidRPr="7C848C48" w:rsidR="1F10A5A9">
              <w:rPr>
                <w:rFonts w:ascii="Calibri" w:hAnsi="Calibri" w:eastAsia="Calibri" w:cs="Calibri"/>
                <w:i w:val="1"/>
                <w:iCs w:val="1"/>
                <w:color w:val="000000" w:themeColor="text1" w:themeTint="FF" w:themeShade="FF"/>
                <w:sz w:val="20"/>
                <w:szCs w:val="20"/>
              </w:rPr>
              <w:t xml:space="preserve"> deklaruje koszty serwisu w każdym roku przez okres 15 lat. Następnie ze wszystkich podanych kosztów oblicza średnią arytmetyczną, którą wpisuje jako deklarowany Roczny koszt serwisu Systemu oraz </w:t>
            </w:r>
            <w:proofErr w:type="spellStart"/>
            <w:r w:rsidRPr="7C848C48" w:rsidR="1F10A5A9">
              <w:rPr>
                <w:rFonts w:ascii="Calibri" w:hAnsi="Calibri" w:eastAsia="Calibri" w:cs="Calibri"/>
                <w:i w:val="1"/>
                <w:iCs w:val="1"/>
                <w:color w:val="000000" w:themeColor="text1" w:themeTint="FF" w:themeShade="FF"/>
                <w:sz w:val="20"/>
                <w:szCs w:val="20"/>
              </w:rPr>
              <w:t>ExtraElementów</w:t>
            </w:r>
            <w:proofErr w:type="spellEnd"/>
            <w:r w:rsidRPr="7C848C48" w:rsidR="1F10A5A9">
              <w:rPr>
                <w:rFonts w:ascii="Calibri" w:hAnsi="Calibri" w:eastAsia="Calibri" w:cs="Calibri"/>
                <w:i w:val="1"/>
                <w:iCs w:val="1"/>
                <w:color w:val="000000" w:themeColor="text1" w:themeTint="FF" w:themeShade="FF"/>
                <w:sz w:val="20"/>
                <w:szCs w:val="20"/>
              </w:rPr>
              <w:t xml:space="preserve"> (suma rocznie deklarowanych kosztów serwisu</w:t>
            </w:r>
            <w:r w:rsidRPr="7C848C48" w:rsidR="392B9CE5">
              <w:rPr>
                <w:rFonts w:ascii="Calibri" w:hAnsi="Calibri" w:eastAsia="Calibri" w:cs="Calibri"/>
                <w:i w:val="1"/>
                <w:iCs w:val="1"/>
                <w:color w:val="000000" w:themeColor="text1" w:themeTint="FF" w:themeShade="FF"/>
                <w:sz w:val="20"/>
                <w:szCs w:val="20"/>
              </w:rPr>
              <w:t xml:space="preserve"> dzielona przez 15). </w:t>
            </w:r>
            <w:r w:rsidRPr="7C848C48" w:rsidR="1F10A5A9">
              <w:rPr>
                <w:rFonts w:ascii="Calibri" w:hAnsi="Calibri" w:eastAsia="Calibri" w:cs="Calibri"/>
                <w:b w:val="1"/>
                <w:bCs w:val="1"/>
                <w:i w:val="1"/>
                <w:iCs w:val="1"/>
                <w:color w:val="000000" w:themeColor="text1" w:themeTint="FF" w:themeShade="FF"/>
                <w:sz w:val="20"/>
                <w:szCs w:val="20"/>
                <w:u w:val="single"/>
              </w:rPr>
              <w:t>UWAGA!</w:t>
            </w:r>
            <w:r w:rsidRPr="7C848C48" w:rsidR="1F10A5A9">
              <w:rPr>
                <w:rFonts w:ascii="Calibri" w:hAnsi="Calibri" w:eastAsia="Calibri" w:cs="Calibri"/>
                <w:i w:val="1"/>
                <w:iCs w:val="1"/>
                <w:color w:val="000000" w:themeColor="text1" w:themeTint="FF" w:themeShade="FF"/>
                <w:sz w:val="20"/>
                <w:szCs w:val="20"/>
                <w:u w:val="single"/>
              </w:rPr>
              <w:t xml:space="preserve"> Wykonawca do Rocznego kosztu serwisu nie wlicza kosztów serwisu paneli fotowoltaicznych. </w:t>
            </w:r>
          </w:p>
          <w:p w:rsidRPr="001C7AED" w:rsidR="00A00D14" w:rsidP="00A00D14" w:rsidRDefault="00A00D14" w14:paraId="1EC0C7C2" w14:textId="4116193F">
            <w:pPr>
              <w:spacing w:before="160"/>
              <w:jc w:val="both"/>
              <w:rPr>
                <w:rFonts w:ascii="Calibri" w:hAnsi="Calibri" w:eastAsia="Calibri" w:cs="Calibri"/>
                <w:i/>
                <w:color w:val="000000" w:themeColor="text1"/>
                <w:sz w:val="20"/>
                <w:szCs w:val="20"/>
              </w:rPr>
            </w:pPr>
            <w:r w:rsidRPr="00546822">
              <w:rPr>
                <w:rFonts w:ascii="Calibri" w:hAnsi="Calibri" w:eastAsia="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t>
            </w:r>
            <w:r>
              <w:rPr>
                <w:rFonts w:ascii="Calibri" w:hAnsi="Calibri" w:eastAsia="Calibri" w:cs="Calibri"/>
                <w:i/>
                <w:color w:val="000000" w:themeColor="text1"/>
                <w:sz w:val="20"/>
                <w:szCs w:val="20"/>
              </w:rPr>
              <w:t>w (jeśli dotyczy) przez System 2</w:t>
            </w:r>
            <w:r w:rsidRPr="00546822">
              <w:rPr>
                <w:rFonts w:ascii="Calibri" w:hAnsi="Calibri" w:eastAsia="Calibri" w:cs="Calibri"/>
                <w:i/>
                <w:color w:val="000000" w:themeColor="text1"/>
                <w:sz w:val="20"/>
                <w:szCs w:val="20"/>
              </w:rPr>
              <w:t xml:space="preserve"> oraz EkstraElementy oraz roczne koszty serwis</w:t>
            </w:r>
            <w:r w:rsidR="002A4668">
              <w:rPr>
                <w:rFonts w:ascii="Calibri" w:hAnsi="Calibri" w:eastAsia="Calibri" w:cs="Calibri"/>
                <w:i/>
                <w:color w:val="000000" w:themeColor="text1"/>
                <w:sz w:val="20"/>
                <w:szCs w:val="20"/>
              </w:rPr>
              <w:t>u elementów składowych Systemu 2</w:t>
            </w:r>
            <w:r w:rsidRPr="00546822">
              <w:rPr>
                <w:rFonts w:ascii="Calibri" w:hAnsi="Calibri" w:eastAsia="Calibri" w:cs="Calibri"/>
                <w:i/>
                <w:color w:val="000000" w:themeColor="text1"/>
                <w:sz w:val="20"/>
                <w:szCs w:val="20"/>
              </w:rPr>
              <w:t xml:space="preserve"> oraz ExtraElementów</w:t>
            </w:r>
            <w:r>
              <w:rPr>
                <w:rFonts w:ascii="Calibri" w:hAnsi="Calibri" w:eastAsia="Calibri" w:cs="Calibri"/>
                <w:i/>
                <w:color w:val="000000" w:themeColor="text1"/>
                <w:sz w:val="20"/>
                <w:szCs w:val="20"/>
              </w:rPr>
              <w:t>, przy uwzględnieniu wymagania, że</w:t>
            </w:r>
            <w:r>
              <w:rPr>
                <w:rFonts w:ascii="Calibri" w:hAnsi="Calibri" w:eastAsia="Calibri" w:cs="Calibri"/>
                <w:i/>
                <w:iCs/>
                <w:color w:val="000000" w:themeColor="text1"/>
                <w:sz w:val="20"/>
                <w:szCs w:val="20"/>
              </w:rPr>
              <w:t xml:space="preserve"> System 2</w:t>
            </w:r>
            <w:r w:rsidRPr="752AD339">
              <w:rPr>
                <w:rFonts w:ascii="Calibri" w:hAnsi="Calibri" w:eastAsia="Calibri" w:cs="Calibri"/>
                <w:i/>
                <w:iCs/>
                <w:color w:val="000000" w:themeColor="text1"/>
                <w:sz w:val="20"/>
                <w:szCs w:val="20"/>
              </w:rPr>
              <w:t xml:space="preserve"> ma zapewnić CO, CWU oraz CH dla Budynku Domu Jednorodzinnego zgodnie z Modelem I</w:t>
            </w:r>
            <w:r>
              <w:rPr>
                <w:rFonts w:ascii="Calibri" w:hAnsi="Calibri" w:eastAsia="Calibri" w:cs="Calibri"/>
                <w:i/>
                <w:iCs/>
                <w:color w:val="000000" w:themeColor="text1"/>
                <w:sz w:val="20"/>
                <w:szCs w:val="20"/>
              </w:rPr>
              <w:t>I</w:t>
            </w:r>
            <w:r w:rsidRPr="752AD339">
              <w:rPr>
                <w:rFonts w:ascii="Calibri" w:hAnsi="Calibri" w:eastAsia="Calibri" w:cs="Calibri"/>
                <w:i/>
                <w:iCs/>
                <w:color w:val="000000" w:themeColor="text1"/>
                <w:sz w:val="20"/>
                <w:szCs w:val="20"/>
              </w:rPr>
              <w:t xml:space="preserve"> zapotrzebowania na te usługi wg </w:t>
            </w:r>
            <w:r w:rsidRPr="00ED3A6A">
              <w:rPr>
                <w:rFonts w:ascii="Calibri" w:hAnsi="Calibri" w:eastAsia="Calibri" w:cs="Calibri"/>
                <w:i/>
                <w:iCs/>
                <w:color w:val="000000" w:themeColor="text1"/>
                <w:sz w:val="20"/>
                <w:szCs w:val="20"/>
              </w:rPr>
              <w:t>Załącznika nr 1  do</w:t>
            </w:r>
            <w:r w:rsidRPr="752AD339">
              <w:rPr>
                <w:rFonts w:ascii="Calibri" w:hAnsi="Calibri" w:eastAsia="Calibri" w:cs="Calibri"/>
                <w:i/>
                <w:iCs/>
                <w:color w:val="000000" w:themeColor="text1"/>
                <w:sz w:val="20"/>
                <w:szCs w:val="20"/>
              </w:rPr>
              <w:t xml:space="preserve"> Regulaminu</w:t>
            </w:r>
            <w:r>
              <w:rPr>
                <w:rFonts w:ascii="Calibri" w:hAnsi="Calibri" w:eastAsia="Calibri" w:cs="Calibri"/>
                <w:i/>
                <w:iCs/>
                <w:color w:val="000000" w:themeColor="text1"/>
                <w:sz w:val="20"/>
                <w:szCs w:val="20"/>
              </w:rPr>
              <w:t>.</w:t>
            </w:r>
          </w:p>
          <w:p w:rsidRPr="0048396B" w:rsidR="00A00D14" w:rsidDel="004278AA" w:rsidP="00A00D14" w:rsidRDefault="00A00D14" w14:paraId="4778F056" w14:textId="67B9A425">
            <w:pPr>
              <w:spacing w:before="160" w:after="160" w:line="259" w:lineRule="auto"/>
              <w:rPr>
                <w:rFonts w:ascii="Calibri" w:hAnsi="Calibri" w:eastAsia="Calibri" w:cs="Calibri"/>
                <w:color w:val="000000" w:themeColor="text1"/>
                <w:sz w:val="20"/>
                <w:szCs w:val="20"/>
              </w:rPr>
            </w:pPr>
          </w:p>
        </w:tc>
      </w:tr>
    </w:tbl>
    <w:p w:rsidR="00364B8A" w:rsidP="70A62EBD" w:rsidRDefault="00364B8A" w14:paraId="5D1FDE80" w14:textId="560700D8">
      <w:pPr>
        <w:rPr>
          <w:i/>
          <w:iCs/>
          <w:color w:val="44546A" w:themeColor="text2"/>
          <w:sz w:val="18"/>
          <w:szCs w:val="18"/>
        </w:rPr>
      </w:pPr>
    </w:p>
    <w:p w:rsidR="00C3277A" w:rsidP="70A62EBD" w:rsidRDefault="00C3277A" w14:paraId="65B834EF" w14:textId="7BAB7E20">
      <w:pPr>
        <w:rPr>
          <w:i/>
          <w:iCs/>
          <w:color w:val="44546A" w:themeColor="text2"/>
          <w:sz w:val="18"/>
          <w:szCs w:val="18"/>
        </w:rPr>
      </w:pPr>
    </w:p>
    <w:p w:rsidR="00C3277A" w:rsidP="70A62EBD" w:rsidRDefault="00C3277A" w14:paraId="7D129D37" w14:textId="7B99C126">
      <w:pPr>
        <w:rPr>
          <w:i/>
          <w:iCs/>
          <w:color w:val="44546A" w:themeColor="text2"/>
          <w:sz w:val="18"/>
          <w:szCs w:val="18"/>
        </w:rPr>
      </w:pPr>
    </w:p>
    <w:p w:rsidR="00C3277A" w:rsidP="70A62EBD" w:rsidRDefault="00C3277A" w14:paraId="5493CE55" w14:textId="77777777">
      <w:pPr>
        <w:rPr>
          <w:i/>
          <w:iCs/>
          <w:color w:val="44546A" w:themeColor="text2"/>
          <w:sz w:val="18"/>
          <w:szCs w:val="18"/>
        </w:rPr>
      </w:pPr>
    </w:p>
    <w:p w:rsidR="00EB3120" w:rsidP="70A62EBD" w:rsidRDefault="00584680" w14:paraId="0DC5084E" w14:textId="31AEB8A3">
      <w:pPr>
        <w:rPr>
          <w:i/>
          <w:iCs/>
          <w:color w:val="44546A" w:themeColor="text2"/>
          <w:sz w:val="18"/>
          <w:szCs w:val="18"/>
        </w:rPr>
      </w:pPr>
      <w:r w:rsidRPr="332BBF16">
        <w:rPr>
          <w:i/>
          <w:iCs/>
          <w:color w:val="44546A" w:themeColor="text2"/>
          <w:sz w:val="18"/>
          <w:szCs w:val="18"/>
        </w:rPr>
        <w:t>Tabela E.</w:t>
      </w:r>
      <w:r w:rsidR="00364B8A">
        <w:rPr>
          <w:i/>
          <w:iCs/>
          <w:color w:val="44546A" w:themeColor="text2"/>
          <w:sz w:val="18"/>
          <w:szCs w:val="18"/>
        </w:rPr>
        <w:t>6</w:t>
      </w:r>
      <w:r w:rsidRPr="332BBF16">
        <w:rPr>
          <w:i/>
          <w:iCs/>
          <w:color w:val="44546A" w:themeColor="text2"/>
          <w:sz w:val="18"/>
          <w:szCs w:val="18"/>
        </w:rPr>
        <w:t xml:space="preserve"> </w:t>
      </w:r>
      <w:r w:rsidR="002514C8">
        <w:rPr>
          <w:i/>
          <w:iCs/>
          <w:color w:val="44546A" w:themeColor="text2"/>
          <w:sz w:val="18"/>
          <w:szCs w:val="18"/>
        </w:rPr>
        <w:t>Koszty Operacyjne</w:t>
      </w:r>
      <w:r>
        <w:rPr>
          <w:i/>
          <w:iCs/>
          <w:color w:val="44546A" w:themeColor="text2"/>
          <w:sz w:val="18"/>
          <w:szCs w:val="18"/>
        </w:rPr>
        <w:t xml:space="preserve"> dla Systemu 2 w </w:t>
      </w:r>
      <w:r w:rsidR="00364B8A">
        <w:rPr>
          <w:i/>
          <w:iCs/>
          <w:color w:val="44546A" w:themeColor="text2"/>
          <w:sz w:val="18"/>
          <w:szCs w:val="18"/>
        </w:rPr>
        <w:t>Standardow</w:t>
      </w:r>
      <w:r w:rsidR="00E176DD">
        <w:rPr>
          <w:i/>
          <w:iCs/>
          <w:color w:val="44546A" w:themeColor="text2"/>
          <w:sz w:val="18"/>
          <w:szCs w:val="18"/>
        </w:rPr>
        <w:t>ym</w:t>
      </w:r>
      <w:r>
        <w:rPr>
          <w:i/>
          <w:iCs/>
          <w:color w:val="44546A" w:themeColor="text2"/>
          <w:sz w:val="18"/>
          <w:szCs w:val="18"/>
        </w:rPr>
        <w:t xml:space="preserve"> </w:t>
      </w:r>
      <w:r w:rsidR="00E176DD">
        <w:rPr>
          <w:i/>
          <w:iCs/>
          <w:color w:val="44546A" w:themeColor="text2"/>
          <w:sz w:val="18"/>
          <w:szCs w:val="18"/>
        </w:rPr>
        <w:t>R</w:t>
      </w:r>
      <w:r>
        <w:rPr>
          <w:i/>
          <w:iCs/>
          <w:color w:val="44546A" w:themeColor="text2"/>
          <w:sz w:val="18"/>
          <w:szCs w:val="18"/>
        </w:rPr>
        <w:t>oku - Wymaganie Konkursowe nr 2.</w:t>
      </w:r>
      <w:r w:rsidR="00364B8A">
        <w:rPr>
          <w:i/>
          <w:iCs/>
          <w:color w:val="44546A" w:themeColor="text2"/>
          <w:sz w:val="18"/>
          <w:szCs w:val="18"/>
        </w:rPr>
        <w:t>6</w:t>
      </w:r>
      <w:r>
        <w:rPr>
          <w:i/>
          <w:iCs/>
          <w:color w:val="44546A" w:themeColor="text2"/>
          <w:sz w:val="18"/>
          <w:szCs w:val="18"/>
        </w:rPr>
        <w:t xml:space="preserve"> dla B</w:t>
      </w:r>
      <w:r w:rsidRPr="0033619C">
        <w:rPr>
          <w:i/>
          <w:iCs/>
          <w:color w:val="44546A" w:themeColor="text2"/>
          <w:sz w:val="18"/>
          <w:szCs w:val="18"/>
        </w:rPr>
        <w:t xml:space="preserve">udynku </w:t>
      </w:r>
      <w:r>
        <w:rPr>
          <w:i/>
          <w:iCs/>
          <w:color w:val="44546A" w:themeColor="text2"/>
          <w:sz w:val="18"/>
          <w:szCs w:val="18"/>
        </w:rPr>
        <w:t>D</w:t>
      </w:r>
      <w:r w:rsidRPr="0033619C">
        <w:rPr>
          <w:i/>
          <w:iCs/>
          <w:color w:val="44546A" w:themeColor="text2"/>
          <w:sz w:val="18"/>
          <w:szCs w:val="18"/>
        </w:rPr>
        <w:t xml:space="preserve">omu </w:t>
      </w:r>
      <w:r>
        <w:rPr>
          <w:i/>
          <w:iCs/>
          <w:color w:val="44546A" w:themeColor="text2"/>
          <w:sz w:val="18"/>
          <w:szCs w:val="18"/>
        </w:rPr>
        <w:t>J</w:t>
      </w:r>
      <w:r w:rsidRPr="0033619C">
        <w:rPr>
          <w:i/>
          <w:iCs/>
          <w:color w:val="44546A" w:themeColor="text2"/>
          <w:sz w:val="18"/>
          <w:szCs w:val="18"/>
        </w:rPr>
        <w:t>ednorodzinnego</w:t>
      </w:r>
      <w:r>
        <w:rPr>
          <w:i/>
          <w:iCs/>
          <w:color w:val="44546A" w:themeColor="text2"/>
          <w:sz w:val="18"/>
          <w:szCs w:val="18"/>
        </w:rPr>
        <w:t xml:space="preserve"> w Strumieniu 1 </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Pr="00384B67" w:rsidR="0022047D" w:rsidDel="004278AA" w:rsidTr="7C848C48" w14:paraId="1EF98D2A" w14:textId="77777777">
        <w:trPr>
          <w:trHeight w:val="581"/>
          <w:jc w:val="center"/>
        </w:trPr>
        <w:tc>
          <w:tcPr>
            <w:tcW w:w="10485" w:type="dxa"/>
            <w:gridSpan w:val="5"/>
            <w:shd w:val="clear" w:color="auto" w:fill="A8D08D" w:themeFill="accent6" w:themeFillTint="99"/>
            <w:tcMar/>
            <w:vAlign w:val="center"/>
          </w:tcPr>
          <w:p w:rsidRPr="000A5E6E" w:rsidR="0022047D" w:rsidP="006B0C7B" w:rsidRDefault="0022047D" w14:paraId="1920EB8F" w14:textId="5B7F8B70">
            <w:pPr>
              <w:jc w:val="center"/>
              <w:rPr>
                <w:i/>
                <w:iCs/>
                <w:color w:val="44546A" w:themeColor="text2"/>
                <w:szCs w:val="18"/>
              </w:rPr>
            </w:pPr>
            <w:r w:rsidRPr="000A5E6E">
              <w:rPr>
                <w:b/>
                <w:bCs/>
                <w:szCs w:val="20"/>
              </w:rPr>
              <w:lastRenderedPageBreak/>
              <w:t>Koszty Operacyjne dla Systemu 2</w:t>
            </w:r>
            <w:r>
              <w:rPr>
                <w:b/>
                <w:bCs/>
                <w:szCs w:val="20"/>
              </w:rPr>
              <w:t xml:space="preserve"> w Standardow</w:t>
            </w:r>
            <w:r w:rsidR="00E176DD">
              <w:rPr>
                <w:b/>
                <w:bCs/>
                <w:szCs w:val="20"/>
              </w:rPr>
              <w:t>ym</w:t>
            </w:r>
            <w:r>
              <w:rPr>
                <w:b/>
                <w:bCs/>
                <w:szCs w:val="20"/>
              </w:rPr>
              <w:t xml:space="preserve"> </w:t>
            </w:r>
            <w:r w:rsidR="00E176DD">
              <w:rPr>
                <w:b/>
                <w:bCs/>
                <w:szCs w:val="20"/>
              </w:rPr>
              <w:t>R</w:t>
            </w:r>
            <w:r>
              <w:rPr>
                <w:b/>
                <w:bCs/>
                <w:szCs w:val="20"/>
              </w:rPr>
              <w:t>oku</w:t>
            </w:r>
          </w:p>
        </w:tc>
      </w:tr>
      <w:tr w:rsidRPr="00384B67" w:rsidR="0022047D" w:rsidDel="004278AA" w:rsidTr="7C848C48" w14:paraId="3AF1BD26" w14:textId="77777777">
        <w:trPr>
          <w:trHeight w:val="1134"/>
          <w:jc w:val="center"/>
        </w:trPr>
        <w:tc>
          <w:tcPr>
            <w:tcW w:w="10485" w:type="dxa"/>
            <w:gridSpan w:val="5"/>
            <w:shd w:val="clear" w:color="auto" w:fill="E2EFD9" w:themeFill="accent6" w:themeFillTint="33"/>
            <w:tcMar/>
            <w:vAlign w:val="center"/>
          </w:tcPr>
          <w:p w:rsidRPr="000A5E6E" w:rsidR="0022047D" w:rsidP="006B0C7B" w:rsidRDefault="0022047D" w14:paraId="66A95148" w14:textId="77777777">
            <w:pPr>
              <w:rPr>
                <w:color w:val="44546A" w:themeColor="text2"/>
                <w:sz w:val="18"/>
              </w:rPr>
            </w:pPr>
          </w:p>
          <w:p w:rsidR="0022047D" w:rsidP="006B0C7B" w:rsidRDefault="0022047D" w14:paraId="08A02CDF" w14:textId="6F5EF01F">
            <w:pPr>
              <w:jc w:val="both"/>
              <w:rPr>
                <w:sz w:val="20"/>
                <w:szCs w:val="20"/>
              </w:rPr>
            </w:pPr>
            <w:r w:rsidRPr="0ACA543E">
              <w:rPr>
                <w:sz w:val="20"/>
                <w:szCs w:val="20"/>
              </w:rPr>
              <w:t xml:space="preserve">W ramach Wymagania Konkursowego </w:t>
            </w:r>
            <w:r>
              <w:rPr>
                <w:sz w:val="20"/>
                <w:szCs w:val="20"/>
                <w:u w:val="single"/>
              </w:rPr>
              <w:t>Koszty Operacyjne dla Systemu 2</w:t>
            </w:r>
            <w:r w:rsidR="00406922">
              <w:rPr>
                <w:sz w:val="20"/>
                <w:szCs w:val="20"/>
                <w:u w:val="single"/>
              </w:rPr>
              <w:t xml:space="preserve"> w Standardow</w:t>
            </w:r>
            <w:r w:rsidR="00E176DD">
              <w:rPr>
                <w:sz w:val="20"/>
                <w:szCs w:val="20"/>
                <w:u w:val="single"/>
              </w:rPr>
              <w:t>ym R</w:t>
            </w:r>
            <w:r w:rsidR="00406922">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F12714">
              <w:rPr>
                <w:sz w:val="20"/>
                <w:szCs w:val="20"/>
              </w:rPr>
              <w:t>2.6</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K</w:t>
            </w:r>
            <w:r>
              <w:rPr>
                <w:sz w:val="20"/>
                <w:szCs w:val="20"/>
              </w:rPr>
              <w:t>oszty Inwestycyjne dla Systemu 2</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22047D" w:rsidP="006B0C7B" w:rsidRDefault="0022047D" w14:paraId="03E62834" w14:textId="77777777">
            <w:pPr>
              <w:jc w:val="both"/>
              <w:rPr>
                <w:sz w:val="20"/>
                <w:szCs w:val="20"/>
              </w:rPr>
            </w:pPr>
          </w:p>
          <w:p w:rsidR="0022047D" w:rsidP="006B0C7B" w:rsidRDefault="0022047D" w14:paraId="2FA1076B" w14:textId="0649A126">
            <w:pPr>
              <w:jc w:val="both"/>
              <w:rPr>
                <w:sz w:val="20"/>
                <w:szCs w:val="20"/>
              </w:rPr>
            </w:pPr>
            <w:r>
              <w:rPr>
                <w:sz w:val="20"/>
                <w:szCs w:val="20"/>
              </w:rPr>
              <w:t xml:space="preserve">UWAGA! </w:t>
            </w:r>
            <w:r w:rsidRPr="00720E3C">
              <w:rPr>
                <w:sz w:val="20"/>
                <w:szCs w:val="20"/>
              </w:rPr>
              <w:t xml:space="preserve">Zamawiający wymaga, aby </w:t>
            </w:r>
            <w:r>
              <w:rPr>
                <w:sz w:val="20"/>
                <w:szCs w:val="20"/>
              </w:rPr>
              <w:t>wartość deklarowana była zgodna z kalkulacjami</w:t>
            </w:r>
            <w:r w:rsidRPr="00C16911">
              <w:rPr>
                <w:sz w:val="20"/>
                <w:szCs w:val="20"/>
              </w:rPr>
              <w:t xml:space="preserve"> parametru K</w:t>
            </w:r>
            <w:r w:rsidRPr="00C16911">
              <w:rPr>
                <w:sz w:val="20"/>
                <w:szCs w:val="20"/>
                <w:vertAlign w:val="subscript"/>
              </w:rPr>
              <w:t>O</w:t>
            </w:r>
            <w:r w:rsidR="00F12714">
              <w:rPr>
                <w:sz w:val="20"/>
                <w:szCs w:val="20"/>
                <w:vertAlign w:val="subscript"/>
              </w:rPr>
              <w:t>S</w:t>
            </w:r>
            <w:r>
              <w:rPr>
                <w:sz w:val="20"/>
                <w:szCs w:val="20"/>
                <w:vertAlign w:val="subscript"/>
              </w:rPr>
              <w:t>S2</w:t>
            </w:r>
            <w:r w:rsidRPr="00C16911">
              <w:rPr>
                <w:sz w:val="20"/>
                <w:szCs w:val="20"/>
              </w:rPr>
              <w:t xml:space="preserve"> </w:t>
            </w:r>
            <w:r>
              <w:rPr>
                <w:sz w:val="20"/>
                <w:szCs w:val="20"/>
              </w:rPr>
              <w:t>wykonanymi</w:t>
            </w:r>
            <w:r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rsidRPr="00384B67" w:rsidR="0022047D" w:rsidP="006B0C7B" w:rsidRDefault="0022047D" w14:paraId="4FA65402" w14:textId="77777777">
            <w:pPr>
              <w:jc w:val="both"/>
              <w:rPr>
                <w:b/>
                <w:bCs/>
                <w:sz w:val="20"/>
                <w:szCs w:val="20"/>
              </w:rPr>
            </w:pPr>
          </w:p>
        </w:tc>
      </w:tr>
      <w:tr w:rsidRPr="00384B67" w:rsidR="0022047D" w:rsidDel="004278AA" w:rsidTr="7C848C48" w14:paraId="2D71A6B6" w14:textId="77777777">
        <w:trPr>
          <w:trHeight w:val="802"/>
          <w:jc w:val="center"/>
        </w:trPr>
        <w:tc>
          <w:tcPr>
            <w:tcW w:w="704" w:type="dxa"/>
            <w:shd w:val="clear" w:color="auto" w:fill="C5E0B3" w:themeFill="accent6" w:themeFillTint="66"/>
            <w:tcMar/>
            <w:vAlign w:val="center"/>
          </w:tcPr>
          <w:p w:rsidRPr="008A7255" w:rsidR="0022047D" w:rsidP="006B0C7B" w:rsidRDefault="0022047D" w14:paraId="66F22E46" w14:textId="77777777">
            <w:pPr>
              <w:rPr>
                <w:rFonts w:cstheme="minorHAnsi"/>
                <w:sz w:val="20"/>
                <w:szCs w:val="20"/>
              </w:rPr>
            </w:pPr>
            <w:r>
              <w:rPr>
                <w:rFonts w:cstheme="minorHAnsi"/>
                <w:b/>
                <w:sz w:val="18"/>
                <w:szCs w:val="20"/>
              </w:rPr>
              <w:t>L.p.</w:t>
            </w:r>
          </w:p>
        </w:tc>
        <w:tc>
          <w:tcPr>
            <w:tcW w:w="2693" w:type="dxa"/>
            <w:shd w:val="clear" w:color="auto" w:fill="C5E0B3" w:themeFill="accent6" w:themeFillTint="66"/>
            <w:tcMar/>
            <w:vAlign w:val="center"/>
          </w:tcPr>
          <w:p w:rsidRPr="00C73907" w:rsidR="0022047D" w:rsidDel="00DC1E78" w:rsidP="006B0C7B" w:rsidRDefault="0022047D" w14:paraId="73E61A9A"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tcMar/>
            <w:vAlign w:val="center"/>
          </w:tcPr>
          <w:p w:rsidRPr="00384B67" w:rsidR="0022047D" w:rsidDel="004278AA" w:rsidP="006B0C7B" w:rsidRDefault="0022047D" w14:paraId="5D978AB7"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tcMar/>
            <w:vAlign w:val="center"/>
          </w:tcPr>
          <w:p w:rsidRPr="00D228C1" w:rsidR="0022047D" w:rsidP="006B0C7B" w:rsidRDefault="0022047D" w14:paraId="19B18997"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tcMar/>
            <w:vAlign w:val="center"/>
          </w:tcPr>
          <w:p w:rsidRPr="00384B67" w:rsidR="0022047D" w:rsidDel="004278AA" w:rsidP="006B0C7B" w:rsidRDefault="0022047D" w14:paraId="4AF82A0A" w14:textId="77777777">
            <w:pPr>
              <w:jc w:val="center"/>
              <w:rPr>
                <w:rFonts w:cstheme="minorHAnsi"/>
                <w:b/>
                <w:sz w:val="20"/>
                <w:szCs w:val="20"/>
              </w:rPr>
            </w:pPr>
            <w:r w:rsidRPr="00384B67">
              <w:rPr>
                <w:rFonts w:cstheme="minorHAnsi"/>
                <w:b/>
                <w:sz w:val="20"/>
                <w:szCs w:val="20"/>
              </w:rPr>
              <w:t>Uwagi</w:t>
            </w:r>
          </w:p>
        </w:tc>
      </w:tr>
      <w:tr w:rsidRPr="00384B67" w:rsidR="0022047D" w:rsidDel="004278AA" w:rsidTr="7C848C48" w14:paraId="3D8F6E6F" w14:textId="77777777">
        <w:trPr>
          <w:trHeight w:val="895"/>
          <w:jc w:val="center"/>
        </w:trPr>
        <w:tc>
          <w:tcPr>
            <w:tcW w:w="704" w:type="dxa"/>
            <w:shd w:val="clear" w:color="auto" w:fill="E2EFD9" w:themeFill="accent6" w:themeFillTint="33"/>
            <w:tcMar/>
            <w:vAlign w:val="center"/>
          </w:tcPr>
          <w:p w:rsidRPr="00E52ECF" w:rsidR="0022047D" w:rsidP="006B0C7B" w:rsidRDefault="00E6516A" w14:paraId="7C156F3A" w14:textId="50A87C6E">
            <w:pPr>
              <w:rPr>
                <w:rFonts w:cstheme="minorHAnsi"/>
                <w:sz w:val="20"/>
                <w:szCs w:val="20"/>
              </w:rPr>
            </w:pPr>
            <w:r>
              <w:rPr>
                <w:rFonts w:cstheme="minorHAnsi"/>
                <w:sz w:val="20"/>
                <w:szCs w:val="20"/>
              </w:rPr>
              <w:t>2.6</w:t>
            </w:r>
          </w:p>
        </w:tc>
        <w:tc>
          <w:tcPr>
            <w:tcW w:w="2693" w:type="dxa"/>
            <w:shd w:val="clear" w:color="auto" w:fill="E2EFD9" w:themeFill="accent6" w:themeFillTint="33"/>
            <w:tcMar/>
            <w:vAlign w:val="center"/>
          </w:tcPr>
          <w:p w:rsidRPr="000A5E6E" w:rsidR="0022047D" w:rsidP="006B0C7B" w:rsidRDefault="0022047D" w14:paraId="5D58FF7A" w14:textId="6C1A0688">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Koszty Operacyjne dla Systemu 2</w:t>
            </w:r>
            <w:r w:rsidR="00F12714">
              <w:rPr>
                <w:rFonts w:ascii="Calibri" w:hAnsi="Calibri" w:eastAsia="Calibri" w:cs="Calibri"/>
                <w:bCs/>
                <w:color w:val="000000" w:themeColor="text1"/>
                <w:sz w:val="20"/>
                <w:szCs w:val="20"/>
              </w:rPr>
              <w:t xml:space="preserve"> w Standardow</w:t>
            </w:r>
            <w:r w:rsidR="00E176DD">
              <w:rPr>
                <w:rFonts w:ascii="Calibri" w:hAnsi="Calibri" w:eastAsia="Calibri" w:cs="Calibri"/>
                <w:bCs/>
                <w:color w:val="000000" w:themeColor="text1"/>
                <w:sz w:val="20"/>
                <w:szCs w:val="20"/>
              </w:rPr>
              <w:t>ym</w:t>
            </w:r>
            <w:r w:rsidR="00F12714">
              <w:rPr>
                <w:rFonts w:ascii="Calibri" w:hAnsi="Calibri" w:eastAsia="Calibri" w:cs="Calibri"/>
                <w:bCs/>
                <w:color w:val="000000" w:themeColor="text1"/>
                <w:sz w:val="20"/>
                <w:szCs w:val="20"/>
              </w:rPr>
              <w:t xml:space="preserve"> </w:t>
            </w:r>
            <w:r w:rsidR="00E176DD">
              <w:rPr>
                <w:rFonts w:ascii="Calibri" w:hAnsi="Calibri" w:eastAsia="Calibri" w:cs="Calibri"/>
                <w:bCs/>
                <w:color w:val="000000" w:themeColor="text1"/>
                <w:sz w:val="20"/>
                <w:szCs w:val="20"/>
              </w:rPr>
              <w:t>R</w:t>
            </w:r>
            <w:r w:rsidR="00F12714">
              <w:rPr>
                <w:rFonts w:ascii="Calibri" w:hAnsi="Calibri" w:eastAsia="Calibri" w:cs="Calibri"/>
                <w:bCs/>
                <w:color w:val="000000" w:themeColor="text1"/>
                <w:sz w:val="20"/>
                <w:szCs w:val="20"/>
              </w:rPr>
              <w:t>oku</w:t>
            </w:r>
            <w:r w:rsidRPr="000A5E6E">
              <w:rPr>
                <w:rFonts w:ascii="Calibri" w:hAnsi="Calibri" w:eastAsia="Calibri" w:cs="Calibri"/>
                <w:bCs/>
                <w:color w:val="000000" w:themeColor="text1"/>
                <w:sz w:val="20"/>
                <w:szCs w:val="20"/>
              </w:rPr>
              <w:t xml:space="preserve"> -</w:t>
            </w:r>
            <w:r w:rsidRPr="000A5E6E">
              <w:rPr>
                <w:rFonts w:ascii="Calibri" w:hAnsi="Calibri" w:eastAsia="Calibri" w:cs="Calibri"/>
                <w:b/>
                <w:bCs/>
                <w:color w:val="000000" w:themeColor="text1"/>
                <w:sz w:val="20"/>
                <w:szCs w:val="20"/>
              </w:rPr>
              <w:t xml:space="preserve"> </w:t>
            </w:r>
            <w:r w:rsidRPr="000A5E6E">
              <w:rPr>
                <w:b/>
                <w:sz w:val="20"/>
                <w:szCs w:val="20"/>
              </w:rPr>
              <w:t>K</w:t>
            </w:r>
            <w:r w:rsidRPr="000A5E6E">
              <w:rPr>
                <w:b/>
                <w:sz w:val="20"/>
                <w:szCs w:val="20"/>
                <w:vertAlign w:val="subscript"/>
              </w:rPr>
              <w:t>O</w:t>
            </w:r>
            <w:r w:rsidR="000E3B40">
              <w:rPr>
                <w:b/>
                <w:sz w:val="20"/>
                <w:szCs w:val="20"/>
                <w:vertAlign w:val="subscript"/>
              </w:rPr>
              <w:t>S</w:t>
            </w:r>
            <w:r w:rsidRPr="000A5E6E">
              <w:rPr>
                <w:b/>
                <w:sz w:val="20"/>
                <w:szCs w:val="20"/>
                <w:vertAlign w:val="subscript"/>
              </w:rPr>
              <w:t>S2</w:t>
            </w:r>
          </w:p>
        </w:tc>
        <w:tc>
          <w:tcPr>
            <w:tcW w:w="2410" w:type="dxa"/>
            <w:tcMar/>
            <w:vAlign w:val="bottom"/>
          </w:tcPr>
          <w:p w:rsidRPr="008A7255" w:rsidR="0022047D" w:rsidDel="004278AA" w:rsidP="006B0C7B" w:rsidRDefault="0022047D" w14:paraId="3A4DCB74" w14:textId="77777777">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tcMar/>
            <w:vAlign w:val="center"/>
          </w:tcPr>
          <w:p w:rsidRPr="008266A6" w:rsidR="0022047D" w:rsidDel="004278AA" w:rsidP="006B0C7B" w:rsidRDefault="0022047D" w14:paraId="5582FCB4" w14:textId="77777777">
            <w:pPr>
              <w:jc w:val="center"/>
              <w:rPr>
                <w:bCs/>
                <w:sz w:val="20"/>
                <w:szCs w:val="20"/>
              </w:rPr>
            </w:pPr>
            <w:r w:rsidRPr="008266A6">
              <w:rPr>
                <w:bCs/>
                <w:sz w:val="20"/>
                <w:szCs w:val="20"/>
              </w:rPr>
              <w:t>PLN</w:t>
            </w:r>
            <w:r>
              <w:rPr>
                <w:bCs/>
                <w:sz w:val="20"/>
                <w:szCs w:val="20"/>
              </w:rPr>
              <w:t xml:space="preserve"> brutto</w:t>
            </w:r>
          </w:p>
        </w:tc>
        <w:tc>
          <w:tcPr>
            <w:tcW w:w="3119" w:type="dxa"/>
            <w:tcMar/>
          </w:tcPr>
          <w:p w:rsidRPr="008A7255" w:rsidR="0022047D" w:rsidDel="004278AA" w:rsidP="006B0C7B" w:rsidRDefault="0022047D" w14:paraId="1D255DE2" w14:textId="77777777">
            <w:pPr>
              <w:rPr>
                <w:rFonts w:cstheme="minorHAnsi"/>
                <w:b/>
                <w:sz w:val="20"/>
                <w:szCs w:val="20"/>
              </w:rPr>
            </w:pPr>
          </w:p>
        </w:tc>
      </w:tr>
      <w:tr w:rsidRPr="00384B67" w:rsidR="002A4668" w:rsidDel="004278AA" w:rsidTr="7C848C48" w14:paraId="380AC23A" w14:textId="77777777">
        <w:trPr>
          <w:trHeight w:val="711"/>
          <w:jc w:val="center"/>
        </w:trPr>
        <w:tc>
          <w:tcPr>
            <w:tcW w:w="10485" w:type="dxa"/>
            <w:gridSpan w:val="5"/>
            <w:tcMar/>
          </w:tcPr>
          <w:p w:rsidR="002A4668" w:rsidP="002A4668" w:rsidRDefault="002A4668" w14:paraId="314F4C31" w14:textId="4C73F6ED">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2 w Standardowym Roku.</w:t>
            </w:r>
          </w:p>
          <w:p w:rsidR="002A4668" w:rsidP="002A4668" w:rsidRDefault="002A4668" w14:paraId="4A2ACA1E" w14:textId="0822C836">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Przygotowany przez Wykonawcę dokument powinien nosić nazwę „Arkusz Kalkulacyjny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oraz stanowić Załącznik do niniejszego Wniosku.</w:t>
            </w:r>
          </w:p>
          <w:p w:rsidR="002A4668" w:rsidP="002A4668" w:rsidRDefault="002A4668" w14:paraId="6698C454" w14:textId="1C1DAC38">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 podsumowaniu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 xml:space="preserve">Wykonawca </w:t>
            </w:r>
            <w:r>
              <w:rPr>
                <w:rFonts w:ascii="Calibri" w:hAnsi="Calibri" w:eastAsia="Calibri" w:cs="Calibri"/>
                <w:i/>
                <w:iCs/>
                <w:color w:val="000000" w:themeColor="text1"/>
                <w:sz w:val="20"/>
                <w:szCs w:val="20"/>
              </w:rPr>
              <w:t>podaje</w:t>
            </w:r>
            <w:r w:rsidRPr="00290FE7">
              <w:rPr>
                <w:rFonts w:ascii="Calibri" w:hAnsi="Calibri" w:eastAsia="Calibri" w:cs="Calibri"/>
                <w:i/>
                <w:iCs/>
                <w:color w:val="000000" w:themeColor="text1"/>
                <w:sz w:val="20"/>
                <w:szCs w:val="20"/>
              </w:rPr>
              <w:t xml:space="preserve"> </w:t>
            </w:r>
            <w:r w:rsidRPr="00475F47">
              <w:rPr>
                <w:rFonts w:ascii="Calibri" w:hAnsi="Calibri" w:eastAsia="Calibri" w:cs="Calibri"/>
                <w:i/>
                <w:iCs/>
                <w:color w:val="000000" w:themeColor="text1"/>
                <w:sz w:val="20"/>
                <w:szCs w:val="20"/>
                <w:u w:val="single"/>
              </w:rPr>
              <w:t>Koszt energii elektrycznej pobrane</w:t>
            </w:r>
            <w:r>
              <w:rPr>
                <w:rFonts w:ascii="Calibri" w:hAnsi="Calibri" w:eastAsia="Calibri" w:cs="Calibri"/>
                <w:i/>
                <w:iCs/>
                <w:color w:val="000000" w:themeColor="text1"/>
                <w:sz w:val="20"/>
                <w:szCs w:val="20"/>
                <w:u w:val="single"/>
              </w:rPr>
              <w:t xml:space="preserve">j z sieci w ciągu Standardowego </w:t>
            </w:r>
            <w:r w:rsidRPr="00475F47">
              <w:rPr>
                <w:rFonts w:ascii="Calibri" w:hAnsi="Calibri" w:eastAsia="Calibri" w:cs="Calibri"/>
                <w:i/>
                <w:iCs/>
                <w:color w:val="000000" w:themeColor="text1"/>
                <w:sz w:val="20"/>
                <w:szCs w:val="20"/>
                <w:u w:val="single"/>
              </w:rPr>
              <w:t>Roku</w:t>
            </w:r>
            <w:r>
              <w:rPr>
                <w:rFonts w:ascii="Calibri" w:hAnsi="Calibri" w:eastAsia="Calibri" w:cs="Calibri"/>
                <w:i/>
                <w:iCs/>
                <w:color w:val="000000" w:themeColor="text1"/>
                <w:sz w:val="20"/>
                <w:szCs w:val="20"/>
              </w:rPr>
              <w:t xml:space="preserve"> na potrzeby Systemu 2</w:t>
            </w:r>
            <w:r w:rsidRPr="00290FE7">
              <w:rPr>
                <w:rFonts w:ascii="Calibri" w:hAnsi="Calibri" w:eastAsia="Calibri" w:cs="Calibri"/>
                <w:i/>
                <w:iCs/>
                <w:color w:val="000000" w:themeColor="text1"/>
                <w:sz w:val="20"/>
                <w:szCs w:val="20"/>
              </w:rPr>
              <w:t xml:space="preserve"> oraz</w:t>
            </w:r>
            <w:r>
              <w:rPr>
                <w:rFonts w:ascii="Calibri" w:hAnsi="Calibri" w:eastAsia="Calibri" w:cs="Calibri"/>
                <w:i/>
                <w:iCs/>
                <w:color w:val="000000" w:themeColor="text1"/>
                <w:sz w:val="20"/>
                <w:szCs w:val="20"/>
              </w:rPr>
              <w:t xml:space="preserve"> ExtraElementów (jeśli dotyczy). Wykonawca opracuje Arkusz Kalkulacyjny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bazuj</w:t>
            </w:r>
            <w:r>
              <w:rPr>
                <w:rFonts w:ascii="Calibri" w:hAnsi="Calibri" w:eastAsia="Calibri" w:cs="Calibri"/>
                <w:i/>
                <w:iCs/>
                <w:color w:val="000000" w:themeColor="text1"/>
                <w:sz w:val="20"/>
                <w:szCs w:val="20"/>
              </w:rPr>
              <w:t>ąc</w:t>
            </w:r>
            <w:r w:rsidRPr="00290FE7">
              <w:rPr>
                <w:rFonts w:ascii="Calibri" w:hAnsi="Calibri" w:eastAsia="Calibri" w:cs="Calibri"/>
                <w:i/>
                <w:iCs/>
                <w:color w:val="000000" w:themeColor="text1"/>
                <w:sz w:val="20"/>
                <w:szCs w:val="20"/>
              </w:rPr>
              <w:t xml:space="preserve"> na przedstawionych w </w:t>
            </w:r>
            <w:r>
              <w:rPr>
                <w:rFonts w:ascii="Calibri" w:hAnsi="Calibri" w:eastAsia="Calibri" w:cs="Calibri"/>
                <w:i/>
                <w:iCs/>
                <w:color w:val="000000" w:themeColor="text1"/>
                <w:sz w:val="20"/>
                <w:szCs w:val="20"/>
              </w:rPr>
              <w:t>Załączniku nr 3.2 do Regulaminu</w:t>
            </w:r>
            <w:r w:rsidRPr="00290FE7">
              <w:rPr>
                <w:rFonts w:ascii="Calibri" w:hAnsi="Calibri" w:eastAsia="Calibri" w:cs="Calibri"/>
                <w:i/>
                <w:iCs/>
                <w:color w:val="000000" w:themeColor="text1"/>
                <w:sz w:val="20"/>
                <w:szCs w:val="20"/>
              </w:rPr>
              <w:t xml:space="preserve"> symulacjach </w:t>
            </w:r>
            <w:r>
              <w:rPr>
                <w:rFonts w:ascii="Calibri" w:hAnsi="Calibri" w:eastAsia="Calibri" w:cs="Calibri"/>
                <w:i/>
                <w:iCs/>
                <w:color w:val="000000" w:themeColor="text1"/>
                <w:sz w:val="20"/>
                <w:szCs w:val="20"/>
              </w:rPr>
              <w:t xml:space="preserve">godzinowego </w:t>
            </w:r>
            <w:r w:rsidRPr="00290FE7">
              <w:rPr>
                <w:rFonts w:ascii="Calibri" w:hAnsi="Calibri" w:eastAsia="Calibri" w:cs="Calibri"/>
                <w:i/>
                <w:iCs/>
                <w:color w:val="000000" w:themeColor="text1"/>
                <w:sz w:val="20"/>
                <w:szCs w:val="20"/>
              </w:rPr>
              <w:t xml:space="preserve">zapotrzebowania na energię termiczną Budynku Domu Jednorodzinnego </w:t>
            </w:r>
            <w:r>
              <w:rPr>
                <w:rFonts w:ascii="Calibri" w:hAnsi="Calibri" w:eastAsia="Calibri" w:cs="Calibri"/>
                <w:i/>
                <w:iCs/>
                <w:color w:val="000000" w:themeColor="text1"/>
                <w:sz w:val="20"/>
                <w:szCs w:val="20"/>
              </w:rPr>
              <w:t>oraz uwzględni ceny energii elektrycznej według Taryf podanych w Załączniku nr 3.3 do Regulaminu.</w:t>
            </w:r>
          </w:p>
          <w:p w:rsidRPr="00290FE7" w:rsidR="002A4668" w:rsidP="002A4668" w:rsidRDefault="002A4668" w14:paraId="0DB0A5C8" w14:textId="4EEE0212">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Celem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przedstawienie przepływu energii w postaci ciepła i chodu pomiędzy wszystkimi elementami Systemów oraz pomiędzy elementami Systemu i Extraelementami. Kalkulacja ma podawać przepływy energii w każdej godzinie dla całego roku obliczeń. </w:t>
            </w:r>
          </w:p>
          <w:p w:rsidR="002A4668" w:rsidP="7C848C48" w:rsidRDefault="002A4668" w14:paraId="4CD4A646" w14:textId="6CBF2C98">
            <w:pPr>
              <w:jc w:val="both"/>
              <w:rPr>
                <w:rFonts w:ascii="Calibri" w:hAnsi="Calibri" w:eastAsia="Calibri" w:cs="Calibri"/>
                <w:i w:val="1"/>
                <w:iCs w:val="1"/>
                <w:color w:val="000000" w:themeColor="text1"/>
                <w:sz w:val="20"/>
                <w:szCs w:val="20"/>
              </w:rPr>
            </w:pPr>
            <w:r w:rsidRPr="7C848C48" w:rsidR="7A1001B8">
              <w:rPr>
                <w:rFonts w:ascii="Calibri" w:hAnsi="Calibri" w:eastAsia="Calibri" w:cs="Calibri"/>
                <w:i w:val="1"/>
                <w:iCs w:val="1"/>
                <w:color w:val="000000" w:themeColor="text1" w:themeTint="FF" w:themeShade="FF"/>
                <w:sz w:val="20"/>
                <w:szCs w:val="20"/>
              </w:rPr>
              <w:t xml:space="preserve">W Arkuszu Kalkulacyjnym Bilansu </w:t>
            </w:r>
            <w:r w:rsidRPr="7C848C48" w:rsidR="64C99A96">
              <w:rPr>
                <w:rFonts w:ascii="Calibri" w:hAnsi="Calibri" w:eastAsia="Calibri" w:cs="Calibri"/>
                <w:i w:val="1"/>
                <w:iCs w:val="1"/>
                <w:color w:val="000000" w:themeColor="text1" w:themeTint="FF" w:themeShade="FF"/>
                <w:sz w:val="20"/>
                <w:szCs w:val="20"/>
              </w:rPr>
              <w:t>Energii</w:t>
            </w:r>
            <w:r w:rsidRPr="7C848C48" w:rsidR="7A1001B8">
              <w:rPr>
                <w:rFonts w:ascii="Calibri" w:hAnsi="Calibri" w:eastAsia="Calibri" w:cs="Calibri"/>
                <w:i w:val="1"/>
                <w:iCs w:val="1"/>
                <w:color w:val="000000" w:themeColor="text1" w:themeTint="FF" w:themeShade="FF"/>
                <w:sz w:val="20"/>
                <w:szCs w:val="20"/>
              </w:rPr>
              <w:t xml:space="preserve"> </w:t>
            </w:r>
            <w:r w:rsidRPr="7C848C48" w:rsidR="7A1001B8">
              <w:rPr>
                <w:rFonts w:ascii="Calibri" w:hAnsi="Calibri" w:eastAsia="Calibri" w:cs="Calibri"/>
                <w:i w:val="1"/>
                <w:iCs w:val="1"/>
                <w:color w:val="000000" w:themeColor="text1" w:themeTint="FF" w:themeShade="FF"/>
                <w:sz w:val="20"/>
                <w:szCs w:val="20"/>
              </w:rPr>
              <w:t xml:space="preserve">Wykonawca według własnej metodologii przygotowuje obliczenia i przedstawia w każdej </w:t>
            </w:r>
            <w:r w:rsidRPr="7C848C48" w:rsidR="6687A6A4">
              <w:rPr>
                <w:rFonts w:ascii="Calibri" w:hAnsi="Calibri" w:eastAsia="Calibri" w:cs="Calibri"/>
                <w:i w:val="1"/>
                <w:iCs w:val="1"/>
                <w:color w:val="000000" w:themeColor="text1" w:themeTint="FF" w:themeShade="FF"/>
                <w:sz w:val="20"/>
                <w:szCs w:val="20"/>
              </w:rPr>
              <w:t>godzinie dla</w:t>
            </w:r>
            <w:r w:rsidRPr="7C848C48" w:rsidR="7A1001B8">
              <w:rPr>
                <w:rFonts w:ascii="Calibri" w:hAnsi="Calibri" w:eastAsia="Calibri" w:cs="Calibri"/>
                <w:i w:val="1"/>
                <w:iCs w:val="1"/>
                <w:color w:val="000000" w:themeColor="text1" w:themeTint="FF" w:themeShade="FF"/>
                <w:sz w:val="20"/>
                <w:szCs w:val="20"/>
              </w:rPr>
              <w:t xml:space="preserve"> całego </w:t>
            </w:r>
            <w:r w:rsidRPr="7C848C48" w:rsidR="21E793B5">
              <w:rPr>
                <w:rFonts w:ascii="Calibri" w:hAnsi="Calibri" w:eastAsia="Calibri" w:cs="Calibri"/>
                <w:i w:val="1"/>
                <w:iCs w:val="1"/>
                <w:color w:val="000000" w:themeColor="text1" w:themeTint="FF" w:themeShade="FF"/>
                <w:sz w:val="20"/>
                <w:szCs w:val="20"/>
              </w:rPr>
              <w:t>roku,</w:t>
            </w:r>
            <w:r w:rsidRPr="7C848C48" w:rsidR="7A1001B8">
              <w:rPr>
                <w:rFonts w:ascii="Calibri" w:hAnsi="Calibri" w:eastAsia="Calibri" w:cs="Calibri"/>
                <w:i w:val="1"/>
                <w:iCs w:val="1"/>
                <w:color w:val="000000" w:themeColor="text1" w:themeTint="FF" w:themeShade="FF"/>
                <w:sz w:val="20"/>
                <w:szCs w:val="20"/>
              </w:rPr>
              <w:t xml:space="preserve"> dla którego wykonywane są obliczenia wyniki obliczeń a w tym:</w:t>
            </w:r>
          </w:p>
          <w:p w:rsidR="002A4668" w:rsidP="002A4668" w:rsidRDefault="002A4668" w14:paraId="14FBA340"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ilości przekazywanej energii pomiędzy elementami składowymi Systemu,</w:t>
            </w:r>
          </w:p>
          <w:p w:rsidR="002A4668" w:rsidP="002A4668" w:rsidRDefault="002A4668" w14:paraId="14B27D3C"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 xml:space="preserve">ilości przekazywanej energii </w:t>
            </w:r>
            <w:r>
              <w:rPr>
                <w:rFonts w:ascii="Calibri" w:hAnsi="Calibri" w:eastAsia="Calibri" w:cs="Calibri"/>
                <w:i/>
                <w:iCs/>
                <w:color w:val="000000" w:themeColor="text1"/>
                <w:sz w:val="20"/>
                <w:szCs w:val="20"/>
              </w:rPr>
              <w:t>pomiędzy</w:t>
            </w:r>
            <w:r w:rsidRPr="001B0D7E">
              <w:rPr>
                <w:rFonts w:ascii="Calibri" w:hAnsi="Calibri" w:eastAsia="Calibri" w:cs="Calibri"/>
                <w:i/>
                <w:iCs/>
                <w:color w:val="000000" w:themeColor="text1"/>
                <w:sz w:val="20"/>
                <w:szCs w:val="20"/>
              </w:rPr>
              <w:t xml:space="preserve"> System i ExtraElementami (jeśli dotyczy).</w:t>
            </w:r>
          </w:p>
          <w:p w:rsidRPr="001B0D7E" w:rsidR="002A4668" w:rsidP="002A4668" w:rsidRDefault="002A4668" w14:paraId="1E7B1601"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i na potrzeby, której z usług (CO, CH, CWU) jest dostarczane przez System do budynku</w:t>
            </w:r>
          </w:p>
          <w:p w:rsidR="002A4668" w:rsidP="002A4668" w:rsidRDefault="002A4668" w14:paraId="7307E878"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z sieci energetycznej oraz w jakie</w:t>
            </w:r>
            <w:r>
              <w:rPr>
                <w:rFonts w:ascii="Calibri" w:hAnsi="Calibri" w:eastAsia="Calibri" w:cs="Calibri"/>
                <w:i/>
                <w:iCs/>
                <w:color w:val="000000" w:themeColor="text1"/>
                <w:sz w:val="20"/>
                <w:szCs w:val="20"/>
              </w:rPr>
              <w:t>j</w:t>
            </w:r>
            <w:r w:rsidRPr="001B0D7E">
              <w:rPr>
                <w:rFonts w:ascii="Calibri" w:hAnsi="Calibri" w:eastAsia="Calibri" w:cs="Calibri"/>
                <w:i/>
                <w:iCs/>
                <w:color w:val="000000" w:themeColor="text1"/>
                <w:sz w:val="20"/>
                <w:szCs w:val="20"/>
              </w:rPr>
              <w:t xml:space="preserve"> Taryfie pobiera System</w:t>
            </w:r>
          </w:p>
          <w:p w:rsidRPr="001B0D7E" w:rsidR="002A4668" w:rsidP="002A4668" w:rsidRDefault="002A4668" w14:paraId="116E4812"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produkowane przez elementy składowe Systemu</w:t>
            </w:r>
          </w:p>
          <w:p w:rsidRPr="001B0D7E" w:rsidR="002A4668" w:rsidP="002A4668" w:rsidRDefault="002A4668" w14:paraId="4ECF9369"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dostarczane przez ExtraElementy</w:t>
            </w:r>
          </w:p>
          <w:p w:rsidRPr="001B0D7E" w:rsidR="002A4668" w:rsidP="002A4668" w:rsidRDefault="002A4668" w14:paraId="0C56F7D1"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i z jakiego źródła jest dostarczane do Magazynu Ciepła i/lub Chłodu</w:t>
            </w:r>
          </w:p>
          <w:p w:rsidRPr="001B0D7E" w:rsidR="002A4668" w:rsidP="002A4668" w:rsidRDefault="002A4668" w14:paraId="7F6DCA23"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jest oddawane przez Magazyn Ciepła i/lub Chłodu</w:t>
            </w:r>
          </w:p>
          <w:p w:rsidR="002A4668" w:rsidP="002A4668" w:rsidRDefault="002A4668" w14:paraId="31F0B047"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jest zmagazynowane w Magazynie Ciepła (Stan Magazynu)</w:t>
            </w:r>
          </w:p>
          <w:p w:rsidR="002A4668" w:rsidP="7C848C48" w:rsidRDefault="002A4668" w14:paraId="79A76E87" w14:textId="5BE71AAD">
            <w:pPr>
              <w:pStyle w:val="Akapitzlist"/>
              <w:numPr>
                <w:ilvl w:val="0"/>
                <w:numId w:val="42"/>
              </w:numPr>
              <w:jc w:val="both"/>
              <w:rPr>
                <w:rFonts w:ascii="Calibri" w:hAnsi="Calibri" w:eastAsia="Calibri" w:cs="Calibri"/>
                <w:i w:val="1"/>
                <w:iCs w:val="1"/>
                <w:color w:val="000000" w:themeColor="text1"/>
                <w:sz w:val="20"/>
                <w:szCs w:val="20"/>
              </w:rPr>
            </w:pPr>
            <w:r w:rsidRPr="7C848C48" w:rsidR="7A1001B8">
              <w:rPr>
                <w:rFonts w:ascii="Calibri" w:hAnsi="Calibri" w:eastAsia="Calibri" w:cs="Calibri"/>
                <w:i w:val="1"/>
                <w:iCs w:val="1"/>
                <w:color w:val="000000" w:themeColor="text1" w:themeTint="FF" w:themeShade="FF"/>
                <w:sz w:val="20"/>
                <w:szCs w:val="20"/>
              </w:rPr>
              <w:t xml:space="preserve">ile energii jest zmagazynowane w </w:t>
            </w:r>
            <w:r w:rsidRPr="7C848C48" w:rsidR="7A1001B8">
              <w:rPr>
                <w:rFonts w:ascii="Calibri" w:hAnsi="Calibri" w:eastAsia="Calibri" w:cs="Calibri"/>
                <w:i w:val="1"/>
                <w:iCs w:val="1"/>
                <w:color w:val="000000" w:themeColor="text1" w:themeTint="FF" w:themeShade="FF"/>
                <w:sz w:val="20"/>
                <w:szCs w:val="20"/>
              </w:rPr>
              <w:t xml:space="preserve">Magazynie </w:t>
            </w:r>
            <w:r w:rsidRPr="7C848C48" w:rsidR="7A1001B8">
              <w:rPr>
                <w:rFonts w:ascii="Calibri" w:hAnsi="Calibri" w:eastAsia="Calibri" w:cs="Calibri"/>
                <w:i w:val="1"/>
                <w:iCs w:val="1"/>
                <w:color w:val="000000" w:themeColor="text1" w:themeTint="FF" w:themeShade="FF"/>
                <w:sz w:val="20"/>
                <w:szCs w:val="20"/>
              </w:rPr>
              <w:t>Chłodu</w:t>
            </w:r>
            <w:r w:rsidRPr="7C848C48" w:rsidR="7A1001B8">
              <w:rPr>
                <w:rFonts w:ascii="Calibri" w:hAnsi="Calibri" w:eastAsia="Calibri" w:cs="Calibri"/>
                <w:i w:val="1"/>
                <w:iCs w:val="1"/>
                <w:color w:val="000000" w:themeColor="text1" w:themeTint="FF" w:themeShade="FF"/>
                <w:sz w:val="20"/>
                <w:szCs w:val="20"/>
              </w:rPr>
              <w:t xml:space="preserve"> (Stan Magazynu)</w:t>
            </w:r>
          </w:p>
          <w:p w:rsidRPr="00684D9C" w:rsidR="002A4668" w:rsidP="002A4668" w:rsidRDefault="002A4668" w14:paraId="27482FF9" w14:textId="77777777">
            <w:pPr>
              <w:jc w:val="both"/>
              <w:rPr>
                <w:rFonts w:ascii="Calibri" w:hAnsi="Calibri" w:eastAsia="Calibri" w:cs="Calibri"/>
                <w:i/>
                <w:iCs/>
                <w:color w:val="000000" w:themeColor="text1"/>
                <w:sz w:val="20"/>
                <w:szCs w:val="20"/>
                <w:u w:val="single"/>
              </w:rPr>
            </w:pPr>
            <w:r w:rsidRPr="00684D9C">
              <w:rPr>
                <w:rFonts w:ascii="Calibri" w:hAnsi="Calibri" w:eastAsia="Calibri" w:cs="Calibri"/>
                <w:b/>
                <w:i/>
                <w:iCs/>
                <w:color w:val="000000" w:themeColor="text1"/>
                <w:sz w:val="20"/>
                <w:szCs w:val="20"/>
                <w:u w:val="single"/>
              </w:rPr>
              <w:t>UWAGA!</w:t>
            </w:r>
            <w:r w:rsidRPr="00684D9C">
              <w:rPr>
                <w:rFonts w:ascii="Calibri" w:hAnsi="Calibri" w:eastAsia="Calibri" w:cs="Calibri"/>
                <w:i/>
                <w:iCs/>
                <w:color w:val="000000" w:themeColor="text1"/>
                <w:sz w:val="20"/>
                <w:szCs w:val="20"/>
                <w:u w:val="single"/>
              </w:rPr>
              <w:t xml:space="preserve"> Zamawiający wymaga, aby wszystkie powyższe wyliczenia były podane dla każdego dnia, z dodatkowym podziałem na każdą godzinę. </w:t>
            </w:r>
          </w:p>
          <w:p w:rsidR="002A4668" w:rsidP="002A4668" w:rsidRDefault="002A4668" w14:paraId="176531E9" w14:textId="77777777">
            <w:pPr>
              <w:jc w:val="both"/>
              <w:rPr>
                <w:rFonts w:ascii="Calibri" w:hAnsi="Calibri" w:eastAsia="Calibri" w:cs="Calibri"/>
                <w:i/>
                <w:iCs/>
                <w:color w:val="000000" w:themeColor="text1"/>
                <w:sz w:val="20"/>
                <w:szCs w:val="20"/>
              </w:rPr>
            </w:pPr>
          </w:p>
          <w:p w:rsidR="002A4668" w:rsidP="002A4668" w:rsidRDefault="002A4668" w14:paraId="203871F1" w14:textId="381D7A60">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Efektem i wynikiem obliczeń Arkusza Kalkulacyjnego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831DDC">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wykonawca podaje inne koszty mające wpływ na koszt operacyjny.</w:t>
            </w:r>
          </w:p>
          <w:p w:rsidR="00831DDC" w:rsidP="002A4668" w:rsidRDefault="00831DDC" w14:paraId="0A315DE8" w14:textId="77777777">
            <w:pPr>
              <w:jc w:val="both"/>
              <w:rPr>
                <w:rFonts w:ascii="Calibri" w:hAnsi="Calibri" w:eastAsia="Calibri" w:cs="Calibri"/>
                <w:i/>
                <w:iCs/>
                <w:color w:val="000000" w:themeColor="text1"/>
                <w:sz w:val="20"/>
                <w:szCs w:val="20"/>
              </w:rPr>
            </w:pPr>
          </w:p>
          <w:p w:rsidRPr="00E50D67" w:rsidR="002A4668" w:rsidP="7C848C48" w:rsidRDefault="002A4668" w14:paraId="035F2F45" w14:textId="5ADCA8A5">
            <w:pPr>
              <w:jc w:val="both"/>
              <w:rPr>
                <w:rFonts w:ascii="Calibri" w:hAnsi="Calibri" w:eastAsia="Calibri" w:cs="Calibri"/>
                <w:i w:val="1"/>
                <w:iCs w:val="1"/>
                <w:color w:val="000000" w:themeColor="text1"/>
                <w:sz w:val="20"/>
                <w:szCs w:val="20"/>
              </w:rPr>
            </w:pPr>
            <w:r w:rsidRPr="7C848C48" w:rsidR="7A1001B8">
              <w:rPr>
                <w:rFonts w:ascii="Calibri" w:hAnsi="Calibri" w:eastAsia="Calibri" w:cs="Calibri"/>
                <w:i w:val="1"/>
                <w:iCs w:val="1"/>
                <w:color w:val="000000" w:themeColor="text1" w:themeTint="FF" w:themeShade="FF"/>
                <w:sz w:val="20"/>
                <w:szCs w:val="20"/>
              </w:rPr>
              <w:t xml:space="preserve">Wykonawca, aby </w:t>
            </w:r>
            <w:r w:rsidRPr="7C848C48" w:rsidR="7A1001B8">
              <w:rPr>
                <w:rFonts w:ascii="Calibri" w:hAnsi="Calibri" w:eastAsia="Calibri" w:cs="Calibri"/>
                <w:i w:val="1"/>
                <w:iCs w:val="1"/>
                <w:color w:val="000000" w:themeColor="text1" w:themeTint="FF" w:themeShade="FF"/>
                <w:sz w:val="20"/>
                <w:szCs w:val="20"/>
              </w:rPr>
              <w:t xml:space="preserve">obliczyć </w:t>
            </w:r>
            <w:r w:rsidRPr="7C848C48" w:rsidR="7A1001B8">
              <w:rPr>
                <w:rFonts w:ascii="Calibri" w:hAnsi="Calibri" w:eastAsia="Calibri" w:cs="Calibri"/>
                <w:i w:val="1"/>
                <w:iCs w:val="1"/>
                <w:color w:val="000000" w:themeColor="text1" w:themeTint="FF" w:themeShade="FF"/>
                <w:sz w:val="20"/>
                <w:szCs w:val="20"/>
                <w:u w:val="single"/>
              </w:rPr>
              <w:t>Roczny</w:t>
            </w:r>
            <w:r w:rsidRPr="7C848C48" w:rsidR="7A1001B8">
              <w:rPr>
                <w:rFonts w:ascii="Calibri" w:hAnsi="Calibri" w:eastAsia="Calibri" w:cs="Calibri"/>
                <w:i w:val="1"/>
                <w:iCs w:val="1"/>
                <w:color w:val="000000" w:themeColor="text1" w:themeTint="FF" w:themeShade="FF"/>
                <w:sz w:val="20"/>
                <w:szCs w:val="20"/>
                <w:u w:val="single"/>
              </w:rPr>
              <w:t xml:space="preserve"> koszt serwisu Systemu oraz </w:t>
            </w:r>
            <w:proofErr w:type="spellStart"/>
            <w:r w:rsidRPr="7C848C48" w:rsidR="7A1001B8">
              <w:rPr>
                <w:rFonts w:ascii="Calibri" w:hAnsi="Calibri" w:eastAsia="Calibri" w:cs="Calibri"/>
                <w:i w:val="1"/>
                <w:iCs w:val="1"/>
                <w:color w:val="000000" w:themeColor="text1" w:themeTint="FF" w:themeShade="FF"/>
                <w:sz w:val="20"/>
                <w:szCs w:val="20"/>
                <w:u w:val="single"/>
              </w:rPr>
              <w:t>ExtraElementów</w:t>
            </w:r>
            <w:proofErr w:type="spellEnd"/>
            <w:r w:rsidRPr="7C848C48" w:rsidR="7A1001B8">
              <w:rPr>
                <w:rFonts w:ascii="Calibri" w:hAnsi="Calibri" w:eastAsia="Calibri" w:cs="Calibri"/>
                <w:i w:val="1"/>
                <w:iCs w:val="1"/>
                <w:color w:val="000000" w:themeColor="text1" w:themeTint="FF" w:themeShade="FF"/>
                <w:sz w:val="20"/>
                <w:szCs w:val="20"/>
                <w:u w:val="single"/>
              </w:rPr>
              <w:t xml:space="preserve"> w Standardowym</w:t>
            </w:r>
            <w:r w:rsidRPr="7C848C48" w:rsidR="7A1001B8">
              <w:rPr>
                <w:rFonts w:ascii="Calibri" w:hAnsi="Calibri" w:eastAsia="Calibri" w:cs="Calibri"/>
                <w:i w:val="1"/>
                <w:iCs w:val="1"/>
                <w:color w:val="000000" w:themeColor="text1" w:themeTint="FF" w:themeShade="FF"/>
                <w:sz w:val="20"/>
                <w:szCs w:val="20"/>
                <w:u w:val="single"/>
              </w:rPr>
              <w:t xml:space="preserve"> Roku</w:t>
            </w:r>
            <w:r w:rsidRPr="7C848C48" w:rsidR="7A1001B8">
              <w:rPr>
                <w:rFonts w:ascii="Calibri" w:hAnsi="Calibri" w:eastAsia="Calibri" w:cs="Calibri"/>
                <w:i w:val="1"/>
                <w:iCs w:val="1"/>
                <w:color w:val="000000" w:themeColor="text1" w:themeTint="FF" w:themeShade="FF"/>
                <w:sz w:val="20"/>
                <w:szCs w:val="20"/>
              </w:rPr>
              <w:t xml:space="preserve"> deklaruje koszty serwisu w każdym roku przez okres 15 lat. Następnie ze wszystkich podanych kosztów oblicza średnią arytmetyczną, którą wpisuje jako </w:t>
            </w:r>
            <w:r w:rsidRPr="7C848C48" w:rsidR="7A1001B8">
              <w:rPr>
                <w:rFonts w:ascii="Calibri" w:hAnsi="Calibri" w:eastAsia="Calibri" w:cs="Calibri"/>
                <w:i w:val="1"/>
                <w:iCs w:val="1"/>
                <w:color w:val="000000" w:themeColor="text1" w:themeTint="FF" w:themeShade="FF"/>
                <w:sz w:val="20"/>
                <w:szCs w:val="20"/>
              </w:rPr>
              <w:t xml:space="preserve">deklarowany Roczny koszt serwisu Systemu oraz </w:t>
            </w:r>
            <w:proofErr w:type="spellStart"/>
            <w:r w:rsidRPr="7C848C48" w:rsidR="7A1001B8">
              <w:rPr>
                <w:rFonts w:ascii="Calibri" w:hAnsi="Calibri" w:eastAsia="Calibri" w:cs="Calibri"/>
                <w:i w:val="1"/>
                <w:iCs w:val="1"/>
                <w:color w:val="000000" w:themeColor="text1" w:themeTint="FF" w:themeShade="FF"/>
                <w:sz w:val="20"/>
                <w:szCs w:val="20"/>
              </w:rPr>
              <w:t>ExtraElementów</w:t>
            </w:r>
            <w:proofErr w:type="spellEnd"/>
            <w:r w:rsidRPr="7C848C48" w:rsidR="7A1001B8">
              <w:rPr>
                <w:rFonts w:ascii="Calibri" w:hAnsi="Calibri" w:eastAsia="Calibri" w:cs="Calibri"/>
                <w:i w:val="1"/>
                <w:iCs w:val="1"/>
                <w:color w:val="000000" w:themeColor="text1" w:themeTint="FF" w:themeShade="FF"/>
                <w:sz w:val="20"/>
                <w:szCs w:val="20"/>
              </w:rPr>
              <w:t xml:space="preserve"> (suma rocznie deklarowanych kosztów serwisu</w:t>
            </w:r>
            <w:r w:rsidRPr="7C848C48" w:rsidR="392B9CE5">
              <w:rPr>
                <w:rFonts w:ascii="Calibri" w:hAnsi="Calibri" w:eastAsia="Calibri" w:cs="Calibri"/>
                <w:i w:val="1"/>
                <w:iCs w:val="1"/>
                <w:color w:val="000000" w:themeColor="text1" w:themeTint="FF" w:themeShade="FF"/>
                <w:sz w:val="20"/>
                <w:szCs w:val="20"/>
              </w:rPr>
              <w:t xml:space="preserve"> dzielona przez 15). </w:t>
            </w:r>
            <w:r w:rsidRPr="7C848C48" w:rsidR="7A1001B8">
              <w:rPr>
                <w:rFonts w:ascii="Calibri" w:hAnsi="Calibri" w:eastAsia="Calibri" w:cs="Calibri"/>
                <w:b w:val="1"/>
                <w:bCs w:val="1"/>
                <w:i w:val="1"/>
                <w:iCs w:val="1"/>
                <w:color w:val="000000" w:themeColor="text1" w:themeTint="FF" w:themeShade="FF"/>
                <w:sz w:val="20"/>
                <w:szCs w:val="20"/>
                <w:u w:val="single"/>
              </w:rPr>
              <w:t>UWAGA!</w:t>
            </w:r>
            <w:r w:rsidRPr="7C848C48" w:rsidR="7A1001B8">
              <w:rPr>
                <w:rFonts w:ascii="Calibri" w:hAnsi="Calibri" w:eastAsia="Calibri" w:cs="Calibri"/>
                <w:i w:val="1"/>
                <w:iCs w:val="1"/>
                <w:color w:val="000000" w:themeColor="text1" w:themeTint="FF" w:themeShade="FF"/>
                <w:sz w:val="20"/>
                <w:szCs w:val="20"/>
                <w:u w:val="single"/>
              </w:rPr>
              <w:t xml:space="preserve"> Wykonawca do Rocznego kosztu serwisu nie wlicza kosztów serwisu paneli fotowoltaicznych. </w:t>
            </w:r>
          </w:p>
          <w:p w:rsidR="00C3277A" w:rsidP="00C3277A" w:rsidRDefault="002A4668" w14:paraId="47004313" w14:textId="77777777">
            <w:pPr>
              <w:spacing w:before="160"/>
              <w:jc w:val="both"/>
              <w:rPr>
                <w:rFonts w:ascii="Calibri" w:hAnsi="Calibri" w:eastAsia="Calibri" w:cs="Calibri"/>
                <w:i/>
                <w:color w:val="000000" w:themeColor="text1"/>
                <w:sz w:val="20"/>
                <w:szCs w:val="20"/>
              </w:rPr>
            </w:pPr>
            <w:r w:rsidRPr="00546822">
              <w:rPr>
                <w:rFonts w:ascii="Calibri" w:hAnsi="Calibri" w:eastAsia="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t>
            </w:r>
            <w:r>
              <w:rPr>
                <w:rFonts w:ascii="Calibri" w:hAnsi="Calibri" w:eastAsia="Calibri" w:cs="Calibri"/>
                <w:i/>
                <w:color w:val="000000" w:themeColor="text1"/>
                <w:sz w:val="20"/>
                <w:szCs w:val="20"/>
              </w:rPr>
              <w:t>w (jeśli dotyczy) przez System 2</w:t>
            </w:r>
            <w:r w:rsidRPr="00546822">
              <w:rPr>
                <w:rFonts w:ascii="Calibri" w:hAnsi="Calibri" w:eastAsia="Calibri" w:cs="Calibri"/>
                <w:i/>
                <w:color w:val="000000" w:themeColor="text1"/>
                <w:sz w:val="20"/>
                <w:szCs w:val="20"/>
              </w:rPr>
              <w:t xml:space="preserve"> oraz EkstraElementy oraz roczne koszty serwis</w:t>
            </w:r>
            <w:r>
              <w:rPr>
                <w:rFonts w:ascii="Calibri" w:hAnsi="Calibri" w:eastAsia="Calibri" w:cs="Calibri"/>
                <w:i/>
                <w:color w:val="000000" w:themeColor="text1"/>
                <w:sz w:val="20"/>
                <w:szCs w:val="20"/>
              </w:rPr>
              <w:t>u elementów składowych Systemu 2</w:t>
            </w:r>
            <w:r w:rsidRPr="00546822">
              <w:rPr>
                <w:rFonts w:ascii="Calibri" w:hAnsi="Calibri" w:eastAsia="Calibri" w:cs="Calibri"/>
                <w:i/>
                <w:color w:val="000000" w:themeColor="text1"/>
                <w:sz w:val="20"/>
                <w:szCs w:val="20"/>
              </w:rPr>
              <w:t xml:space="preserve"> oraz ExtraElementów</w:t>
            </w:r>
            <w:r>
              <w:rPr>
                <w:rFonts w:ascii="Calibri" w:hAnsi="Calibri" w:eastAsia="Calibri" w:cs="Calibri"/>
                <w:i/>
                <w:color w:val="000000" w:themeColor="text1"/>
                <w:sz w:val="20"/>
                <w:szCs w:val="20"/>
              </w:rPr>
              <w:t>, przy uwzględnieniu wymagania, że</w:t>
            </w:r>
            <w:r>
              <w:rPr>
                <w:rFonts w:ascii="Calibri" w:hAnsi="Calibri" w:eastAsia="Calibri" w:cs="Calibri"/>
                <w:i/>
                <w:iCs/>
                <w:color w:val="000000" w:themeColor="text1"/>
                <w:sz w:val="20"/>
                <w:szCs w:val="20"/>
              </w:rPr>
              <w:t xml:space="preserve"> System 2</w:t>
            </w:r>
            <w:r w:rsidRPr="752AD339">
              <w:rPr>
                <w:rFonts w:ascii="Calibri" w:hAnsi="Calibri" w:eastAsia="Calibri" w:cs="Calibri"/>
                <w:i/>
                <w:iCs/>
                <w:color w:val="000000" w:themeColor="text1"/>
                <w:sz w:val="20"/>
                <w:szCs w:val="20"/>
              </w:rPr>
              <w:t xml:space="preserve"> ma zapewnić CO, CWU oraz CH dla Budynku Domu Jednorodzinnego zgodnie z Modelem </w:t>
            </w:r>
            <w:r>
              <w:rPr>
                <w:rFonts w:ascii="Calibri" w:hAnsi="Calibri" w:eastAsia="Calibri" w:cs="Calibri"/>
                <w:i/>
                <w:iCs/>
                <w:color w:val="000000" w:themeColor="text1"/>
                <w:sz w:val="20"/>
                <w:szCs w:val="20"/>
              </w:rPr>
              <w:t>I</w:t>
            </w:r>
            <w:r w:rsidRPr="752AD339">
              <w:rPr>
                <w:rFonts w:ascii="Calibri" w:hAnsi="Calibri" w:eastAsia="Calibri" w:cs="Calibri"/>
                <w:i/>
                <w:iCs/>
                <w:color w:val="000000" w:themeColor="text1"/>
                <w:sz w:val="20"/>
                <w:szCs w:val="20"/>
              </w:rPr>
              <w:t xml:space="preserve">I zapotrzebowania na te usługi wg </w:t>
            </w:r>
            <w:r w:rsidRPr="00ED3A6A">
              <w:rPr>
                <w:rFonts w:ascii="Calibri" w:hAnsi="Calibri" w:eastAsia="Calibri" w:cs="Calibri"/>
                <w:i/>
                <w:iCs/>
                <w:color w:val="000000" w:themeColor="text1"/>
                <w:sz w:val="20"/>
                <w:szCs w:val="20"/>
              </w:rPr>
              <w:t>Załącznika nr 1  do</w:t>
            </w:r>
            <w:r w:rsidRPr="752AD339">
              <w:rPr>
                <w:rFonts w:ascii="Calibri" w:hAnsi="Calibri" w:eastAsia="Calibri" w:cs="Calibri"/>
                <w:i/>
                <w:iCs/>
                <w:color w:val="000000" w:themeColor="text1"/>
                <w:sz w:val="20"/>
                <w:szCs w:val="20"/>
              </w:rPr>
              <w:t xml:space="preserve"> Regulaminu</w:t>
            </w:r>
            <w:r>
              <w:rPr>
                <w:rFonts w:ascii="Calibri" w:hAnsi="Calibri" w:eastAsia="Calibri" w:cs="Calibri"/>
                <w:i/>
                <w:iCs/>
                <w:color w:val="000000" w:themeColor="text1"/>
                <w:sz w:val="20"/>
                <w:szCs w:val="20"/>
              </w:rPr>
              <w:t>.</w:t>
            </w:r>
          </w:p>
          <w:p w:rsidRPr="00C3277A" w:rsidR="00C3277A" w:rsidDel="004278AA" w:rsidP="00C3277A" w:rsidRDefault="00C3277A" w14:paraId="68CDBE4F" w14:textId="232B1639">
            <w:pPr>
              <w:spacing w:before="160"/>
              <w:jc w:val="both"/>
              <w:rPr>
                <w:rFonts w:ascii="Calibri" w:hAnsi="Calibri" w:eastAsia="Calibri" w:cs="Calibri"/>
                <w:i/>
                <w:color w:val="000000" w:themeColor="text1"/>
                <w:sz w:val="20"/>
                <w:szCs w:val="20"/>
              </w:rPr>
            </w:pPr>
          </w:p>
        </w:tc>
      </w:tr>
    </w:tbl>
    <w:p w:rsidR="0022047D" w:rsidP="70A62EBD" w:rsidRDefault="0022047D" w14:paraId="47E6BC16" w14:textId="77777777">
      <w:pPr>
        <w:rPr>
          <w:i/>
          <w:iCs/>
          <w:color w:val="44546A" w:themeColor="text2"/>
          <w:sz w:val="18"/>
          <w:szCs w:val="18"/>
        </w:rPr>
      </w:pPr>
    </w:p>
    <w:p w:rsidRPr="00BA1B91" w:rsidR="00E52ECF" w:rsidP="70A62EBD" w:rsidRDefault="00E52ECF" w14:paraId="2831BC40" w14:textId="0F66ED22">
      <w:pPr>
        <w:rPr>
          <w:i/>
          <w:iCs/>
          <w:color w:val="44546A" w:themeColor="text2"/>
          <w:sz w:val="18"/>
          <w:szCs w:val="18"/>
        </w:rPr>
      </w:pPr>
      <w:r w:rsidRPr="70A62EBD">
        <w:rPr>
          <w:i/>
          <w:iCs/>
          <w:color w:val="44546A" w:themeColor="text2"/>
          <w:sz w:val="18"/>
          <w:szCs w:val="18"/>
        </w:rPr>
        <w:t>Tabela E.</w:t>
      </w:r>
      <w:r w:rsidR="00364B8A">
        <w:rPr>
          <w:i/>
          <w:iCs/>
          <w:color w:val="44546A" w:themeColor="text2"/>
          <w:sz w:val="18"/>
          <w:szCs w:val="18"/>
        </w:rPr>
        <w:t>7</w:t>
      </w:r>
      <w:r w:rsidRPr="70A62EBD">
        <w:rPr>
          <w:i/>
          <w:iCs/>
          <w:color w:val="44546A" w:themeColor="text2"/>
          <w:sz w:val="18"/>
          <w:szCs w:val="18"/>
        </w:rPr>
        <w:t xml:space="preserve"> </w:t>
      </w:r>
      <w:r w:rsidRPr="008266A6" w:rsidR="008266A6">
        <w:rPr>
          <w:i/>
          <w:iCs/>
          <w:color w:val="44546A" w:themeColor="text2"/>
          <w:sz w:val="18"/>
          <w:szCs w:val="18"/>
        </w:rPr>
        <w:t>Przychód z Komercjalizacji Wyników Prac B+R</w:t>
      </w:r>
      <w:r w:rsidR="00F83FF2">
        <w:rPr>
          <w:i/>
          <w:iCs/>
          <w:color w:val="44546A" w:themeColor="text2"/>
          <w:sz w:val="18"/>
          <w:szCs w:val="18"/>
        </w:rPr>
        <w:t xml:space="preserve"> - Wymaganie Konkursowe nr 2.</w:t>
      </w:r>
      <w:r w:rsidR="00364B8A">
        <w:rPr>
          <w:i/>
          <w:iCs/>
          <w:color w:val="44546A" w:themeColor="text2"/>
          <w:sz w:val="18"/>
          <w:szCs w:val="18"/>
        </w:rPr>
        <w:t>7</w:t>
      </w:r>
      <w:r w:rsidR="00F83FF2">
        <w:rPr>
          <w:i/>
          <w:iCs/>
          <w:color w:val="44546A" w:themeColor="text2"/>
          <w:sz w:val="18"/>
          <w:szCs w:val="18"/>
        </w:rPr>
        <w:t xml:space="preserve"> dla B</w:t>
      </w:r>
      <w:r w:rsidRPr="0033619C" w:rsidR="00F83FF2">
        <w:rPr>
          <w:i/>
          <w:iCs/>
          <w:color w:val="44546A" w:themeColor="text2"/>
          <w:sz w:val="18"/>
          <w:szCs w:val="18"/>
        </w:rPr>
        <w:t xml:space="preserve">udynku </w:t>
      </w:r>
      <w:r w:rsidR="00245AF3">
        <w:rPr>
          <w:i/>
          <w:iCs/>
          <w:color w:val="44546A" w:themeColor="text2"/>
          <w:sz w:val="18"/>
          <w:szCs w:val="18"/>
        </w:rPr>
        <w:t>D</w:t>
      </w:r>
      <w:r w:rsidRPr="0033619C" w:rsidR="00F83FF2">
        <w:rPr>
          <w:i/>
          <w:iCs/>
          <w:color w:val="44546A" w:themeColor="text2"/>
          <w:sz w:val="18"/>
          <w:szCs w:val="18"/>
        </w:rPr>
        <w:t xml:space="preserve">omu </w:t>
      </w:r>
      <w:r w:rsidR="00245AF3">
        <w:rPr>
          <w:i/>
          <w:iCs/>
          <w:color w:val="44546A" w:themeColor="text2"/>
          <w:sz w:val="18"/>
          <w:szCs w:val="18"/>
        </w:rPr>
        <w:t>J</w:t>
      </w:r>
      <w:r w:rsidRPr="0033619C" w:rsidR="00F83FF2">
        <w:rPr>
          <w:i/>
          <w:iCs/>
          <w:color w:val="44546A" w:themeColor="text2"/>
          <w:sz w:val="18"/>
          <w:szCs w:val="18"/>
        </w:rPr>
        <w:t>ednorodzinnego</w:t>
      </w:r>
      <w:r w:rsidR="00F83FF2">
        <w:rPr>
          <w:i/>
          <w:iCs/>
          <w:color w:val="44546A" w:themeColor="text2"/>
          <w:sz w:val="18"/>
          <w:szCs w:val="18"/>
        </w:rPr>
        <w:t xml:space="preserve"> w Strumieniu 1</w:t>
      </w:r>
      <w:r w:rsidRPr="0095614B" w:rsidR="00DA2E27">
        <w:rPr>
          <w:i/>
          <w:iCs/>
          <w:color w:val="44546A" w:themeColor="text2"/>
          <w:sz w:val="18"/>
          <w:szCs w:val="18"/>
        </w:rPr>
        <w:t xml:space="preserve"> </w:t>
      </w:r>
    </w:p>
    <w:tbl>
      <w:tblPr>
        <w:tblStyle w:val="Tabela-Siatka"/>
        <w:tblW w:w="10343" w:type="dxa"/>
        <w:jc w:val="center"/>
        <w:tblLayout w:type="fixed"/>
        <w:tblLook w:val="04A0" w:firstRow="1" w:lastRow="0" w:firstColumn="1" w:lastColumn="0" w:noHBand="0" w:noVBand="1"/>
      </w:tblPr>
      <w:tblGrid>
        <w:gridCol w:w="704"/>
        <w:gridCol w:w="2977"/>
        <w:gridCol w:w="2126"/>
        <w:gridCol w:w="1559"/>
        <w:gridCol w:w="2977"/>
      </w:tblGrid>
      <w:tr w:rsidRPr="00384B67" w:rsidR="00BC7B93" w:rsidDel="004278AA" w:rsidTr="000A5E6E" w14:paraId="791174AF" w14:textId="77777777">
        <w:trPr>
          <w:cantSplit/>
          <w:trHeight w:val="555"/>
          <w:jc w:val="center"/>
        </w:trPr>
        <w:tc>
          <w:tcPr>
            <w:tcW w:w="10343" w:type="dxa"/>
            <w:gridSpan w:val="5"/>
            <w:shd w:val="clear" w:color="auto" w:fill="A8D08D" w:themeFill="accent6" w:themeFillTint="99"/>
            <w:vAlign w:val="center"/>
          </w:tcPr>
          <w:p w:rsidRPr="000A5E6E" w:rsidR="00BC7B93" w:rsidP="008266A6" w:rsidRDefault="2CF46AE4" w14:paraId="409396EA" w14:textId="758ED4D3">
            <w:pPr>
              <w:jc w:val="center"/>
              <w:rPr>
                <w:rFonts w:ascii="Calibri" w:hAnsi="Calibri" w:eastAsia="Calibri" w:cs="Calibri"/>
                <w:b/>
                <w:bCs/>
                <w:color w:val="000000" w:themeColor="text1"/>
                <w:szCs w:val="20"/>
              </w:rPr>
            </w:pPr>
            <w:r w:rsidRPr="000A5E6E">
              <w:rPr>
                <w:rFonts w:ascii="Calibri" w:hAnsi="Calibri" w:eastAsia="Calibri" w:cs="Calibri"/>
                <w:b/>
                <w:bCs/>
                <w:color w:val="000000" w:themeColor="text1"/>
                <w:szCs w:val="20"/>
              </w:rPr>
              <w:t xml:space="preserve">Przychód z </w:t>
            </w:r>
            <w:r w:rsidRPr="000A5E6E" w:rsidR="4DB03BD4">
              <w:rPr>
                <w:rFonts w:ascii="Calibri" w:hAnsi="Calibri" w:eastAsia="Calibri" w:cs="Calibri"/>
                <w:b/>
                <w:bCs/>
                <w:color w:val="000000" w:themeColor="text1"/>
                <w:szCs w:val="20"/>
              </w:rPr>
              <w:t xml:space="preserve">Komercjalizacji </w:t>
            </w:r>
            <w:r w:rsidRPr="000A5E6E">
              <w:rPr>
                <w:rFonts w:ascii="Calibri" w:hAnsi="Calibri" w:eastAsia="Calibri" w:cs="Calibri"/>
                <w:b/>
                <w:bCs/>
                <w:color w:val="000000" w:themeColor="text1"/>
                <w:szCs w:val="20"/>
              </w:rPr>
              <w:t>Wyników Prac B+R</w:t>
            </w:r>
          </w:p>
        </w:tc>
      </w:tr>
      <w:tr w:rsidRPr="00384B67" w:rsidR="00E52ECF" w:rsidDel="004278AA" w:rsidTr="00FB61EC" w14:paraId="58C8B267" w14:textId="77777777">
        <w:trPr>
          <w:cantSplit/>
          <w:trHeight w:val="1715"/>
          <w:jc w:val="center"/>
        </w:trPr>
        <w:tc>
          <w:tcPr>
            <w:tcW w:w="10343" w:type="dxa"/>
            <w:gridSpan w:val="5"/>
            <w:shd w:val="clear" w:color="auto" w:fill="E2EFD9" w:themeFill="accent6" w:themeFillTint="33"/>
            <w:vAlign w:val="center"/>
          </w:tcPr>
          <w:p w:rsidR="000A5E6E" w:rsidP="00BD59F0" w:rsidRDefault="000A5E6E" w14:paraId="310632C6" w14:textId="77777777">
            <w:pPr>
              <w:jc w:val="both"/>
              <w:rPr>
                <w:sz w:val="20"/>
                <w:szCs w:val="20"/>
              </w:rPr>
            </w:pPr>
          </w:p>
          <w:p w:rsidR="008266A6" w:rsidP="00BD59F0" w:rsidRDefault="35645407" w14:paraId="53853B2E" w14:textId="24E91BFD">
            <w:pPr>
              <w:jc w:val="both"/>
              <w:rPr>
                <w:rStyle w:val="normaltextrun"/>
                <w:rFonts w:ascii="Calibri" w:hAnsi="Calibri" w:cs="Calibri"/>
                <w:bCs/>
                <w:color w:val="000000" w:themeColor="text1"/>
                <w:sz w:val="20"/>
                <w:szCs w:val="20"/>
              </w:rPr>
            </w:pPr>
            <w:r w:rsidRPr="0ACA543E">
              <w:rPr>
                <w:sz w:val="20"/>
                <w:szCs w:val="20"/>
              </w:rPr>
              <w:t xml:space="preserve">W ramach </w:t>
            </w:r>
            <w:r w:rsidRPr="0ACA543E" w:rsidR="0F7D73FB">
              <w:rPr>
                <w:sz w:val="20"/>
                <w:szCs w:val="20"/>
              </w:rPr>
              <w:t>W</w:t>
            </w:r>
            <w:r w:rsidRPr="0ACA543E">
              <w:rPr>
                <w:sz w:val="20"/>
                <w:szCs w:val="20"/>
              </w:rPr>
              <w:t>ymagania</w:t>
            </w:r>
            <w:r w:rsidRPr="0ACA543E" w:rsidR="0F7D73FB">
              <w:rPr>
                <w:sz w:val="20"/>
                <w:szCs w:val="20"/>
              </w:rPr>
              <w:t xml:space="preserve"> Konkursowego</w:t>
            </w:r>
            <w:r w:rsidRPr="0ACA543E">
              <w:rPr>
                <w:sz w:val="20"/>
                <w:szCs w:val="20"/>
              </w:rPr>
              <w:t xml:space="preserve"> </w:t>
            </w:r>
            <w:r w:rsidRPr="0ACA543E">
              <w:rPr>
                <w:sz w:val="20"/>
                <w:szCs w:val="20"/>
                <w:u w:val="single"/>
              </w:rPr>
              <w:t xml:space="preserve">Przychód z </w:t>
            </w:r>
            <w:r w:rsidRPr="0ACA543E" w:rsidR="4DB03BD4">
              <w:rPr>
                <w:sz w:val="20"/>
                <w:szCs w:val="20"/>
                <w:u w:val="single"/>
              </w:rPr>
              <w:t xml:space="preserve">Komercjalizacji </w:t>
            </w:r>
            <w:r w:rsidRPr="0ACA543E">
              <w:rPr>
                <w:sz w:val="20"/>
                <w:szCs w:val="20"/>
                <w:u w:val="single"/>
              </w:rPr>
              <w:t>Wyników Prac B+R</w:t>
            </w:r>
            <w:r w:rsidRPr="0ACA543E">
              <w:rPr>
                <w:sz w:val="20"/>
                <w:szCs w:val="20"/>
              </w:rPr>
              <w:t xml:space="preserve"> ocenie zgodnie z metodologią określoną w </w:t>
            </w:r>
            <w:r w:rsidR="00C16911">
              <w:rPr>
                <w:sz w:val="20"/>
                <w:szCs w:val="20"/>
              </w:rPr>
              <w:t>pkt. 2.</w:t>
            </w:r>
            <w:r w:rsidR="000E3B40">
              <w:rPr>
                <w:sz w:val="20"/>
                <w:szCs w:val="20"/>
              </w:rPr>
              <w:t>7</w:t>
            </w:r>
            <w:r w:rsidRPr="0ACA543E" w:rsidR="460AF597">
              <w:rPr>
                <w:sz w:val="20"/>
                <w:szCs w:val="20"/>
              </w:rPr>
              <w:t xml:space="preserve"> </w:t>
            </w:r>
            <w:r w:rsidRPr="0ACA543E">
              <w:rPr>
                <w:sz w:val="20"/>
                <w:szCs w:val="20"/>
              </w:rPr>
              <w:t>Załącznik</w:t>
            </w:r>
            <w:r w:rsidRPr="0ACA543E" w:rsidR="09A075CF">
              <w:rPr>
                <w:sz w:val="20"/>
                <w:szCs w:val="20"/>
              </w:rPr>
              <w:t>a</w:t>
            </w:r>
            <w:r w:rsidRPr="0ACA543E">
              <w:rPr>
                <w:sz w:val="20"/>
                <w:szCs w:val="20"/>
              </w:rPr>
              <w:t xml:space="preserve"> nr </w:t>
            </w:r>
            <w:r w:rsidRPr="0ACA543E" w:rsidR="6178C5E3">
              <w:rPr>
                <w:sz w:val="20"/>
                <w:szCs w:val="20"/>
              </w:rPr>
              <w:t>1</w:t>
            </w:r>
            <w:r w:rsidRPr="0ACA543E">
              <w:rPr>
                <w:sz w:val="20"/>
                <w:szCs w:val="20"/>
              </w:rPr>
              <w:t xml:space="preserve"> do Regulaminu podlegać będzie oferowany NCBR przez </w:t>
            </w:r>
            <w:r w:rsidRPr="0ACA543E" w:rsidR="0F7D73FB">
              <w:rPr>
                <w:sz w:val="20"/>
                <w:szCs w:val="20"/>
              </w:rPr>
              <w:t>Wni</w:t>
            </w:r>
            <w:r w:rsidRPr="00B64BE1" w:rsidR="0F7D73FB">
              <w:rPr>
                <w:sz w:val="20"/>
                <w:szCs w:val="20"/>
              </w:rPr>
              <w:t xml:space="preserve">oskodawcę </w:t>
            </w:r>
            <w:r w:rsidRPr="00B64BE1" w:rsidR="419B21FA">
              <w:rPr>
                <w:rStyle w:val="normaltextrun"/>
                <w:rFonts w:ascii="Calibri" w:hAnsi="Calibri" w:cs="Calibri"/>
                <w:bCs/>
                <w:color w:val="000000" w:themeColor="text1"/>
                <w:sz w:val="20"/>
                <w:szCs w:val="20"/>
              </w:rPr>
              <w:t xml:space="preserve">dodatkowy Udział w Przychodzie z </w:t>
            </w:r>
            <w:r w:rsidRPr="00B64BE1" w:rsidR="4DB03BD4">
              <w:rPr>
                <w:rStyle w:val="normaltextrun"/>
                <w:rFonts w:ascii="Calibri" w:hAnsi="Calibri" w:cs="Calibri"/>
                <w:bCs/>
                <w:color w:val="000000" w:themeColor="text1"/>
                <w:sz w:val="20"/>
                <w:szCs w:val="20"/>
              </w:rPr>
              <w:t xml:space="preserve">Komercjalizacji </w:t>
            </w:r>
            <w:r w:rsidRPr="00B64BE1" w:rsidR="20A5F448">
              <w:rPr>
                <w:rStyle w:val="normaltextrun"/>
                <w:rFonts w:ascii="Calibri" w:hAnsi="Calibri" w:cs="Calibri"/>
                <w:bCs/>
                <w:color w:val="000000" w:themeColor="text1"/>
                <w:sz w:val="20"/>
                <w:szCs w:val="20"/>
              </w:rPr>
              <w:t>Wyników Prac B+R</w:t>
            </w:r>
            <w:r w:rsidR="00FB61EC">
              <w:t>.</w:t>
            </w:r>
          </w:p>
          <w:p w:rsidR="00FB61EC" w:rsidP="00BD59F0" w:rsidRDefault="00FB61EC" w14:paraId="3EBCEBE3" w14:textId="77777777">
            <w:pPr>
              <w:jc w:val="both"/>
              <w:rPr>
                <w:sz w:val="20"/>
                <w:szCs w:val="20"/>
              </w:rPr>
            </w:pPr>
          </w:p>
          <w:p w:rsidR="00E52ECF" w:rsidP="00BD59F0" w:rsidRDefault="00B64BE1" w14:paraId="08A637B8" w14:textId="77777777">
            <w:pPr>
              <w:jc w:val="both"/>
              <w:rPr>
                <w:sz w:val="20"/>
              </w:rPr>
            </w:pPr>
            <w:r w:rsidRPr="00F76839">
              <w:rPr>
                <w:sz w:val="20"/>
              </w:rPr>
              <w:t xml:space="preserve">Wnioskodawca wpisuje oferowany NCBR </w:t>
            </w:r>
            <w:r w:rsidRPr="00FB5059">
              <w:rPr>
                <w:b/>
                <w:bCs/>
                <w:sz w:val="20"/>
                <w:u w:val="single"/>
              </w:rPr>
              <w:t>dodatkowy</w:t>
            </w:r>
            <w:r w:rsidRPr="00F76839">
              <w:rPr>
                <w:sz w:val="20"/>
              </w:rPr>
              <w:t xml:space="preserve"> </w:t>
            </w:r>
            <w:r>
              <w:rPr>
                <w:sz w:val="20"/>
              </w:rPr>
              <w:t xml:space="preserve">(ponad minimalne 0,5%) </w:t>
            </w:r>
            <w:r w:rsidRPr="00F76839">
              <w:rPr>
                <w:sz w:val="20"/>
              </w:rPr>
              <w:t>Udział w Przychodzie z Ko</w:t>
            </w:r>
            <w:r>
              <w:rPr>
                <w:sz w:val="20"/>
              </w:rPr>
              <w:t>mercjalizacji Wyników Prac B+R</w:t>
            </w:r>
            <w:r w:rsidRPr="00F76839">
              <w:rPr>
                <w:sz w:val="20"/>
              </w:rPr>
              <w:t> w kolumnie „Deklarowana wartość”.</w:t>
            </w:r>
          </w:p>
          <w:p w:rsidRPr="00BA7DF8" w:rsidR="000A5E6E" w:rsidP="00BD59F0" w:rsidRDefault="000A5E6E" w14:paraId="20397EF8" w14:textId="2134FBA2">
            <w:pPr>
              <w:jc w:val="both"/>
              <w:rPr>
                <w:sz w:val="20"/>
                <w:szCs w:val="20"/>
              </w:rPr>
            </w:pPr>
          </w:p>
        </w:tc>
      </w:tr>
      <w:tr w:rsidRPr="00384B67" w:rsidR="00E52ECF" w:rsidDel="004278AA" w:rsidTr="000A5E6E" w14:paraId="61384016" w14:textId="77777777">
        <w:trPr>
          <w:cantSplit/>
          <w:trHeight w:val="814"/>
          <w:jc w:val="center"/>
        </w:trPr>
        <w:tc>
          <w:tcPr>
            <w:tcW w:w="704" w:type="dxa"/>
            <w:shd w:val="clear" w:color="auto" w:fill="C5E0B3" w:themeFill="accent6" w:themeFillTint="66"/>
            <w:vAlign w:val="center"/>
          </w:tcPr>
          <w:p w:rsidRPr="008A7255" w:rsidR="00E52ECF" w:rsidDel="0032641A" w:rsidP="00BD59F0" w:rsidRDefault="008266A6" w14:paraId="2671101B" w14:textId="325F0035">
            <w:pPr>
              <w:rPr>
                <w:rFonts w:cstheme="minorHAnsi"/>
                <w:sz w:val="20"/>
                <w:szCs w:val="20"/>
              </w:rPr>
            </w:pPr>
            <w:r>
              <w:rPr>
                <w:rFonts w:cstheme="minorHAnsi"/>
                <w:b/>
                <w:sz w:val="18"/>
                <w:szCs w:val="20"/>
              </w:rPr>
              <w:t>L.p.</w:t>
            </w:r>
            <w:r w:rsidRPr="008A7255" w:rsidDel="0058688E" w:rsidR="0058688E">
              <w:rPr>
                <w:rFonts w:cstheme="minorHAnsi"/>
                <w:b/>
                <w:sz w:val="20"/>
                <w:szCs w:val="20"/>
              </w:rPr>
              <w:t xml:space="preserve"> </w:t>
            </w:r>
          </w:p>
        </w:tc>
        <w:tc>
          <w:tcPr>
            <w:tcW w:w="2977" w:type="dxa"/>
            <w:shd w:val="clear" w:color="auto" w:fill="C5E0B3" w:themeFill="accent6" w:themeFillTint="66"/>
            <w:vAlign w:val="center"/>
          </w:tcPr>
          <w:p w:rsidRPr="00292CA0" w:rsidR="00E52ECF" w:rsidP="00BD59F0" w:rsidRDefault="00E52ECF" w14:paraId="5A83AADB" w14:textId="392C4ED1">
            <w:pPr>
              <w:rPr>
                <w:b/>
                <w:sz w:val="20"/>
                <w:szCs w:val="20"/>
              </w:rPr>
            </w:pPr>
            <w:r w:rsidRPr="00384B67">
              <w:rPr>
                <w:rFonts w:cstheme="minorHAnsi"/>
                <w:b/>
                <w:sz w:val="20"/>
                <w:szCs w:val="20"/>
              </w:rPr>
              <w:t xml:space="preserve">Nazwa </w:t>
            </w:r>
            <w:r w:rsidR="00EE4F07">
              <w:rPr>
                <w:rFonts w:cstheme="minorHAnsi"/>
                <w:b/>
                <w:sz w:val="20"/>
                <w:szCs w:val="20"/>
              </w:rPr>
              <w:t>W</w:t>
            </w:r>
            <w:r w:rsidRPr="00384B67">
              <w:rPr>
                <w:rFonts w:cstheme="minorHAnsi"/>
                <w:b/>
                <w:sz w:val="20"/>
                <w:szCs w:val="20"/>
              </w:rPr>
              <w:t xml:space="preserve">ymagania </w:t>
            </w:r>
            <w:r w:rsidR="00EE4F07">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rsidR="00E52ECF" w:rsidP="00E41552" w:rsidRDefault="00E52ECF" w14:paraId="083E859A" w14:textId="3140831A">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r w:rsidR="00737F57">
              <w:rPr>
                <w:rFonts w:cstheme="minorHAnsi"/>
                <w:b/>
                <w:sz w:val="20"/>
                <w:szCs w:val="20"/>
              </w:rPr>
              <w:t xml:space="preserve"> </w:t>
            </w:r>
          </w:p>
        </w:tc>
        <w:tc>
          <w:tcPr>
            <w:tcW w:w="1559" w:type="dxa"/>
            <w:shd w:val="clear" w:color="auto" w:fill="C5E0B3" w:themeFill="accent6" w:themeFillTint="66"/>
            <w:vAlign w:val="center"/>
          </w:tcPr>
          <w:p w:rsidR="00E52ECF" w:rsidP="00BD59F0" w:rsidRDefault="00E52ECF" w14:paraId="619829F4" w14:textId="77777777">
            <w:pPr>
              <w:pStyle w:val="Akapitzlist"/>
              <w:spacing w:before="60" w:after="60" w:line="276" w:lineRule="auto"/>
              <w:ind w:left="0"/>
              <w:contextualSpacing w:val="0"/>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rsidRPr="00384B67" w:rsidR="00E52ECF" w:rsidDel="004278AA" w:rsidP="00BD59F0" w:rsidRDefault="00E52ECF" w14:paraId="258E5AA5" w14:textId="77777777">
            <w:pPr>
              <w:jc w:val="center"/>
              <w:rPr>
                <w:rFonts w:cstheme="minorHAnsi"/>
                <w:b/>
                <w:sz w:val="20"/>
                <w:szCs w:val="20"/>
              </w:rPr>
            </w:pPr>
            <w:r w:rsidRPr="00384B67">
              <w:rPr>
                <w:rFonts w:cstheme="minorHAnsi"/>
                <w:b/>
                <w:sz w:val="20"/>
                <w:szCs w:val="20"/>
              </w:rPr>
              <w:t>Uwagi</w:t>
            </w:r>
          </w:p>
        </w:tc>
      </w:tr>
      <w:tr w:rsidRPr="00384B67" w:rsidR="00FD3A6C" w:rsidDel="004278AA" w:rsidTr="00FC61E6" w14:paraId="79C34D09" w14:textId="77777777">
        <w:trPr>
          <w:cantSplit/>
          <w:trHeight w:val="1200"/>
          <w:jc w:val="center"/>
        </w:trPr>
        <w:tc>
          <w:tcPr>
            <w:tcW w:w="704" w:type="dxa"/>
            <w:shd w:val="clear" w:color="auto" w:fill="E2EFD9" w:themeFill="accent6" w:themeFillTint="33"/>
            <w:vAlign w:val="center"/>
          </w:tcPr>
          <w:p w:rsidRPr="009C0B86" w:rsidR="00FD3A6C" w:rsidP="00FD3A6C" w:rsidRDefault="00FD3A6C" w14:paraId="45FF6528" w14:textId="1DE36CB0">
            <w:pPr>
              <w:rPr>
                <w:rFonts w:cstheme="minorHAnsi"/>
                <w:sz w:val="20"/>
                <w:szCs w:val="20"/>
              </w:rPr>
            </w:pPr>
            <w:r>
              <w:rPr>
                <w:rFonts w:cstheme="minorHAnsi"/>
                <w:sz w:val="20"/>
                <w:szCs w:val="20"/>
              </w:rPr>
              <w:t>2.</w:t>
            </w:r>
            <w:r w:rsidR="00E6516A">
              <w:rPr>
                <w:rFonts w:cstheme="minorHAnsi"/>
                <w:sz w:val="20"/>
                <w:szCs w:val="20"/>
              </w:rPr>
              <w:t>7</w:t>
            </w:r>
          </w:p>
        </w:tc>
        <w:tc>
          <w:tcPr>
            <w:tcW w:w="2977" w:type="dxa"/>
            <w:shd w:val="clear" w:color="auto" w:fill="E2EFD9" w:themeFill="accent6" w:themeFillTint="33"/>
            <w:vAlign w:val="center"/>
          </w:tcPr>
          <w:p w:rsidRPr="00C73907" w:rsidR="00FD3A6C" w:rsidP="00FD3A6C" w:rsidRDefault="00FD3A6C" w14:paraId="71D88F36" w14:textId="56BA7D2B">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Przychód z komercjalizacji Wyników Prac B+R -</w:t>
            </w:r>
            <w:r>
              <w:rPr>
                <w:rFonts w:ascii="Calibri" w:hAnsi="Calibri" w:eastAsia="Calibri" w:cs="Calibri"/>
                <w:b/>
                <w:bCs/>
                <w:color w:val="000000" w:themeColor="text1"/>
                <w:sz w:val="20"/>
                <w:szCs w:val="20"/>
              </w:rPr>
              <w:t xml:space="preserve"> </w:t>
            </w:r>
            <w:r w:rsidRPr="000A5E6E">
              <w:rPr>
                <w:rFonts w:eastAsia="Calibri"/>
                <w:b/>
              </w:rPr>
              <w:t>U</w:t>
            </w:r>
            <w:r w:rsidRPr="000A5E6E">
              <w:rPr>
                <w:rFonts w:eastAsia="Calibri"/>
                <w:b/>
                <w:vertAlign w:val="subscript"/>
              </w:rPr>
              <w:t>BR</w:t>
            </w:r>
            <w:r w:rsidR="000E3B40">
              <w:rPr>
                <w:rFonts w:eastAsia="Calibri"/>
                <w:b/>
                <w:vertAlign w:val="subscript"/>
              </w:rPr>
              <w:t>1</w:t>
            </w:r>
            <w:r w:rsidRPr="000A5E6E">
              <w:rPr>
                <w:rFonts w:ascii="Calibri" w:hAnsi="Calibri" w:eastAsia="Calibri" w:cs="Calibri"/>
                <w:b/>
                <w:bCs/>
                <w:color w:val="000000" w:themeColor="text1"/>
                <w:sz w:val="20"/>
                <w:szCs w:val="20"/>
                <w:vertAlign w:val="subscript"/>
              </w:rPr>
              <w:t xml:space="preserve"> </w:t>
            </w:r>
            <w:r w:rsidRPr="0ACA543E">
              <w:rPr>
                <w:rFonts w:ascii="Calibri" w:hAnsi="Calibri" w:eastAsia="Calibri" w:cs="Calibri"/>
                <w:b/>
                <w:bCs/>
                <w:color w:val="000000" w:themeColor="text1"/>
                <w:sz w:val="20"/>
                <w:szCs w:val="20"/>
              </w:rPr>
              <w:t xml:space="preserve"> </w:t>
            </w:r>
          </w:p>
        </w:tc>
        <w:tc>
          <w:tcPr>
            <w:tcW w:w="2126" w:type="dxa"/>
            <w:vAlign w:val="bottom"/>
          </w:tcPr>
          <w:p w:rsidRPr="008A7255" w:rsidR="00FD3A6C" w:rsidDel="004278AA" w:rsidP="00FD3A6C" w:rsidRDefault="00FD3A6C" w14:paraId="1BFB0919" w14:textId="24466268">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357088" w:rsidR="00FD3A6C" w:rsidDel="004278AA" w:rsidP="00FD3A6C" w:rsidRDefault="00FD3A6C" w14:paraId="0898CEF0" w14:textId="43281CD8">
            <w:pPr>
              <w:pStyle w:val="Akapitzlist"/>
              <w:spacing w:before="60" w:after="60" w:line="276" w:lineRule="auto"/>
              <w:ind w:left="0"/>
              <w:contextualSpacing w:val="0"/>
              <w:jc w:val="center"/>
              <w:rPr>
                <w:rFonts w:cstheme="minorHAnsi"/>
                <w:sz w:val="20"/>
                <w:szCs w:val="20"/>
              </w:rPr>
            </w:pPr>
            <w:r>
              <w:rPr>
                <w:rFonts w:cstheme="minorHAnsi"/>
                <w:sz w:val="20"/>
                <w:szCs w:val="20"/>
              </w:rPr>
              <w:t>%</w:t>
            </w:r>
          </w:p>
        </w:tc>
        <w:tc>
          <w:tcPr>
            <w:tcW w:w="2977" w:type="dxa"/>
          </w:tcPr>
          <w:p w:rsidRPr="008A7255" w:rsidR="00FD3A6C" w:rsidDel="004278AA" w:rsidP="00FD3A6C" w:rsidRDefault="00FD3A6C" w14:paraId="69479245" w14:textId="410F5A61">
            <w:pPr>
              <w:rPr>
                <w:rFonts w:cstheme="minorHAnsi"/>
                <w:b/>
                <w:sz w:val="20"/>
                <w:szCs w:val="20"/>
              </w:rPr>
            </w:pPr>
          </w:p>
        </w:tc>
      </w:tr>
    </w:tbl>
    <w:p w:rsidR="00B735B1" w:rsidP="70A62EBD" w:rsidRDefault="00B735B1" w14:paraId="17323B96" w14:textId="4955639F">
      <w:pPr>
        <w:rPr>
          <w:i/>
          <w:iCs/>
          <w:color w:val="44546A" w:themeColor="text2"/>
          <w:sz w:val="18"/>
          <w:szCs w:val="18"/>
        </w:rPr>
      </w:pPr>
    </w:p>
    <w:p w:rsidR="6A6FFC86" w:rsidP="70A62EBD" w:rsidRDefault="6A6FFC86" w14:paraId="276F9146" w14:textId="2937276E">
      <w:pPr>
        <w:rPr>
          <w:i/>
          <w:iCs/>
          <w:color w:val="44546A" w:themeColor="text2"/>
          <w:sz w:val="18"/>
          <w:szCs w:val="18"/>
        </w:rPr>
      </w:pPr>
      <w:r w:rsidRPr="70A62EBD">
        <w:rPr>
          <w:i/>
          <w:iCs/>
          <w:color w:val="44546A" w:themeColor="text2"/>
          <w:sz w:val="18"/>
          <w:szCs w:val="18"/>
        </w:rPr>
        <w:t>Tabela E.</w:t>
      </w:r>
      <w:r w:rsidR="00364B8A">
        <w:rPr>
          <w:i/>
          <w:iCs/>
          <w:color w:val="44546A" w:themeColor="text2"/>
          <w:sz w:val="18"/>
          <w:szCs w:val="18"/>
        </w:rPr>
        <w:t>8</w:t>
      </w:r>
      <w:r w:rsidRPr="70A62EBD">
        <w:rPr>
          <w:i/>
          <w:iCs/>
          <w:color w:val="44546A" w:themeColor="text2"/>
          <w:sz w:val="18"/>
          <w:szCs w:val="18"/>
        </w:rPr>
        <w:t xml:space="preserve"> </w:t>
      </w:r>
      <w:r w:rsidRPr="00273CB6" w:rsidR="00273CB6">
        <w:rPr>
          <w:i/>
          <w:iCs/>
          <w:color w:val="44546A" w:themeColor="text2"/>
          <w:sz w:val="18"/>
          <w:szCs w:val="18"/>
        </w:rPr>
        <w:t>Przychód z Komercjalizacji Technologii Zależnych</w:t>
      </w:r>
      <w:r w:rsidR="00F83FF2">
        <w:rPr>
          <w:i/>
          <w:iCs/>
          <w:color w:val="44546A" w:themeColor="text2"/>
          <w:sz w:val="18"/>
          <w:szCs w:val="18"/>
        </w:rPr>
        <w:t xml:space="preserve"> - Wymaganie Konkursowe nr 2.</w:t>
      </w:r>
      <w:r w:rsidR="00364B8A">
        <w:rPr>
          <w:i/>
          <w:iCs/>
          <w:color w:val="44546A" w:themeColor="text2"/>
          <w:sz w:val="18"/>
          <w:szCs w:val="18"/>
        </w:rPr>
        <w:t>8</w:t>
      </w:r>
      <w:r w:rsidR="00F83FF2">
        <w:rPr>
          <w:i/>
          <w:iCs/>
          <w:color w:val="44546A" w:themeColor="text2"/>
          <w:sz w:val="18"/>
          <w:szCs w:val="18"/>
        </w:rPr>
        <w:t xml:space="preserve"> dla B</w:t>
      </w:r>
      <w:r w:rsidRPr="0033619C" w:rsidR="00F83FF2">
        <w:rPr>
          <w:i/>
          <w:iCs/>
          <w:color w:val="44546A" w:themeColor="text2"/>
          <w:sz w:val="18"/>
          <w:szCs w:val="18"/>
        </w:rPr>
        <w:t xml:space="preserve">udynku </w:t>
      </w:r>
      <w:r w:rsidR="00245AF3">
        <w:rPr>
          <w:i/>
          <w:iCs/>
          <w:color w:val="44546A" w:themeColor="text2"/>
          <w:sz w:val="18"/>
          <w:szCs w:val="18"/>
        </w:rPr>
        <w:t>D</w:t>
      </w:r>
      <w:r w:rsidRPr="0033619C" w:rsidR="00F83FF2">
        <w:rPr>
          <w:i/>
          <w:iCs/>
          <w:color w:val="44546A" w:themeColor="text2"/>
          <w:sz w:val="18"/>
          <w:szCs w:val="18"/>
        </w:rPr>
        <w:t xml:space="preserve">omu </w:t>
      </w:r>
      <w:r w:rsidR="00245AF3">
        <w:rPr>
          <w:i/>
          <w:iCs/>
          <w:color w:val="44546A" w:themeColor="text2"/>
          <w:sz w:val="18"/>
          <w:szCs w:val="18"/>
        </w:rPr>
        <w:t>J</w:t>
      </w:r>
      <w:r w:rsidRPr="0033619C" w:rsidR="00F83FF2">
        <w:rPr>
          <w:i/>
          <w:iCs/>
          <w:color w:val="44546A" w:themeColor="text2"/>
          <w:sz w:val="18"/>
          <w:szCs w:val="18"/>
        </w:rPr>
        <w:t>ednorodzinnego</w:t>
      </w:r>
      <w:r w:rsidR="00F83FF2">
        <w:rPr>
          <w:i/>
          <w:iCs/>
          <w:color w:val="44546A" w:themeColor="text2"/>
          <w:sz w:val="18"/>
          <w:szCs w:val="18"/>
        </w:rPr>
        <w:t xml:space="preserve"> w Strumieniu 1</w:t>
      </w:r>
    </w:p>
    <w:tbl>
      <w:tblPr>
        <w:tblStyle w:val="Tabela-Siatka"/>
        <w:tblW w:w="10343" w:type="dxa"/>
        <w:jc w:val="center"/>
        <w:tblLook w:val="04A0" w:firstRow="1" w:lastRow="0" w:firstColumn="1" w:lastColumn="0" w:noHBand="0" w:noVBand="1"/>
      </w:tblPr>
      <w:tblGrid>
        <w:gridCol w:w="704"/>
        <w:gridCol w:w="2848"/>
        <w:gridCol w:w="2260"/>
        <w:gridCol w:w="1558"/>
        <w:gridCol w:w="2973"/>
      </w:tblGrid>
      <w:tr w:rsidR="70A62EBD" w:rsidTr="000A5E6E" w14:paraId="63D8924B" w14:textId="77777777">
        <w:trPr>
          <w:trHeight w:val="710"/>
          <w:jc w:val="center"/>
        </w:trPr>
        <w:tc>
          <w:tcPr>
            <w:tcW w:w="10343" w:type="dxa"/>
            <w:gridSpan w:val="5"/>
            <w:shd w:val="clear" w:color="auto" w:fill="A8D08D" w:themeFill="accent6" w:themeFillTint="99"/>
            <w:vAlign w:val="center"/>
          </w:tcPr>
          <w:p w:rsidRPr="000A5E6E" w:rsidR="6A6FFC86" w:rsidP="70A62EBD" w:rsidRDefault="7FFF0907" w14:paraId="7B06F350" w14:textId="6F07DD0E">
            <w:pPr>
              <w:jc w:val="center"/>
              <w:rPr>
                <w:rFonts w:ascii="Calibri" w:hAnsi="Calibri" w:eastAsia="Calibri" w:cs="Calibri"/>
                <w:b/>
                <w:bCs/>
                <w:color w:val="000000" w:themeColor="text1"/>
                <w:szCs w:val="20"/>
              </w:rPr>
            </w:pPr>
            <w:r w:rsidRPr="000A5E6E">
              <w:rPr>
                <w:rFonts w:ascii="Calibri" w:hAnsi="Calibri" w:eastAsia="Calibri" w:cs="Calibri"/>
                <w:b/>
                <w:bCs/>
                <w:color w:val="000000" w:themeColor="text1"/>
                <w:szCs w:val="20"/>
              </w:rPr>
              <w:t xml:space="preserve">Przychód z </w:t>
            </w:r>
            <w:r w:rsidRPr="000A5E6E" w:rsidR="4DB03BD4">
              <w:rPr>
                <w:rFonts w:ascii="Calibri" w:hAnsi="Calibri" w:eastAsia="Calibri" w:cs="Calibri"/>
                <w:b/>
                <w:bCs/>
                <w:color w:val="000000" w:themeColor="text1"/>
                <w:szCs w:val="20"/>
              </w:rPr>
              <w:t xml:space="preserve">Komercjalizacji </w:t>
            </w:r>
            <w:r w:rsidRPr="000A5E6E">
              <w:rPr>
                <w:rFonts w:ascii="Calibri" w:hAnsi="Calibri" w:eastAsia="Calibri" w:cs="Calibri"/>
                <w:b/>
                <w:bCs/>
                <w:color w:val="000000" w:themeColor="text1"/>
                <w:szCs w:val="20"/>
              </w:rPr>
              <w:t>Technologii Zależnych</w:t>
            </w:r>
          </w:p>
        </w:tc>
      </w:tr>
      <w:tr w:rsidR="70A62EBD" w:rsidTr="002720B3" w14:paraId="3312C1BB" w14:textId="77777777">
        <w:trPr>
          <w:trHeight w:val="1134"/>
          <w:jc w:val="center"/>
        </w:trPr>
        <w:tc>
          <w:tcPr>
            <w:tcW w:w="10343" w:type="dxa"/>
            <w:gridSpan w:val="5"/>
            <w:shd w:val="clear" w:color="auto" w:fill="E2EFD9" w:themeFill="accent6" w:themeFillTint="33"/>
            <w:vAlign w:val="center"/>
          </w:tcPr>
          <w:p w:rsidR="000A5E6E" w:rsidP="70A62EBD" w:rsidRDefault="000A5E6E" w14:paraId="6F6D8E9C" w14:textId="77777777">
            <w:pPr>
              <w:jc w:val="both"/>
              <w:rPr>
                <w:sz w:val="20"/>
                <w:szCs w:val="20"/>
              </w:rPr>
            </w:pPr>
          </w:p>
          <w:p w:rsidR="70A62EBD" w:rsidP="70A62EBD" w:rsidRDefault="0507E2D2" w14:paraId="6D198613" w14:textId="1CCCBDEE">
            <w:pPr>
              <w:jc w:val="both"/>
              <w:rPr>
                <w:sz w:val="20"/>
                <w:szCs w:val="20"/>
              </w:rPr>
            </w:pPr>
            <w:r w:rsidRPr="70A62EBD">
              <w:rPr>
                <w:sz w:val="20"/>
                <w:szCs w:val="20"/>
              </w:rPr>
              <w:t xml:space="preserve">W ramach wymagania </w:t>
            </w:r>
            <w:r w:rsidRPr="70A62EBD">
              <w:rPr>
                <w:sz w:val="20"/>
                <w:szCs w:val="20"/>
                <w:u w:val="single"/>
              </w:rPr>
              <w:t>Przychód z Komercjalizacji Wyników Prac B+R</w:t>
            </w:r>
            <w:r w:rsidRPr="70A62EBD">
              <w:rPr>
                <w:sz w:val="20"/>
                <w:szCs w:val="20"/>
              </w:rPr>
              <w:t xml:space="preserve"> ocenie zgodnie z metodologią określoną w</w:t>
            </w:r>
            <w:r w:rsidR="00FB61EC">
              <w:rPr>
                <w:sz w:val="20"/>
                <w:szCs w:val="20"/>
              </w:rPr>
              <w:t xml:space="preserve"> pkt. 2.</w:t>
            </w:r>
            <w:r w:rsidR="000E3B40">
              <w:rPr>
                <w:sz w:val="20"/>
                <w:szCs w:val="20"/>
              </w:rPr>
              <w:t>8</w:t>
            </w:r>
            <w:r w:rsidRPr="70A62EBD" w:rsidR="3DEF5D7C">
              <w:rPr>
                <w:sz w:val="20"/>
                <w:szCs w:val="20"/>
              </w:rPr>
              <w:t xml:space="preserve"> </w:t>
            </w:r>
            <w:r w:rsidRPr="70A62EBD">
              <w:rPr>
                <w:sz w:val="20"/>
                <w:szCs w:val="20"/>
              </w:rPr>
              <w:t xml:space="preserve"> Załącznik</w:t>
            </w:r>
            <w:r w:rsidRPr="70A62EBD" w:rsidR="774E8639">
              <w:rPr>
                <w:sz w:val="20"/>
                <w:szCs w:val="20"/>
              </w:rPr>
              <w:t>a</w:t>
            </w:r>
            <w:r w:rsidRPr="70A62EBD">
              <w:rPr>
                <w:sz w:val="20"/>
                <w:szCs w:val="20"/>
              </w:rPr>
              <w:t xml:space="preserve"> nr </w:t>
            </w:r>
            <w:r w:rsidRPr="70A62EBD" w:rsidR="5B28D2A4">
              <w:rPr>
                <w:sz w:val="20"/>
                <w:szCs w:val="20"/>
              </w:rPr>
              <w:t>1</w:t>
            </w:r>
            <w:r w:rsidRPr="70A62EBD">
              <w:rPr>
                <w:sz w:val="20"/>
                <w:szCs w:val="20"/>
              </w:rPr>
              <w:t xml:space="preserve"> do Regulaminu podlegać będzie oferowany NCBR przez </w:t>
            </w:r>
            <w:r w:rsidRPr="70A62EBD" w:rsidR="419B21FA">
              <w:rPr>
                <w:sz w:val="20"/>
                <w:szCs w:val="20"/>
              </w:rPr>
              <w:t>W</w:t>
            </w:r>
            <w:r w:rsidR="419B21FA">
              <w:rPr>
                <w:sz w:val="20"/>
                <w:szCs w:val="20"/>
              </w:rPr>
              <w:t>niosko</w:t>
            </w:r>
            <w:r w:rsidRPr="00B64BE1" w:rsidR="419B21FA">
              <w:rPr>
                <w:sz w:val="20"/>
                <w:szCs w:val="20"/>
              </w:rPr>
              <w:t xml:space="preserve">dawcę </w:t>
            </w:r>
            <w:r w:rsidRPr="00B64BE1" w:rsidR="419B21FA">
              <w:rPr>
                <w:rStyle w:val="normaltextrun"/>
                <w:rFonts w:ascii="Calibri" w:hAnsi="Calibri" w:cs="Calibri"/>
                <w:bCs/>
                <w:color w:val="000000"/>
                <w:sz w:val="20"/>
                <w:szCs w:val="20"/>
              </w:rPr>
              <w:t xml:space="preserve">dodatkowy Udział w Przychodzie z </w:t>
            </w:r>
            <w:r w:rsidRPr="00B64BE1" w:rsidR="4DB03BD4">
              <w:rPr>
                <w:rStyle w:val="normaltextrun"/>
                <w:rFonts w:ascii="Calibri" w:hAnsi="Calibri" w:cs="Calibri"/>
                <w:bCs/>
                <w:color w:val="000000"/>
                <w:sz w:val="20"/>
                <w:szCs w:val="20"/>
              </w:rPr>
              <w:t xml:space="preserve">Komercjalizacji </w:t>
            </w:r>
            <w:r w:rsidRPr="00B64BE1" w:rsidR="419B21FA">
              <w:rPr>
                <w:rStyle w:val="normaltextrun"/>
                <w:rFonts w:ascii="Calibri" w:hAnsi="Calibri" w:cs="Calibri"/>
                <w:bCs/>
                <w:color w:val="000000"/>
                <w:sz w:val="20"/>
                <w:szCs w:val="20"/>
              </w:rPr>
              <w:t>Technologii Zależnych</w:t>
            </w:r>
            <w:r w:rsidR="00FB61EC">
              <w:rPr>
                <w:rStyle w:val="normaltextrun"/>
                <w:rFonts w:ascii="Calibri" w:hAnsi="Calibri" w:cs="Calibri"/>
                <w:bCs/>
                <w:color w:val="000000"/>
                <w:sz w:val="20"/>
                <w:szCs w:val="20"/>
              </w:rPr>
              <w:t>.</w:t>
            </w:r>
          </w:p>
          <w:p w:rsidR="00273CB6" w:rsidP="70A62EBD" w:rsidRDefault="00273CB6" w14:paraId="69115C3D" w14:textId="77777777">
            <w:pPr>
              <w:jc w:val="both"/>
              <w:rPr>
                <w:rStyle w:val="normaltextrun"/>
                <w:rFonts w:ascii="Calibri" w:hAnsi="Calibri" w:cs="Calibri"/>
                <w:color w:val="000000"/>
                <w:sz w:val="20"/>
                <w:szCs w:val="20"/>
                <w:shd w:val="clear" w:color="auto" w:fill="C5E0B3"/>
              </w:rPr>
            </w:pPr>
          </w:p>
          <w:p w:rsidR="70A62EBD" w:rsidP="70A62EBD" w:rsidRDefault="00B64BE1" w14:paraId="58F784F5" w14:textId="77777777">
            <w:pPr>
              <w:jc w:val="both"/>
              <w:rPr>
                <w:sz w:val="20"/>
                <w:szCs w:val="20"/>
              </w:rPr>
            </w:pPr>
            <w:r w:rsidRPr="005F18EE">
              <w:rPr>
                <w:sz w:val="20"/>
                <w:szCs w:val="20"/>
              </w:rPr>
              <w:t xml:space="preserve">Wnioskodawca wpisuje oferowany NCBR </w:t>
            </w:r>
            <w:r w:rsidRPr="00FB5059">
              <w:rPr>
                <w:b/>
                <w:bCs/>
                <w:sz w:val="20"/>
                <w:szCs w:val="20"/>
                <w:u w:val="single"/>
              </w:rPr>
              <w:t>dodatkowy</w:t>
            </w:r>
            <w:r w:rsidRPr="005F18EE">
              <w:rPr>
                <w:sz w:val="20"/>
                <w:szCs w:val="20"/>
              </w:rPr>
              <w:t xml:space="preserve"> </w:t>
            </w:r>
            <w:r>
              <w:rPr>
                <w:sz w:val="20"/>
              </w:rPr>
              <w:t xml:space="preserve">(ponad minimalne 0,5%) </w:t>
            </w:r>
            <w:r w:rsidRPr="005F18EE">
              <w:rPr>
                <w:sz w:val="20"/>
                <w:szCs w:val="20"/>
              </w:rPr>
              <w:t>Udział w Przychodzie z Komercjalizacji Technologii Zależnych w kolumnie „Deklarowana wartość”.</w:t>
            </w:r>
          </w:p>
          <w:p w:rsidR="000A5E6E" w:rsidP="70A62EBD" w:rsidRDefault="000A5E6E" w14:paraId="67191185" w14:textId="2BD301C4">
            <w:pPr>
              <w:jc w:val="both"/>
              <w:rPr>
                <w:sz w:val="20"/>
                <w:szCs w:val="20"/>
              </w:rPr>
            </w:pPr>
          </w:p>
        </w:tc>
      </w:tr>
      <w:tr w:rsidR="70A62EBD" w:rsidTr="0ACA543E" w14:paraId="6FE0B51A" w14:textId="77777777">
        <w:trPr>
          <w:trHeight w:val="1134"/>
          <w:jc w:val="center"/>
        </w:trPr>
        <w:tc>
          <w:tcPr>
            <w:tcW w:w="704" w:type="dxa"/>
            <w:shd w:val="clear" w:color="auto" w:fill="C5E0B3" w:themeFill="accent6" w:themeFillTint="66"/>
            <w:vAlign w:val="center"/>
          </w:tcPr>
          <w:p w:rsidR="70A62EBD" w:rsidP="70A62EBD" w:rsidRDefault="00273CB6" w14:paraId="64FDBDD9" w14:textId="4108AFEC">
            <w:pPr>
              <w:rPr>
                <w:sz w:val="20"/>
                <w:szCs w:val="20"/>
              </w:rPr>
            </w:pPr>
            <w:r>
              <w:rPr>
                <w:rFonts w:cstheme="minorHAnsi"/>
                <w:b/>
                <w:sz w:val="18"/>
                <w:szCs w:val="20"/>
              </w:rPr>
              <w:t>L.p.</w:t>
            </w:r>
          </w:p>
        </w:tc>
        <w:tc>
          <w:tcPr>
            <w:tcW w:w="2848" w:type="dxa"/>
            <w:shd w:val="clear" w:color="auto" w:fill="C5E0B3" w:themeFill="accent6" w:themeFillTint="66"/>
            <w:vAlign w:val="center"/>
          </w:tcPr>
          <w:p w:rsidR="70A62EBD" w:rsidP="70A62EBD" w:rsidRDefault="70A62EBD" w14:paraId="3FCA4A1A" w14:textId="17DEE014">
            <w:pPr>
              <w:rPr>
                <w:b/>
                <w:bCs/>
                <w:sz w:val="20"/>
                <w:szCs w:val="20"/>
              </w:rPr>
            </w:pPr>
            <w:r w:rsidRPr="70A62EBD">
              <w:rPr>
                <w:b/>
                <w:bCs/>
                <w:sz w:val="20"/>
                <w:szCs w:val="20"/>
              </w:rPr>
              <w:t xml:space="preserve">Nazwa </w:t>
            </w:r>
            <w:r w:rsidR="00EE4F07">
              <w:rPr>
                <w:b/>
                <w:bCs/>
                <w:sz w:val="20"/>
                <w:szCs w:val="20"/>
              </w:rPr>
              <w:t>W</w:t>
            </w:r>
            <w:r w:rsidRPr="70A62EBD">
              <w:rPr>
                <w:b/>
                <w:bCs/>
                <w:sz w:val="20"/>
                <w:szCs w:val="20"/>
              </w:rPr>
              <w:t xml:space="preserve">ymagania </w:t>
            </w:r>
            <w:r w:rsidR="00EE4F07">
              <w:rPr>
                <w:b/>
                <w:bCs/>
                <w:sz w:val="20"/>
                <w:szCs w:val="20"/>
              </w:rPr>
              <w:t>K</w:t>
            </w:r>
            <w:r w:rsidRPr="70A62EBD">
              <w:rPr>
                <w:b/>
                <w:bCs/>
                <w:sz w:val="20"/>
                <w:szCs w:val="20"/>
              </w:rPr>
              <w:t>onkursowego</w:t>
            </w:r>
          </w:p>
        </w:tc>
        <w:tc>
          <w:tcPr>
            <w:tcW w:w="2260" w:type="dxa"/>
            <w:shd w:val="clear" w:color="auto" w:fill="C5E0B3" w:themeFill="accent6" w:themeFillTint="66"/>
            <w:vAlign w:val="center"/>
          </w:tcPr>
          <w:p w:rsidR="70A62EBD" w:rsidP="007308B8" w:rsidRDefault="70A62EBD" w14:paraId="02CE6E3B" w14:textId="641B13F2">
            <w:pPr>
              <w:pStyle w:val="Akapitzlist"/>
              <w:spacing w:before="60" w:after="60" w:line="276" w:lineRule="auto"/>
              <w:ind w:left="0"/>
              <w:jc w:val="center"/>
              <w:rPr>
                <w:rFonts w:ascii="Times New Roman" w:hAnsi="Times New Roman" w:cs="Times New Roman"/>
                <w:b/>
                <w:bCs/>
              </w:rPr>
            </w:pPr>
            <w:r w:rsidRPr="70A62EBD">
              <w:rPr>
                <w:b/>
                <w:bCs/>
                <w:sz w:val="20"/>
                <w:szCs w:val="20"/>
              </w:rPr>
              <w:t>Deklarowana wartość</w:t>
            </w:r>
            <w:r w:rsidR="00737F57">
              <w:rPr>
                <w:b/>
                <w:bCs/>
                <w:sz w:val="20"/>
                <w:szCs w:val="20"/>
              </w:rPr>
              <w:t xml:space="preserve"> </w:t>
            </w:r>
          </w:p>
        </w:tc>
        <w:tc>
          <w:tcPr>
            <w:tcW w:w="1558" w:type="dxa"/>
            <w:shd w:val="clear" w:color="auto" w:fill="C5E0B3" w:themeFill="accent6" w:themeFillTint="66"/>
            <w:vAlign w:val="center"/>
          </w:tcPr>
          <w:p w:rsidR="70A62EBD" w:rsidP="70A62EBD" w:rsidRDefault="70A62EBD" w14:paraId="257AD938" w14:textId="77777777">
            <w:pPr>
              <w:pStyle w:val="Akapitzlist"/>
              <w:spacing w:before="60" w:after="60" w:line="276" w:lineRule="auto"/>
              <w:ind w:left="0"/>
              <w:jc w:val="center"/>
              <w:rPr>
                <w:sz w:val="20"/>
                <w:szCs w:val="20"/>
              </w:rPr>
            </w:pPr>
            <w:r w:rsidRPr="70A62EBD">
              <w:rPr>
                <w:b/>
                <w:bCs/>
                <w:sz w:val="20"/>
                <w:szCs w:val="20"/>
              </w:rPr>
              <w:t>Jednostka</w:t>
            </w:r>
          </w:p>
        </w:tc>
        <w:tc>
          <w:tcPr>
            <w:tcW w:w="2973" w:type="dxa"/>
            <w:shd w:val="clear" w:color="auto" w:fill="C5E0B3" w:themeFill="accent6" w:themeFillTint="66"/>
            <w:vAlign w:val="center"/>
          </w:tcPr>
          <w:p w:rsidR="70A62EBD" w:rsidP="70A62EBD" w:rsidRDefault="70A62EBD" w14:paraId="05AACD7E" w14:textId="77777777">
            <w:pPr>
              <w:jc w:val="center"/>
              <w:rPr>
                <w:b/>
                <w:bCs/>
                <w:sz w:val="20"/>
                <w:szCs w:val="20"/>
              </w:rPr>
            </w:pPr>
            <w:r w:rsidRPr="70A62EBD">
              <w:rPr>
                <w:b/>
                <w:bCs/>
                <w:sz w:val="20"/>
                <w:szCs w:val="20"/>
              </w:rPr>
              <w:t>Uwagi</w:t>
            </w:r>
          </w:p>
        </w:tc>
      </w:tr>
      <w:tr w:rsidR="00FD3A6C" w:rsidTr="00FC61E6" w14:paraId="051F885F" w14:textId="77777777">
        <w:trPr>
          <w:trHeight w:val="1156"/>
          <w:jc w:val="center"/>
        </w:trPr>
        <w:tc>
          <w:tcPr>
            <w:tcW w:w="704" w:type="dxa"/>
            <w:shd w:val="clear" w:color="auto" w:fill="E2EFD9" w:themeFill="accent6" w:themeFillTint="33"/>
            <w:vAlign w:val="center"/>
          </w:tcPr>
          <w:p w:rsidR="00FD3A6C" w:rsidP="00FD3A6C" w:rsidRDefault="00FD3A6C" w14:paraId="1D9318EB" w14:textId="759F0583">
            <w:pPr>
              <w:rPr>
                <w:sz w:val="20"/>
                <w:szCs w:val="20"/>
              </w:rPr>
            </w:pPr>
            <w:r>
              <w:rPr>
                <w:sz w:val="20"/>
                <w:szCs w:val="20"/>
              </w:rPr>
              <w:t>2.</w:t>
            </w:r>
            <w:r w:rsidR="00E6516A">
              <w:rPr>
                <w:sz w:val="20"/>
                <w:szCs w:val="20"/>
              </w:rPr>
              <w:t>8</w:t>
            </w:r>
          </w:p>
        </w:tc>
        <w:tc>
          <w:tcPr>
            <w:tcW w:w="2848" w:type="dxa"/>
            <w:shd w:val="clear" w:color="auto" w:fill="E2EFD9" w:themeFill="accent6" w:themeFillTint="33"/>
            <w:vAlign w:val="center"/>
          </w:tcPr>
          <w:p w:rsidRPr="000A5E6E" w:rsidR="00FD3A6C" w:rsidP="00FD3A6C" w:rsidRDefault="00FD3A6C" w14:paraId="4A229EB5" w14:textId="4B17BE73">
            <w:pPr>
              <w:rPr>
                <w:rFonts w:ascii="Calibri" w:hAnsi="Calibri" w:eastAsia="Calibri" w:cs="Calibri"/>
                <w:bCs/>
                <w:color w:val="000000" w:themeColor="text1"/>
                <w:sz w:val="20"/>
                <w:szCs w:val="20"/>
              </w:rPr>
            </w:pPr>
            <w:r w:rsidRPr="000A5E6E">
              <w:rPr>
                <w:rFonts w:ascii="Calibri" w:hAnsi="Calibri" w:eastAsia="Calibri" w:cs="Calibri"/>
                <w:bCs/>
                <w:color w:val="000000" w:themeColor="text1"/>
                <w:sz w:val="20"/>
                <w:szCs w:val="20"/>
              </w:rPr>
              <w:t xml:space="preserve">Przychód z Komercjalizacji Technologii Zależnych - </w:t>
            </w:r>
            <w:r w:rsidRPr="007560D3">
              <w:rPr>
                <w:rFonts w:ascii="Calibri" w:hAnsi="Calibri" w:eastAsia="Calibri" w:cs="Calibri"/>
                <w:b/>
                <w:bCs/>
                <w:color w:val="000000" w:themeColor="text1"/>
                <w:sz w:val="20"/>
                <w:szCs w:val="20"/>
              </w:rPr>
              <w:t>U</w:t>
            </w:r>
            <w:r w:rsidRPr="007560D3">
              <w:rPr>
                <w:rFonts w:ascii="Calibri" w:hAnsi="Calibri" w:eastAsia="Calibri" w:cs="Calibri"/>
                <w:b/>
                <w:bCs/>
                <w:color w:val="000000" w:themeColor="text1"/>
                <w:sz w:val="20"/>
                <w:szCs w:val="20"/>
                <w:vertAlign w:val="subscript"/>
              </w:rPr>
              <w:t>TZ</w:t>
            </w:r>
            <w:r w:rsidR="000E3B40">
              <w:rPr>
                <w:rFonts w:ascii="Calibri" w:hAnsi="Calibri" w:eastAsia="Calibri" w:cs="Calibri"/>
                <w:b/>
                <w:bCs/>
                <w:color w:val="000000" w:themeColor="text1"/>
                <w:sz w:val="20"/>
                <w:szCs w:val="20"/>
                <w:vertAlign w:val="subscript"/>
              </w:rPr>
              <w:t>1</w:t>
            </w:r>
          </w:p>
        </w:tc>
        <w:tc>
          <w:tcPr>
            <w:tcW w:w="2260" w:type="dxa"/>
            <w:vAlign w:val="bottom"/>
          </w:tcPr>
          <w:p w:rsidR="00FD3A6C" w:rsidP="00FD3A6C" w:rsidRDefault="00FD3A6C" w14:paraId="5285ED8F" w14:textId="6076978C">
            <w:pPr>
              <w:jc w:val="center"/>
              <w:rPr>
                <w:b/>
                <w:bCs/>
                <w:sz w:val="20"/>
                <w:szCs w:val="20"/>
              </w:rPr>
            </w:pPr>
            <w:r w:rsidRPr="00FD3A6C">
              <w:rPr>
                <w:i/>
                <w:color w:val="7F7F7F" w:themeColor="text1" w:themeTint="80"/>
                <w:sz w:val="14"/>
                <w:szCs w:val="17"/>
              </w:rPr>
              <w:t>Proszę wpisać wartość liczbową</w:t>
            </w:r>
          </w:p>
        </w:tc>
        <w:tc>
          <w:tcPr>
            <w:tcW w:w="1558" w:type="dxa"/>
            <w:shd w:val="clear" w:color="auto" w:fill="E2EFD9" w:themeFill="accent6" w:themeFillTint="33"/>
            <w:vAlign w:val="center"/>
          </w:tcPr>
          <w:p w:rsidR="00FD3A6C" w:rsidP="00FD3A6C" w:rsidRDefault="00FD3A6C" w14:paraId="5EFCD03C" w14:textId="1203DD5B">
            <w:pPr>
              <w:pStyle w:val="Akapitzlist"/>
              <w:spacing w:before="60" w:after="60" w:line="276" w:lineRule="auto"/>
              <w:ind w:left="0"/>
              <w:jc w:val="center"/>
              <w:rPr>
                <w:sz w:val="20"/>
                <w:szCs w:val="20"/>
              </w:rPr>
            </w:pPr>
            <w:r>
              <w:rPr>
                <w:sz w:val="20"/>
                <w:szCs w:val="20"/>
              </w:rPr>
              <w:t xml:space="preserve"> %</w:t>
            </w:r>
          </w:p>
        </w:tc>
        <w:tc>
          <w:tcPr>
            <w:tcW w:w="2973" w:type="dxa"/>
          </w:tcPr>
          <w:p w:rsidR="00FD3A6C" w:rsidP="00FD3A6C" w:rsidRDefault="00FD3A6C" w14:paraId="5EC73482" w14:textId="77777777">
            <w:pPr>
              <w:rPr>
                <w:b/>
                <w:bCs/>
                <w:sz w:val="20"/>
                <w:szCs w:val="20"/>
              </w:rPr>
            </w:pPr>
          </w:p>
        </w:tc>
      </w:tr>
    </w:tbl>
    <w:p w:rsidR="00DC1E9B" w:rsidP="70A62EBD" w:rsidRDefault="00DC1E9B" w14:paraId="41616581" w14:textId="567E1B2A">
      <w:pPr>
        <w:rPr>
          <w:i/>
          <w:iCs/>
          <w:color w:val="44546A" w:themeColor="text2"/>
          <w:sz w:val="18"/>
          <w:szCs w:val="18"/>
        </w:rPr>
      </w:pPr>
    </w:p>
    <w:p w:rsidRPr="00BA1B91" w:rsidR="00DE1624" w:rsidP="70A62EBD" w:rsidRDefault="00BA1B91" w14:paraId="079DA085" w14:textId="60DAB512">
      <w:pPr>
        <w:rPr>
          <w:i/>
          <w:iCs/>
          <w:color w:val="44546A" w:themeColor="text2"/>
          <w:sz w:val="18"/>
          <w:szCs w:val="18"/>
        </w:rPr>
      </w:pPr>
      <w:r w:rsidRPr="70A62EBD">
        <w:rPr>
          <w:i/>
          <w:iCs/>
          <w:color w:val="44546A" w:themeColor="text2"/>
          <w:sz w:val="18"/>
          <w:szCs w:val="18"/>
        </w:rPr>
        <w:t>Tabela E</w:t>
      </w:r>
      <w:r w:rsidRPr="70A62EBD" w:rsidR="00E52ECF">
        <w:rPr>
          <w:i/>
          <w:iCs/>
          <w:color w:val="44546A" w:themeColor="text2"/>
          <w:sz w:val="18"/>
          <w:szCs w:val="18"/>
        </w:rPr>
        <w:t>.</w:t>
      </w:r>
      <w:r w:rsidR="00364B8A">
        <w:rPr>
          <w:i/>
          <w:iCs/>
          <w:color w:val="44546A" w:themeColor="text2"/>
          <w:sz w:val="18"/>
          <w:szCs w:val="18"/>
        </w:rPr>
        <w:t>9</w:t>
      </w:r>
      <w:r w:rsidRPr="70A62EBD">
        <w:rPr>
          <w:i/>
          <w:iCs/>
          <w:color w:val="44546A" w:themeColor="text2"/>
          <w:sz w:val="18"/>
          <w:szCs w:val="18"/>
        </w:rPr>
        <w:t xml:space="preserve"> </w:t>
      </w:r>
      <w:r w:rsidRPr="00027A88" w:rsidR="00027A88">
        <w:rPr>
          <w:i/>
          <w:iCs/>
          <w:color w:val="44546A" w:themeColor="text2"/>
          <w:sz w:val="18"/>
          <w:szCs w:val="18"/>
        </w:rPr>
        <w:t>Cena za realizację Etapu I</w:t>
      </w:r>
      <w:r w:rsidRPr="00F83FF2" w:rsidR="00F83FF2">
        <w:rPr>
          <w:i/>
          <w:iCs/>
          <w:color w:val="44546A" w:themeColor="text2"/>
          <w:sz w:val="18"/>
          <w:szCs w:val="18"/>
        </w:rPr>
        <w:t xml:space="preserve"> </w:t>
      </w:r>
      <w:r w:rsidR="00F83FF2">
        <w:rPr>
          <w:i/>
          <w:iCs/>
          <w:color w:val="44546A" w:themeColor="text2"/>
          <w:sz w:val="18"/>
          <w:szCs w:val="18"/>
        </w:rPr>
        <w:t>- Wymaganie Konkursowe nr 2.</w:t>
      </w:r>
      <w:r w:rsidR="00364B8A">
        <w:rPr>
          <w:i/>
          <w:iCs/>
          <w:color w:val="44546A" w:themeColor="text2"/>
          <w:sz w:val="18"/>
          <w:szCs w:val="18"/>
        </w:rPr>
        <w:t>9</w:t>
      </w:r>
      <w:r w:rsidR="00F83FF2">
        <w:rPr>
          <w:i/>
          <w:iCs/>
          <w:color w:val="44546A" w:themeColor="text2"/>
          <w:sz w:val="18"/>
          <w:szCs w:val="18"/>
        </w:rPr>
        <w:t>. dla B</w:t>
      </w:r>
      <w:r w:rsidRPr="0033619C" w:rsidR="00F83FF2">
        <w:rPr>
          <w:i/>
          <w:iCs/>
          <w:color w:val="44546A" w:themeColor="text2"/>
          <w:sz w:val="18"/>
          <w:szCs w:val="18"/>
        </w:rPr>
        <w:t xml:space="preserve">udynku </w:t>
      </w:r>
      <w:r w:rsidR="00245AF3">
        <w:rPr>
          <w:i/>
          <w:iCs/>
          <w:color w:val="44546A" w:themeColor="text2"/>
          <w:sz w:val="18"/>
          <w:szCs w:val="18"/>
        </w:rPr>
        <w:t>D</w:t>
      </w:r>
      <w:r w:rsidRPr="0033619C" w:rsidR="00F83FF2">
        <w:rPr>
          <w:i/>
          <w:iCs/>
          <w:color w:val="44546A" w:themeColor="text2"/>
          <w:sz w:val="18"/>
          <w:szCs w:val="18"/>
        </w:rPr>
        <w:t xml:space="preserve">omu </w:t>
      </w:r>
      <w:r w:rsidR="00245AF3">
        <w:rPr>
          <w:i/>
          <w:iCs/>
          <w:color w:val="44546A" w:themeColor="text2"/>
          <w:sz w:val="18"/>
          <w:szCs w:val="18"/>
        </w:rPr>
        <w:t>J</w:t>
      </w:r>
      <w:r w:rsidRPr="0033619C" w:rsidR="00F83FF2">
        <w:rPr>
          <w:i/>
          <w:iCs/>
          <w:color w:val="44546A" w:themeColor="text2"/>
          <w:sz w:val="18"/>
          <w:szCs w:val="18"/>
        </w:rPr>
        <w:t>ednorodzinnego</w:t>
      </w:r>
      <w:r w:rsidR="00F83FF2">
        <w:rPr>
          <w:i/>
          <w:iCs/>
          <w:color w:val="44546A" w:themeColor="text2"/>
          <w:sz w:val="18"/>
          <w:szCs w:val="18"/>
        </w:rPr>
        <w:t xml:space="preserve"> w Strumieniu 1</w:t>
      </w:r>
    </w:p>
    <w:tbl>
      <w:tblPr>
        <w:tblStyle w:val="Tabela-Siatka"/>
        <w:tblW w:w="10343" w:type="dxa"/>
        <w:jc w:val="center"/>
        <w:tblLayout w:type="fixed"/>
        <w:tblLook w:val="04A0" w:firstRow="1" w:lastRow="0" w:firstColumn="1" w:lastColumn="0" w:noHBand="0" w:noVBand="1"/>
      </w:tblPr>
      <w:tblGrid>
        <w:gridCol w:w="846"/>
        <w:gridCol w:w="2693"/>
        <w:gridCol w:w="2268"/>
        <w:gridCol w:w="1559"/>
        <w:gridCol w:w="2977"/>
      </w:tblGrid>
      <w:tr w:rsidRPr="00384B67" w:rsidR="00BA1B91" w:rsidDel="004278AA" w:rsidTr="5C87B97C" w14:paraId="0C30421B" w14:textId="77777777">
        <w:trPr>
          <w:cantSplit/>
          <w:trHeight w:val="543"/>
          <w:jc w:val="center"/>
        </w:trPr>
        <w:tc>
          <w:tcPr>
            <w:tcW w:w="10343" w:type="dxa"/>
            <w:gridSpan w:val="5"/>
            <w:shd w:val="clear" w:color="auto" w:fill="A8D08D" w:themeFill="accent6" w:themeFillTint="99"/>
            <w:vAlign w:val="center"/>
          </w:tcPr>
          <w:p w:rsidRPr="000A5E6E" w:rsidR="00BA1B91" w:rsidP="70A62EBD" w:rsidRDefault="0BEAC8BF" w14:paraId="3C4708FA" w14:textId="00105E56">
            <w:pPr>
              <w:jc w:val="center"/>
              <w:rPr>
                <w:rFonts w:ascii="Calibri" w:hAnsi="Calibri" w:eastAsia="Calibri" w:cs="Calibri"/>
                <w:b/>
                <w:bCs/>
                <w:color w:val="000000" w:themeColor="text1"/>
                <w:szCs w:val="20"/>
              </w:rPr>
            </w:pPr>
            <w:r w:rsidRPr="000A5E6E">
              <w:rPr>
                <w:rFonts w:ascii="Calibri" w:hAnsi="Calibri" w:eastAsia="Calibri" w:cs="Calibri"/>
                <w:b/>
                <w:bCs/>
                <w:color w:val="000000" w:themeColor="text1"/>
                <w:szCs w:val="20"/>
              </w:rPr>
              <w:t>Cena za realizację Etapu I</w:t>
            </w:r>
          </w:p>
        </w:tc>
      </w:tr>
      <w:tr w:rsidRPr="00384B67" w:rsidR="00BA1B91" w:rsidDel="004278AA" w:rsidTr="5C87B97C" w14:paraId="7F489029" w14:textId="77777777">
        <w:trPr>
          <w:cantSplit/>
          <w:trHeight w:val="1134"/>
          <w:jc w:val="center"/>
        </w:trPr>
        <w:tc>
          <w:tcPr>
            <w:tcW w:w="10343" w:type="dxa"/>
            <w:gridSpan w:val="5"/>
            <w:shd w:val="clear" w:color="auto" w:fill="E2EFD9" w:themeFill="accent6" w:themeFillTint="33"/>
            <w:vAlign w:val="center"/>
          </w:tcPr>
          <w:p w:rsidR="00BA1B91" w:rsidP="00BA1B91" w:rsidRDefault="00BA1B91" w14:paraId="3264ACC6" w14:textId="77777777">
            <w:pPr>
              <w:rPr>
                <w:i/>
                <w:color w:val="44546A" w:themeColor="text2"/>
                <w:sz w:val="18"/>
              </w:rPr>
            </w:pPr>
          </w:p>
          <w:p w:rsidRPr="00BA1B91" w:rsidR="00BA1B91" w:rsidP="00BA1B91" w:rsidRDefault="44C62BA4" w14:paraId="5B44ECCA" w14:textId="492ECCFD">
            <w:pPr>
              <w:jc w:val="both"/>
              <w:rPr>
                <w:rFonts w:ascii="Calibri" w:hAnsi="Calibri" w:eastAsia="Calibri" w:cs="Calibri"/>
                <w:color w:val="000000" w:themeColor="text1"/>
                <w:sz w:val="20"/>
                <w:szCs w:val="20"/>
              </w:rPr>
            </w:pPr>
            <w:r w:rsidRPr="0ACA543E">
              <w:rPr>
                <w:sz w:val="20"/>
                <w:szCs w:val="20"/>
              </w:rPr>
              <w:t xml:space="preserve">W ramach </w:t>
            </w:r>
            <w:r w:rsidRPr="0ACA543E" w:rsidR="299C88B1">
              <w:rPr>
                <w:sz w:val="20"/>
                <w:szCs w:val="20"/>
              </w:rPr>
              <w:t>W</w:t>
            </w:r>
            <w:r w:rsidRPr="0ACA543E">
              <w:rPr>
                <w:sz w:val="20"/>
                <w:szCs w:val="20"/>
              </w:rPr>
              <w:t>ymagania</w:t>
            </w:r>
            <w:r w:rsidRPr="0ACA543E" w:rsidR="299C88B1">
              <w:rPr>
                <w:sz w:val="20"/>
                <w:szCs w:val="20"/>
              </w:rPr>
              <w:t xml:space="preserve"> Konkursowego</w:t>
            </w:r>
            <w:r w:rsidRPr="0ACA543E">
              <w:rPr>
                <w:sz w:val="20"/>
                <w:szCs w:val="20"/>
              </w:rPr>
              <w:t xml:space="preserve"> </w:t>
            </w:r>
            <w:r w:rsidRPr="0ACA543E" w:rsidR="49C0A0D9">
              <w:rPr>
                <w:sz w:val="20"/>
                <w:szCs w:val="20"/>
                <w:u w:val="single"/>
              </w:rPr>
              <w:t xml:space="preserve">Cena za realizację </w:t>
            </w:r>
            <w:r w:rsidRPr="0ACA543E">
              <w:rPr>
                <w:sz w:val="20"/>
                <w:szCs w:val="20"/>
                <w:u w:val="single"/>
              </w:rPr>
              <w:t>Etapu I</w:t>
            </w:r>
            <w:r w:rsidRPr="0ACA543E">
              <w:rPr>
                <w:sz w:val="20"/>
                <w:szCs w:val="20"/>
              </w:rPr>
              <w:t xml:space="preserve"> ocenie zgodnie z metodologią określoną w </w:t>
            </w:r>
            <w:r w:rsidR="00FB61EC">
              <w:rPr>
                <w:sz w:val="20"/>
                <w:szCs w:val="20"/>
              </w:rPr>
              <w:t>pkt. 2.</w:t>
            </w:r>
            <w:r w:rsidR="000E3B40">
              <w:rPr>
                <w:sz w:val="20"/>
                <w:szCs w:val="20"/>
              </w:rPr>
              <w:t>9</w:t>
            </w:r>
            <w:r w:rsidRPr="0ACA543E" w:rsidR="0EA637BE">
              <w:rPr>
                <w:sz w:val="20"/>
                <w:szCs w:val="20"/>
              </w:rPr>
              <w:t xml:space="preserve"> </w:t>
            </w:r>
            <w:r w:rsidRPr="0ACA543E">
              <w:rPr>
                <w:sz w:val="20"/>
                <w:szCs w:val="20"/>
              </w:rPr>
              <w:t>Załącznik</w:t>
            </w:r>
            <w:r w:rsidRPr="0ACA543E" w:rsidR="7ECD7686">
              <w:rPr>
                <w:sz w:val="20"/>
                <w:szCs w:val="20"/>
              </w:rPr>
              <w:t>a</w:t>
            </w:r>
            <w:r w:rsidRPr="0ACA543E">
              <w:rPr>
                <w:sz w:val="20"/>
                <w:szCs w:val="20"/>
              </w:rPr>
              <w:t xml:space="preserve"> nr </w:t>
            </w:r>
            <w:r w:rsidRPr="0ACA543E" w:rsidR="640C7D03">
              <w:rPr>
                <w:sz w:val="20"/>
                <w:szCs w:val="20"/>
              </w:rPr>
              <w:t>1</w:t>
            </w:r>
            <w:r w:rsidRPr="0ACA543E">
              <w:rPr>
                <w:sz w:val="20"/>
                <w:szCs w:val="20"/>
              </w:rPr>
              <w:t xml:space="preserve"> do Regulaminu podlegać będzie oferowan</w:t>
            </w:r>
            <w:r w:rsidRPr="0ACA543E" w:rsidR="49C0A0D9">
              <w:rPr>
                <w:sz w:val="20"/>
                <w:szCs w:val="20"/>
              </w:rPr>
              <w:t>a</w:t>
            </w:r>
            <w:r w:rsidRPr="0ACA543E">
              <w:rPr>
                <w:sz w:val="20"/>
                <w:szCs w:val="20"/>
              </w:rPr>
              <w:t xml:space="preserve"> NCBR przez </w:t>
            </w:r>
            <w:r w:rsidRPr="0ACA543E" w:rsidR="299C88B1">
              <w:rPr>
                <w:sz w:val="20"/>
                <w:szCs w:val="20"/>
              </w:rPr>
              <w:t xml:space="preserve">Wnioskodawcę </w:t>
            </w:r>
            <w:r w:rsidRPr="0ACA543E" w:rsidR="49C0A0D9">
              <w:rPr>
                <w:sz w:val="20"/>
                <w:szCs w:val="20"/>
              </w:rPr>
              <w:t>Cena za realizację</w:t>
            </w:r>
            <w:r w:rsidRPr="0ACA543E">
              <w:rPr>
                <w:sz w:val="20"/>
                <w:szCs w:val="20"/>
              </w:rPr>
              <w:t xml:space="preserve"> Etapu I. </w:t>
            </w:r>
            <w:r w:rsidRPr="0ACA543E">
              <w:rPr>
                <w:rFonts w:ascii="Calibri" w:hAnsi="Calibri" w:eastAsia="Calibri" w:cs="Calibri"/>
                <w:color w:val="000000" w:themeColor="text1"/>
                <w:sz w:val="20"/>
                <w:szCs w:val="20"/>
              </w:rPr>
              <w:t>Cena brutto nie może przekroczyć limitów wskazanych w Rozdziale X Regulaminu.</w:t>
            </w:r>
          </w:p>
          <w:p w:rsidRPr="00384B67" w:rsidR="00BA1B91" w:rsidP="00BA1B91" w:rsidRDefault="00BA1B91" w14:paraId="7E3CD872" w14:textId="77777777">
            <w:pPr>
              <w:jc w:val="center"/>
              <w:rPr>
                <w:rFonts w:cstheme="minorHAnsi"/>
                <w:b/>
                <w:sz w:val="20"/>
                <w:szCs w:val="20"/>
              </w:rPr>
            </w:pPr>
          </w:p>
        </w:tc>
      </w:tr>
      <w:tr w:rsidRPr="00384B67" w:rsidR="00BA1B91" w:rsidDel="004278AA" w:rsidTr="5C87B97C" w14:paraId="2FD7E7AB" w14:textId="77777777">
        <w:trPr>
          <w:cantSplit/>
          <w:trHeight w:val="1134"/>
          <w:jc w:val="center"/>
        </w:trPr>
        <w:tc>
          <w:tcPr>
            <w:tcW w:w="846" w:type="dxa"/>
            <w:shd w:val="clear" w:color="auto" w:fill="C5E0B3" w:themeFill="accent6" w:themeFillTint="66"/>
            <w:vAlign w:val="center"/>
          </w:tcPr>
          <w:p w:rsidRPr="008A7255" w:rsidR="00BA1B91" w:rsidP="00FB61EC" w:rsidRDefault="00027A88" w14:paraId="1DCF73C0" w14:textId="71AE52C5">
            <w:pPr>
              <w:jc w:val="cente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rsidRPr="00C73907" w:rsidR="00BA1B91" w:rsidDel="00DC1E78" w:rsidP="00BA1B91" w:rsidRDefault="00BA1B91" w14:paraId="3A985428" w14:textId="06020E80">
            <w:pPr>
              <w:rPr>
                <w:rFonts w:cstheme="minorHAnsi"/>
                <w:b/>
                <w:sz w:val="20"/>
                <w:szCs w:val="20"/>
              </w:rPr>
            </w:pPr>
            <w:r w:rsidRPr="00384B67">
              <w:rPr>
                <w:rFonts w:cstheme="minorHAnsi"/>
                <w:b/>
                <w:sz w:val="20"/>
                <w:szCs w:val="20"/>
              </w:rPr>
              <w:t xml:space="preserve">Nazwa </w:t>
            </w:r>
            <w:r w:rsidR="00800DF2">
              <w:rPr>
                <w:rFonts w:cstheme="minorHAnsi"/>
                <w:b/>
                <w:sz w:val="20"/>
                <w:szCs w:val="20"/>
              </w:rPr>
              <w:t>W</w:t>
            </w:r>
            <w:r w:rsidRPr="00384B67">
              <w:rPr>
                <w:rFonts w:cstheme="minorHAnsi"/>
                <w:b/>
                <w:sz w:val="20"/>
                <w:szCs w:val="20"/>
              </w:rPr>
              <w:t xml:space="preserve">ymagania </w:t>
            </w:r>
            <w:r w:rsidR="00800DF2">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rsidRPr="00384B67" w:rsidR="00BA1B91" w:rsidDel="004278AA" w:rsidP="00BA1B91" w:rsidRDefault="00BA1B91" w14:paraId="00E16058"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rsidRPr="00D228C1" w:rsidR="00BA1B91" w:rsidP="00BA1B91" w:rsidRDefault="00BA1B91" w14:paraId="6139D354" w14:textId="77777777">
            <w:pPr>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rsidRPr="00384B67" w:rsidR="00BA1B91" w:rsidDel="004278AA" w:rsidP="00BA1B91" w:rsidRDefault="00BA1B91" w14:paraId="026D22AD" w14:textId="77777777">
            <w:pPr>
              <w:jc w:val="center"/>
              <w:rPr>
                <w:rFonts w:cstheme="minorHAnsi"/>
                <w:b/>
                <w:sz w:val="20"/>
                <w:szCs w:val="20"/>
              </w:rPr>
            </w:pPr>
            <w:r w:rsidRPr="00384B67">
              <w:rPr>
                <w:rFonts w:cstheme="minorHAnsi"/>
                <w:b/>
                <w:sz w:val="20"/>
                <w:szCs w:val="20"/>
              </w:rPr>
              <w:t>Uwagi</w:t>
            </w:r>
          </w:p>
        </w:tc>
      </w:tr>
      <w:tr w:rsidRPr="00384B67" w:rsidR="00FD3A6C" w:rsidDel="004278AA" w:rsidTr="5C87B97C" w14:paraId="1CAD1DF5" w14:textId="77777777">
        <w:trPr>
          <w:cantSplit/>
          <w:trHeight w:val="895"/>
          <w:jc w:val="center"/>
        </w:trPr>
        <w:tc>
          <w:tcPr>
            <w:tcW w:w="846" w:type="dxa"/>
            <w:vMerge w:val="restart"/>
            <w:shd w:val="clear" w:color="auto" w:fill="E2EFD9" w:themeFill="accent6" w:themeFillTint="33"/>
            <w:vAlign w:val="center"/>
          </w:tcPr>
          <w:p w:rsidRPr="009C0B86" w:rsidR="00FD3A6C" w:rsidP="00FD3A6C" w:rsidRDefault="00FD3A6C" w14:paraId="08DF5408" w14:textId="237AD842">
            <w:pPr>
              <w:jc w:val="center"/>
              <w:rPr>
                <w:rFonts w:cstheme="minorHAnsi"/>
                <w:sz w:val="20"/>
                <w:szCs w:val="20"/>
              </w:rPr>
            </w:pPr>
            <w:r>
              <w:rPr>
                <w:rFonts w:cstheme="minorHAnsi"/>
                <w:sz w:val="20"/>
                <w:szCs w:val="20"/>
              </w:rPr>
              <w:t>2.</w:t>
            </w:r>
            <w:r w:rsidR="00E6516A">
              <w:rPr>
                <w:rFonts w:cstheme="minorHAnsi"/>
                <w:sz w:val="20"/>
                <w:szCs w:val="20"/>
              </w:rPr>
              <w:t>9</w:t>
            </w:r>
          </w:p>
        </w:tc>
        <w:tc>
          <w:tcPr>
            <w:tcW w:w="2693" w:type="dxa"/>
            <w:vMerge w:val="restart"/>
            <w:shd w:val="clear" w:color="auto" w:fill="E2EFD9" w:themeFill="accent6" w:themeFillTint="33"/>
            <w:vAlign w:val="center"/>
          </w:tcPr>
          <w:p w:rsidRPr="00C73907" w:rsidR="00FD3A6C" w:rsidP="00FD3A6C" w:rsidRDefault="00FD3A6C" w14:paraId="7AA77744" w14:textId="50FBE797">
            <w:pPr>
              <w:rPr>
                <w:rFonts w:ascii="Calibri" w:hAnsi="Calibri" w:eastAsia="Calibri" w:cs="Calibri"/>
                <w:b/>
                <w:bCs/>
                <w:color w:val="000000" w:themeColor="text1"/>
                <w:sz w:val="20"/>
                <w:szCs w:val="20"/>
              </w:rPr>
            </w:pPr>
            <w:r w:rsidRPr="70A62EBD">
              <w:rPr>
                <w:rFonts w:ascii="Calibri" w:hAnsi="Calibri" w:eastAsia="Calibri" w:cs="Calibri"/>
                <w:b/>
                <w:bCs/>
                <w:color w:val="000000" w:themeColor="text1"/>
                <w:sz w:val="20"/>
                <w:szCs w:val="20"/>
              </w:rPr>
              <w:t>Cena za realizację Etapu I</w:t>
            </w:r>
          </w:p>
        </w:tc>
        <w:tc>
          <w:tcPr>
            <w:tcW w:w="2268" w:type="dxa"/>
            <w:vAlign w:val="bottom"/>
          </w:tcPr>
          <w:p w:rsidRPr="008A7255" w:rsidR="00FD3A6C" w:rsidDel="004278AA" w:rsidP="00FD3A6C" w:rsidRDefault="00FD3A6C" w14:paraId="05976D09" w14:textId="018B7A9E">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D228C1" w:rsidR="00FD3A6C" w:rsidDel="004278AA" w:rsidP="752AD339" w:rsidRDefault="00FD3A6C" w14:paraId="1D3E932A" w14:textId="0D8391BB">
            <w:pPr>
              <w:jc w:val="center"/>
              <w:rPr>
                <w:b/>
                <w:bCs/>
                <w:sz w:val="20"/>
                <w:szCs w:val="20"/>
              </w:rPr>
            </w:pPr>
            <w:r w:rsidRPr="5C87B97C">
              <w:rPr>
                <w:sz w:val="20"/>
                <w:szCs w:val="20"/>
              </w:rPr>
              <w:t xml:space="preserve">PLN netto </w:t>
            </w:r>
          </w:p>
        </w:tc>
        <w:tc>
          <w:tcPr>
            <w:tcW w:w="2977" w:type="dxa"/>
          </w:tcPr>
          <w:p w:rsidRPr="008A7255" w:rsidR="00FD3A6C" w:rsidDel="004278AA" w:rsidP="00FD3A6C" w:rsidRDefault="00FD3A6C" w14:paraId="04A08223" w14:textId="77777777">
            <w:pPr>
              <w:rPr>
                <w:rFonts w:cstheme="minorHAnsi"/>
                <w:b/>
                <w:sz w:val="20"/>
                <w:szCs w:val="20"/>
              </w:rPr>
            </w:pPr>
          </w:p>
        </w:tc>
      </w:tr>
      <w:tr w:rsidRPr="00384B67" w:rsidR="00FD3A6C" w:rsidDel="004278AA" w:rsidTr="5C87B97C" w14:paraId="21E36D70" w14:textId="77777777">
        <w:trPr>
          <w:cantSplit/>
          <w:trHeight w:val="895"/>
          <w:jc w:val="center"/>
        </w:trPr>
        <w:tc>
          <w:tcPr>
            <w:tcW w:w="846" w:type="dxa"/>
            <w:vMerge/>
            <w:vAlign w:val="center"/>
          </w:tcPr>
          <w:p w:rsidR="00FD3A6C" w:rsidP="00FD3A6C" w:rsidRDefault="00FD3A6C" w14:paraId="0BAE3FCC" w14:textId="77777777">
            <w:pPr>
              <w:rPr>
                <w:rFonts w:cstheme="minorHAnsi"/>
                <w:sz w:val="20"/>
                <w:szCs w:val="20"/>
              </w:rPr>
            </w:pPr>
          </w:p>
        </w:tc>
        <w:tc>
          <w:tcPr>
            <w:tcW w:w="2693" w:type="dxa"/>
            <w:vMerge/>
            <w:vAlign w:val="center"/>
          </w:tcPr>
          <w:p w:rsidRPr="70A62EBD" w:rsidR="00FD3A6C" w:rsidP="00FD3A6C" w:rsidRDefault="00FD3A6C" w14:paraId="36D22391" w14:textId="77777777">
            <w:pPr>
              <w:rPr>
                <w:rFonts w:ascii="Calibri" w:hAnsi="Calibri" w:eastAsia="Calibri" w:cs="Calibri"/>
                <w:b/>
                <w:bCs/>
                <w:color w:val="000000" w:themeColor="text1"/>
                <w:sz w:val="20"/>
                <w:szCs w:val="20"/>
              </w:rPr>
            </w:pPr>
          </w:p>
        </w:tc>
        <w:tc>
          <w:tcPr>
            <w:tcW w:w="2268" w:type="dxa"/>
            <w:vAlign w:val="bottom"/>
          </w:tcPr>
          <w:p w:rsidRPr="008A7255" w:rsidR="00FD3A6C" w:rsidDel="004278AA" w:rsidP="00FD3A6C" w:rsidRDefault="00FD3A6C" w14:paraId="36AB3CD4" w14:textId="66731EFD">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D228C1" w:rsidR="00FD3A6C" w:rsidP="00FD3A6C" w:rsidRDefault="00FD3A6C" w14:paraId="624971F9" w14:textId="104BB9A2">
            <w:pPr>
              <w:jc w:val="center"/>
              <w:rPr>
                <w:rFonts w:cstheme="minorHAnsi"/>
                <w:sz w:val="20"/>
                <w:szCs w:val="20"/>
              </w:rPr>
            </w:pPr>
            <w:r>
              <w:rPr>
                <w:rFonts w:cstheme="minorHAnsi"/>
                <w:sz w:val="20"/>
                <w:szCs w:val="20"/>
              </w:rPr>
              <w:t xml:space="preserve">PLN brutto </w:t>
            </w:r>
          </w:p>
        </w:tc>
        <w:tc>
          <w:tcPr>
            <w:tcW w:w="2977" w:type="dxa"/>
          </w:tcPr>
          <w:p w:rsidRPr="008A7255" w:rsidR="00FD3A6C" w:rsidDel="004278AA" w:rsidP="00FD3A6C" w:rsidRDefault="00FD3A6C" w14:paraId="36A638F2" w14:textId="77777777">
            <w:pPr>
              <w:rPr>
                <w:rFonts w:cstheme="minorHAnsi"/>
                <w:b/>
                <w:sz w:val="20"/>
                <w:szCs w:val="20"/>
              </w:rPr>
            </w:pPr>
          </w:p>
        </w:tc>
      </w:tr>
    </w:tbl>
    <w:p w:rsidR="0058688E" w:rsidP="70A62EBD" w:rsidRDefault="0058688E" w14:paraId="602B7749" w14:textId="77777777"/>
    <w:p w:rsidR="00BA1B91" w:rsidP="00F4397B" w:rsidRDefault="00BA1B91" w14:paraId="6D4DE27F" w14:textId="544C37C4">
      <w:pPr>
        <w:ind w:hanging="142"/>
        <w:rPr>
          <w:i/>
          <w:iCs/>
          <w:color w:val="44546A" w:themeColor="text2"/>
          <w:sz w:val="18"/>
          <w:szCs w:val="18"/>
        </w:rPr>
      </w:pPr>
      <w:r w:rsidRPr="70A62EBD">
        <w:rPr>
          <w:i/>
          <w:iCs/>
          <w:color w:val="44546A" w:themeColor="text2"/>
          <w:sz w:val="18"/>
          <w:szCs w:val="18"/>
        </w:rPr>
        <w:t>Tabela E.</w:t>
      </w:r>
      <w:r w:rsidR="00364B8A">
        <w:rPr>
          <w:i/>
          <w:iCs/>
          <w:color w:val="44546A" w:themeColor="text2"/>
          <w:sz w:val="18"/>
          <w:szCs w:val="18"/>
        </w:rPr>
        <w:t>10</w:t>
      </w:r>
      <w:r w:rsidRPr="70A62EBD">
        <w:rPr>
          <w:i/>
          <w:iCs/>
          <w:color w:val="44546A" w:themeColor="text2"/>
          <w:sz w:val="18"/>
          <w:szCs w:val="18"/>
        </w:rPr>
        <w:t xml:space="preserve"> </w:t>
      </w:r>
      <w:r w:rsidRPr="00027A88" w:rsidR="00027A88">
        <w:rPr>
          <w:i/>
          <w:iCs/>
          <w:color w:val="44546A" w:themeColor="text2"/>
          <w:sz w:val="18"/>
          <w:szCs w:val="18"/>
        </w:rPr>
        <w:t>Cena za realizację Etapu I</w:t>
      </w:r>
      <w:r w:rsidR="00027A88">
        <w:rPr>
          <w:i/>
          <w:iCs/>
          <w:color w:val="44546A" w:themeColor="text2"/>
          <w:sz w:val="18"/>
          <w:szCs w:val="18"/>
        </w:rPr>
        <w:t>I</w:t>
      </w:r>
      <w:r w:rsidR="00F83FF2">
        <w:rPr>
          <w:i/>
          <w:iCs/>
          <w:color w:val="44546A" w:themeColor="text2"/>
          <w:sz w:val="18"/>
          <w:szCs w:val="18"/>
        </w:rPr>
        <w:t>- Wymaganie Konkursowe nr 2.</w:t>
      </w:r>
      <w:r w:rsidR="00364B8A">
        <w:rPr>
          <w:i/>
          <w:iCs/>
          <w:color w:val="44546A" w:themeColor="text2"/>
          <w:sz w:val="18"/>
          <w:szCs w:val="18"/>
        </w:rPr>
        <w:t>10</w:t>
      </w:r>
      <w:r w:rsidR="00F83FF2">
        <w:rPr>
          <w:i/>
          <w:iCs/>
          <w:color w:val="44546A" w:themeColor="text2"/>
          <w:sz w:val="18"/>
          <w:szCs w:val="18"/>
        </w:rPr>
        <w:t xml:space="preserve"> dla B</w:t>
      </w:r>
      <w:r w:rsidRPr="0033619C" w:rsidR="00F83FF2">
        <w:rPr>
          <w:i/>
          <w:iCs/>
          <w:color w:val="44546A" w:themeColor="text2"/>
          <w:sz w:val="18"/>
          <w:szCs w:val="18"/>
        </w:rPr>
        <w:t xml:space="preserve">udynku </w:t>
      </w:r>
      <w:r w:rsidR="00245AF3">
        <w:rPr>
          <w:i/>
          <w:iCs/>
          <w:color w:val="44546A" w:themeColor="text2"/>
          <w:sz w:val="18"/>
          <w:szCs w:val="18"/>
        </w:rPr>
        <w:t>D</w:t>
      </w:r>
      <w:r w:rsidRPr="0033619C" w:rsidR="00F83FF2">
        <w:rPr>
          <w:i/>
          <w:iCs/>
          <w:color w:val="44546A" w:themeColor="text2"/>
          <w:sz w:val="18"/>
          <w:szCs w:val="18"/>
        </w:rPr>
        <w:t xml:space="preserve">omu </w:t>
      </w:r>
      <w:r w:rsidR="00245AF3">
        <w:rPr>
          <w:i/>
          <w:iCs/>
          <w:color w:val="44546A" w:themeColor="text2"/>
          <w:sz w:val="18"/>
          <w:szCs w:val="18"/>
        </w:rPr>
        <w:t>J</w:t>
      </w:r>
      <w:r w:rsidRPr="0033619C" w:rsidR="00F83FF2">
        <w:rPr>
          <w:i/>
          <w:iCs/>
          <w:color w:val="44546A" w:themeColor="text2"/>
          <w:sz w:val="18"/>
          <w:szCs w:val="18"/>
        </w:rPr>
        <w:t>ednorodzinnego</w:t>
      </w:r>
      <w:r w:rsidR="00F83FF2">
        <w:rPr>
          <w:i/>
          <w:iCs/>
          <w:color w:val="44546A" w:themeColor="text2"/>
          <w:sz w:val="18"/>
          <w:szCs w:val="18"/>
        </w:rPr>
        <w:t xml:space="preserve"> w Strumieniu 1</w:t>
      </w:r>
    </w:p>
    <w:tbl>
      <w:tblPr>
        <w:tblStyle w:val="Tabela-Siatka"/>
        <w:tblW w:w="10343" w:type="dxa"/>
        <w:jc w:val="center"/>
        <w:tblLayout w:type="fixed"/>
        <w:tblLook w:val="04A0" w:firstRow="1" w:lastRow="0" w:firstColumn="1" w:lastColumn="0" w:noHBand="0" w:noVBand="1"/>
      </w:tblPr>
      <w:tblGrid>
        <w:gridCol w:w="846"/>
        <w:gridCol w:w="2693"/>
        <w:gridCol w:w="2268"/>
        <w:gridCol w:w="1559"/>
        <w:gridCol w:w="2977"/>
      </w:tblGrid>
      <w:tr w:rsidRPr="00384B67" w:rsidR="00BA1B91" w:rsidDel="004278AA" w:rsidTr="0ACA543E" w14:paraId="41D14A47" w14:textId="77777777">
        <w:trPr>
          <w:cantSplit/>
          <w:trHeight w:val="655"/>
          <w:jc w:val="center"/>
        </w:trPr>
        <w:tc>
          <w:tcPr>
            <w:tcW w:w="10343" w:type="dxa"/>
            <w:gridSpan w:val="5"/>
            <w:shd w:val="clear" w:color="auto" w:fill="A8D08D" w:themeFill="accent6" w:themeFillTint="99"/>
            <w:vAlign w:val="center"/>
          </w:tcPr>
          <w:p w:rsidRPr="008A7255" w:rsidR="00BA1B91" w:rsidP="70A62EBD" w:rsidRDefault="7DAA9AB2" w14:paraId="2CFB5AA6" w14:textId="350C9388">
            <w:pPr>
              <w:jc w:val="center"/>
              <w:rPr>
                <w:rFonts w:ascii="Calibri" w:hAnsi="Calibri" w:eastAsia="Calibri" w:cs="Calibri"/>
                <w:b/>
                <w:bCs/>
                <w:color w:val="000000" w:themeColor="text1"/>
                <w:sz w:val="20"/>
                <w:szCs w:val="20"/>
              </w:rPr>
            </w:pPr>
            <w:r w:rsidRPr="70A62EBD">
              <w:rPr>
                <w:rFonts w:ascii="Calibri" w:hAnsi="Calibri" w:eastAsia="Calibri" w:cs="Calibri"/>
                <w:b/>
                <w:bCs/>
                <w:color w:val="000000" w:themeColor="text1"/>
                <w:sz w:val="20"/>
                <w:szCs w:val="20"/>
              </w:rPr>
              <w:t>Cena za realizację Etapu II</w:t>
            </w:r>
          </w:p>
        </w:tc>
      </w:tr>
      <w:tr w:rsidRPr="00384B67" w:rsidR="00BA1B91" w:rsidDel="004278AA" w:rsidTr="002720B3" w14:paraId="5461D058" w14:textId="77777777">
        <w:trPr>
          <w:cantSplit/>
          <w:trHeight w:val="1134"/>
          <w:jc w:val="center"/>
        </w:trPr>
        <w:tc>
          <w:tcPr>
            <w:tcW w:w="10343" w:type="dxa"/>
            <w:gridSpan w:val="5"/>
            <w:shd w:val="clear" w:color="auto" w:fill="E2EFD9" w:themeFill="accent6" w:themeFillTint="33"/>
            <w:vAlign w:val="center"/>
          </w:tcPr>
          <w:p w:rsidRPr="00AE73D0" w:rsidR="00BA1B91" w:rsidP="00800DF2" w:rsidRDefault="44C62BA4" w14:paraId="151B5392" w14:textId="60964837">
            <w:pPr>
              <w:jc w:val="both"/>
              <w:rPr>
                <w:rFonts w:ascii="Calibri" w:hAnsi="Calibri" w:eastAsia="Calibri" w:cs="Calibri"/>
                <w:color w:val="D13438"/>
                <w:sz w:val="20"/>
                <w:szCs w:val="20"/>
              </w:rPr>
            </w:pPr>
            <w:r w:rsidRPr="0ACA543E">
              <w:rPr>
                <w:sz w:val="20"/>
                <w:szCs w:val="20"/>
              </w:rPr>
              <w:t xml:space="preserve">W ramach </w:t>
            </w:r>
            <w:r w:rsidRPr="0ACA543E" w:rsidR="299C88B1">
              <w:rPr>
                <w:sz w:val="20"/>
                <w:szCs w:val="20"/>
              </w:rPr>
              <w:t>W</w:t>
            </w:r>
            <w:r w:rsidRPr="0ACA543E">
              <w:rPr>
                <w:sz w:val="20"/>
                <w:szCs w:val="20"/>
              </w:rPr>
              <w:t>ymagania</w:t>
            </w:r>
            <w:r w:rsidRPr="0ACA543E" w:rsidR="299C88B1">
              <w:rPr>
                <w:sz w:val="20"/>
                <w:szCs w:val="20"/>
              </w:rPr>
              <w:t xml:space="preserve"> Konkursowego</w:t>
            </w:r>
            <w:r>
              <w:t xml:space="preserve"> </w:t>
            </w:r>
            <w:r w:rsidRPr="0ACA543E" w:rsidR="49C0A0D9">
              <w:rPr>
                <w:sz w:val="20"/>
                <w:szCs w:val="20"/>
                <w:u w:val="single"/>
              </w:rPr>
              <w:t xml:space="preserve">Cena za realizację </w:t>
            </w:r>
            <w:r w:rsidRPr="0ACA543E">
              <w:rPr>
                <w:sz w:val="20"/>
                <w:szCs w:val="20"/>
                <w:u w:val="single"/>
              </w:rPr>
              <w:t>Etapu II</w:t>
            </w:r>
            <w:r w:rsidRPr="0ACA543E">
              <w:rPr>
                <w:sz w:val="20"/>
                <w:szCs w:val="20"/>
              </w:rPr>
              <w:t xml:space="preserve"> ocenie zgodnie z metodologią określoną w</w:t>
            </w:r>
            <w:r w:rsidR="00FB61EC">
              <w:rPr>
                <w:sz w:val="20"/>
                <w:szCs w:val="20"/>
              </w:rPr>
              <w:t xml:space="preserve"> pkt. 2.</w:t>
            </w:r>
            <w:r w:rsidR="000E3B40">
              <w:rPr>
                <w:sz w:val="20"/>
                <w:szCs w:val="20"/>
              </w:rPr>
              <w:t xml:space="preserve">10 </w:t>
            </w:r>
            <w:r w:rsidRPr="0ACA543E">
              <w:rPr>
                <w:sz w:val="20"/>
                <w:szCs w:val="20"/>
              </w:rPr>
              <w:t>Załącznik</w:t>
            </w:r>
            <w:r w:rsidRPr="0ACA543E" w:rsidR="58F5E9EF">
              <w:rPr>
                <w:sz w:val="20"/>
                <w:szCs w:val="20"/>
              </w:rPr>
              <w:t>a</w:t>
            </w:r>
            <w:r w:rsidRPr="0ACA543E">
              <w:rPr>
                <w:sz w:val="20"/>
                <w:szCs w:val="20"/>
              </w:rPr>
              <w:t xml:space="preserve"> nr </w:t>
            </w:r>
            <w:r w:rsidRPr="0ACA543E" w:rsidR="26018217">
              <w:rPr>
                <w:sz w:val="20"/>
                <w:szCs w:val="20"/>
              </w:rPr>
              <w:t>1</w:t>
            </w:r>
            <w:r w:rsidRPr="0ACA543E">
              <w:rPr>
                <w:sz w:val="20"/>
                <w:szCs w:val="20"/>
              </w:rPr>
              <w:t xml:space="preserve"> do Regulaminu podlegać będzie </w:t>
            </w:r>
            <w:r w:rsidRPr="0ACA543E" w:rsidR="49C0A0D9">
              <w:rPr>
                <w:sz w:val="20"/>
                <w:szCs w:val="20"/>
              </w:rPr>
              <w:t xml:space="preserve">oferowana </w:t>
            </w:r>
            <w:r w:rsidRPr="0ACA543E">
              <w:rPr>
                <w:sz w:val="20"/>
                <w:szCs w:val="20"/>
              </w:rPr>
              <w:t xml:space="preserve">NCBR przez </w:t>
            </w:r>
            <w:r w:rsidRPr="0ACA543E" w:rsidR="299C88B1">
              <w:rPr>
                <w:sz w:val="20"/>
                <w:szCs w:val="20"/>
              </w:rPr>
              <w:t xml:space="preserve">Wnioskodawcę </w:t>
            </w:r>
            <w:r w:rsidRPr="0ACA543E" w:rsidR="49C0A0D9">
              <w:rPr>
                <w:sz w:val="20"/>
                <w:szCs w:val="20"/>
              </w:rPr>
              <w:t xml:space="preserve">Cena za realizację </w:t>
            </w:r>
            <w:r w:rsidRPr="0ACA543E">
              <w:rPr>
                <w:sz w:val="20"/>
                <w:szCs w:val="20"/>
              </w:rPr>
              <w:t xml:space="preserve">Etapu II. </w:t>
            </w:r>
            <w:r w:rsidRPr="0ACA543E">
              <w:rPr>
                <w:rFonts w:ascii="Calibri" w:hAnsi="Calibri" w:eastAsia="Calibri" w:cs="Calibri"/>
                <w:color w:val="000000" w:themeColor="text1"/>
                <w:sz w:val="20"/>
                <w:szCs w:val="20"/>
              </w:rPr>
              <w:t>Cena brutto nie może przekroczyć limitów wskazanych w Rozdziale X Regulaminu.</w:t>
            </w:r>
          </w:p>
        </w:tc>
      </w:tr>
      <w:tr w:rsidRPr="00384B67" w:rsidR="00BA1B91" w:rsidDel="004278AA" w:rsidTr="0ACA543E" w14:paraId="726316DB" w14:textId="77777777">
        <w:trPr>
          <w:cantSplit/>
          <w:trHeight w:val="1134"/>
          <w:jc w:val="center"/>
        </w:trPr>
        <w:tc>
          <w:tcPr>
            <w:tcW w:w="846" w:type="dxa"/>
            <w:shd w:val="clear" w:color="auto" w:fill="C5E0B3" w:themeFill="accent6" w:themeFillTint="66"/>
            <w:vAlign w:val="center"/>
          </w:tcPr>
          <w:p w:rsidRPr="008A7255" w:rsidR="00BA1B91" w:rsidP="00FB61EC" w:rsidRDefault="00027A88" w14:paraId="4782A4AC" w14:textId="384CB7FB">
            <w:pPr>
              <w:jc w:val="cente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rsidRPr="00C73907" w:rsidR="00BA1B91" w:rsidP="00FB61EC" w:rsidRDefault="00BA1B91" w14:paraId="79F4391E" w14:textId="3BC46F93">
            <w:pPr>
              <w:rPr>
                <w:rFonts w:cstheme="minorHAnsi"/>
                <w:b/>
                <w:sz w:val="20"/>
                <w:szCs w:val="20"/>
              </w:rPr>
            </w:pPr>
            <w:r w:rsidRPr="00384B67">
              <w:rPr>
                <w:rFonts w:cstheme="minorHAnsi"/>
                <w:b/>
                <w:sz w:val="20"/>
                <w:szCs w:val="20"/>
              </w:rPr>
              <w:t xml:space="preserve">Nazwa </w:t>
            </w:r>
            <w:r w:rsidR="00800DF2">
              <w:rPr>
                <w:rFonts w:cstheme="minorHAnsi"/>
                <w:b/>
                <w:sz w:val="20"/>
                <w:szCs w:val="20"/>
              </w:rPr>
              <w:t>W</w:t>
            </w:r>
            <w:r w:rsidRPr="00384B67">
              <w:rPr>
                <w:rFonts w:cstheme="minorHAnsi"/>
                <w:b/>
                <w:sz w:val="20"/>
                <w:szCs w:val="20"/>
              </w:rPr>
              <w:t xml:space="preserve">ymagania </w:t>
            </w:r>
            <w:r w:rsidR="00800DF2">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rsidRPr="00D228C1" w:rsidR="00BA1B91" w:rsidDel="004278AA" w:rsidP="00BA1B91" w:rsidRDefault="00BA1B91" w14:paraId="29401D8D" w14:textId="77777777">
            <w:pPr>
              <w:jc w:val="center"/>
              <w:rPr>
                <w:rFonts w:cstheme="minorHAnsi"/>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rsidRPr="00D228C1" w:rsidR="00BA1B91" w:rsidP="00BA1B91" w:rsidRDefault="00BA1B91" w14:paraId="1BBA6232" w14:textId="77777777">
            <w:pPr>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rsidRPr="00384B67" w:rsidR="00BA1B91" w:rsidDel="004278AA" w:rsidP="00BA1B91" w:rsidRDefault="00BA1B91" w14:paraId="5855E5F0" w14:textId="77777777">
            <w:pPr>
              <w:jc w:val="center"/>
              <w:rPr>
                <w:rFonts w:cstheme="minorHAnsi"/>
                <w:b/>
                <w:sz w:val="20"/>
                <w:szCs w:val="20"/>
              </w:rPr>
            </w:pPr>
            <w:r w:rsidRPr="00384B67">
              <w:rPr>
                <w:rFonts w:cstheme="minorHAnsi"/>
                <w:b/>
                <w:sz w:val="20"/>
                <w:szCs w:val="20"/>
              </w:rPr>
              <w:t>Uwagi</w:t>
            </w:r>
          </w:p>
        </w:tc>
      </w:tr>
      <w:tr w:rsidRPr="00384B67" w:rsidR="00FD3A6C" w:rsidDel="004278AA" w:rsidTr="00FC61E6" w14:paraId="134FA442" w14:textId="77777777">
        <w:trPr>
          <w:cantSplit/>
          <w:trHeight w:val="833"/>
          <w:jc w:val="center"/>
        </w:trPr>
        <w:tc>
          <w:tcPr>
            <w:tcW w:w="846" w:type="dxa"/>
            <w:vMerge w:val="restart"/>
            <w:shd w:val="clear" w:color="auto" w:fill="E2EFD9" w:themeFill="accent6" w:themeFillTint="33"/>
            <w:vAlign w:val="center"/>
          </w:tcPr>
          <w:p w:rsidRPr="009C0B86" w:rsidR="00FD3A6C" w:rsidP="00FD3A6C" w:rsidRDefault="00FD3A6C" w14:paraId="5E70B443" w14:textId="005D5DB8">
            <w:pPr>
              <w:jc w:val="center"/>
              <w:rPr>
                <w:rFonts w:cstheme="minorHAnsi"/>
                <w:sz w:val="20"/>
                <w:szCs w:val="20"/>
              </w:rPr>
            </w:pPr>
            <w:r>
              <w:rPr>
                <w:rFonts w:cstheme="minorHAnsi"/>
                <w:sz w:val="20"/>
                <w:szCs w:val="20"/>
              </w:rPr>
              <w:t>2.</w:t>
            </w:r>
            <w:r w:rsidR="00E6516A">
              <w:rPr>
                <w:rFonts w:cstheme="minorHAnsi"/>
                <w:sz w:val="20"/>
                <w:szCs w:val="20"/>
              </w:rPr>
              <w:t>10</w:t>
            </w:r>
          </w:p>
        </w:tc>
        <w:tc>
          <w:tcPr>
            <w:tcW w:w="2693" w:type="dxa"/>
            <w:vMerge w:val="restart"/>
            <w:shd w:val="clear" w:color="auto" w:fill="E2EFD9" w:themeFill="accent6" w:themeFillTint="33"/>
            <w:vAlign w:val="center"/>
          </w:tcPr>
          <w:p w:rsidRPr="00C73907" w:rsidR="00FD3A6C" w:rsidP="00FD3A6C" w:rsidRDefault="00FD3A6C" w14:paraId="24C04CFA" w14:textId="5260B83C">
            <w:pPr>
              <w:rPr>
                <w:rFonts w:ascii="Calibri" w:hAnsi="Calibri" w:eastAsia="Calibri" w:cs="Calibri"/>
                <w:b/>
                <w:bCs/>
                <w:color w:val="000000" w:themeColor="text1"/>
                <w:sz w:val="20"/>
                <w:szCs w:val="20"/>
              </w:rPr>
            </w:pPr>
            <w:r w:rsidRPr="70A62EBD">
              <w:rPr>
                <w:rFonts w:ascii="Calibri" w:hAnsi="Calibri" w:eastAsia="Calibri" w:cs="Calibri"/>
                <w:b/>
                <w:bCs/>
                <w:color w:val="000000" w:themeColor="text1"/>
                <w:sz w:val="20"/>
                <w:szCs w:val="20"/>
              </w:rPr>
              <w:t>Cena za realizację Etapu II</w:t>
            </w:r>
          </w:p>
        </w:tc>
        <w:tc>
          <w:tcPr>
            <w:tcW w:w="2268" w:type="dxa"/>
            <w:vAlign w:val="bottom"/>
          </w:tcPr>
          <w:p w:rsidRPr="008A7255" w:rsidR="00FD3A6C" w:rsidDel="004278AA" w:rsidP="00FD3A6C" w:rsidRDefault="00FD3A6C" w14:paraId="0055D61C" w14:textId="3C668DF4">
            <w:pPr>
              <w:jc w:val="center"/>
              <w:rPr>
                <w:rFonts w:cstheme="minorHAnsi"/>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D228C1" w:rsidR="00FD3A6C" w:rsidDel="004278AA" w:rsidP="00FD3A6C" w:rsidRDefault="00FD3A6C" w14:paraId="7803A7FE" w14:textId="40A4EF7D">
            <w:pPr>
              <w:jc w:val="center"/>
              <w:rPr>
                <w:rFonts w:cstheme="minorHAnsi"/>
                <w:sz w:val="20"/>
                <w:szCs w:val="20"/>
              </w:rPr>
            </w:pPr>
            <w:r w:rsidRPr="00D228C1">
              <w:rPr>
                <w:rFonts w:cstheme="minorHAnsi"/>
                <w:sz w:val="20"/>
                <w:szCs w:val="20"/>
              </w:rPr>
              <w:t xml:space="preserve">PLN </w:t>
            </w:r>
            <w:r>
              <w:rPr>
                <w:rFonts w:cstheme="minorHAnsi"/>
                <w:sz w:val="20"/>
                <w:szCs w:val="20"/>
              </w:rPr>
              <w:t>netto</w:t>
            </w:r>
          </w:p>
        </w:tc>
        <w:tc>
          <w:tcPr>
            <w:tcW w:w="2977" w:type="dxa"/>
          </w:tcPr>
          <w:p w:rsidRPr="008A7255" w:rsidR="00FD3A6C" w:rsidDel="004278AA" w:rsidP="00FD3A6C" w:rsidRDefault="00FD3A6C" w14:paraId="3F50A17A" w14:textId="77777777">
            <w:pPr>
              <w:rPr>
                <w:rFonts w:cstheme="minorHAnsi"/>
                <w:b/>
                <w:sz w:val="20"/>
                <w:szCs w:val="20"/>
              </w:rPr>
            </w:pPr>
          </w:p>
        </w:tc>
      </w:tr>
      <w:tr w:rsidRPr="00384B67" w:rsidR="00FD3A6C" w:rsidDel="004278AA" w:rsidTr="00FD3A6C" w14:paraId="7214B065" w14:textId="77777777">
        <w:trPr>
          <w:cantSplit/>
          <w:trHeight w:val="833"/>
          <w:jc w:val="center"/>
        </w:trPr>
        <w:tc>
          <w:tcPr>
            <w:tcW w:w="846" w:type="dxa"/>
            <w:vMerge/>
            <w:vAlign w:val="center"/>
          </w:tcPr>
          <w:p w:rsidR="00FD3A6C" w:rsidP="00FD3A6C" w:rsidRDefault="00FD3A6C" w14:paraId="7A6BDEEB" w14:textId="77777777">
            <w:pPr>
              <w:rPr>
                <w:rFonts w:cstheme="minorHAnsi"/>
                <w:sz w:val="20"/>
                <w:szCs w:val="20"/>
              </w:rPr>
            </w:pPr>
          </w:p>
        </w:tc>
        <w:tc>
          <w:tcPr>
            <w:tcW w:w="2693" w:type="dxa"/>
            <w:vMerge/>
            <w:vAlign w:val="center"/>
          </w:tcPr>
          <w:p w:rsidRPr="70A62EBD" w:rsidR="00FD3A6C" w:rsidP="00FD3A6C" w:rsidRDefault="00FD3A6C" w14:paraId="1753D14A" w14:textId="77777777">
            <w:pPr>
              <w:rPr>
                <w:rFonts w:ascii="Calibri" w:hAnsi="Calibri" w:eastAsia="Calibri" w:cs="Calibri"/>
                <w:b/>
                <w:bCs/>
                <w:color w:val="000000" w:themeColor="text1"/>
                <w:sz w:val="20"/>
                <w:szCs w:val="20"/>
              </w:rPr>
            </w:pPr>
          </w:p>
        </w:tc>
        <w:tc>
          <w:tcPr>
            <w:tcW w:w="2268" w:type="dxa"/>
            <w:vAlign w:val="bottom"/>
          </w:tcPr>
          <w:p w:rsidRPr="00FD3A6C" w:rsidR="00FD3A6C" w:rsidDel="004278AA" w:rsidP="00FD3A6C" w:rsidRDefault="00FD3A6C" w14:paraId="0590B75D" w14:textId="2F2C6C5C">
            <w:pPr>
              <w:jc w:val="center"/>
              <w:rPr>
                <w:rFonts w:cstheme="minorHAnsi"/>
                <w:color w:val="7F7F7F" w:themeColor="text1" w:themeTint="80"/>
                <w:sz w:val="16"/>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D228C1" w:rsidR="00FD3A6C" w:rsidP="00FD3A6C" w:rsidRDefault="00FD3A6C" w14:paraId="1BD71619" w14:textId="71E789C6">
            <w:pPr>
              <w:jc w:val="center"/>
              <w:rPr>
                <w:rFonts w:cstheme="minorHAnsi"/>
                <w:sz w:val="20"/>
                <w:szCs w:val="20"/>
              </w:rPr>
            </w:pPr>
            <w:r>
              <w:rPr>
                <w:rFonts w:cstheme="minorHAnsi"/>
                <w:sz w:val="20"/>
                <w:szCs w:val="20"/>
              </w:rPr>
              <w:t xml:space="preserve">PLN </w:t>
            </w:r>
            <w:r w:rsidRPr="00D228C1">
              <w:rPr>
                <w:rFonts w:cstheme="minorHAnsi"/>
                <w:sz w:val="20"/>
                <w:szCs w:val="20"/>
              </w:rPr>
              <w:t>brutto</w:t>
            </w:r>
          </w:p>
        </w:tc>
        <w:tc>
          <w:tcPr>
            <w:tcW w:w="2977" w:type="dxa"/>
          </w:tcPr>
          <w:p w:rsidRPr="008A7255" w:rsidR="00FD3A6C" w:rsidDel="004278AA" w:rsidP="00FD3A6C" w:rsidRDefault="00FD3A6C" w14:paraId="2577701C" w14:textId="77777777">
            <w:pPr>
              <w:rPr>
                <w:rFonts w:cstheme="minorHAnsi"/>
                <w:b/>
                <w:sz w:val="20"/>
                <w:szCs w:val="20"/>
              </w:rPr>
            </w:pPr>
          </w:p>
        </w:tc>
      </w:tr>
    </w:tbl>
    <w:p w:rsidR="00D71FB6" w:rsidP="00EC7A43" w:rsidRDefault="00BA1B91" w14:paraId="1C866623" w14:textId="43F7FFE7">
      <w:pPr>
        <w:tabs>
          <w:tab w:val="left" w:pos="1290"/>
        </w:tabs>
        <w:rPr>
          <w:b/>
          <w:u w:val="single"/>
        </w:rPr>
      </w:pPr>
      <w:r>
        <w:tab/>
      </w:r>
    </w:p>
    <w:p w:rsidR="00E51364" w:rsidP="00871DD6" w:rsidRDefault="22B1F370" w14:paraId="4DD66B68" w14:textId="156FD2FA">
      <w:pPr>
        <w:pStyle w:val="Nagwek1"/>
        <w:rPr>
          <w:rFonts w:cstheme="minorBidi"/>
        </w:rPr>
      </w:pPr>
      <w:r>
        <w:t>OPIS KONCEPCYJNY PLAN</w:t>
      </w:r>
      <w:r w:rsidR="42B7D1AB">
        <w:t xml:space="preserve">OWANEGO SYSTEMU W RAMACH   </w:t>
      </w:r>
      <w:r w:rsidR="00A97E04">
        <w:rPr>
          <w:rFonts w:cstheme="minorBidi"/>
        </w:rPr>
        <w:t>STRUMIENIA</w:t>
      </w:r>
      <w:r w:rsidRPr="0ACA543E" w:rsidR="42B7D1AB">
        <w:rPr>
          <w:rFonts w:cstheme="minorBidi"/>
        </w:rPr>
        <w:t xml:space="preserve"> 1: „</w:t>
      </w:r>
      <w:r w:rsidR="00860042">
        <w:rPr>
          <w:rFonts w:cstheme="minorBidi"/>
        </w:rPr>
        <w:t>MAGAZYNOWANIE CIEPŁA I CHŁODU</w:t>
      </w:r>
      <w:r w:rsidRPr="0ACA543E" w:rsidR="42B7D1AB">
        <w:rPr>
          <w:rFonts w:cstheme="minorBidi"/>
        </w:rPr>
        <w:t>”</w:t>
      </w:r>
    </w:p>
    <w:p w:rsidRPr="00871DD6" w:rsidR="00871DD6" w:rsidP="00871DD6" w:rsidRDefault="00871DD6" w14:paraId="189B8FF2" w14:textId="77777777"/>
    <w:p w:rsidRPr="00871DD6" w:rsidR="001D3A7B" w:rsidP="001D3A7B" w:rsidRDefault="22B1F370" w14:paraId="719B70B7" w14:textId="75DE968A">
      <w:pPr>
        <w:jc w:val="both"/>
        <w:rPr>
          <w:sz w:val="20"/>
          <w:szCs w:val="20"/>
        </w:rPr>
      </w:pPr>
      <w:r w:rsidRPr="0ACA543E">
        <w:rPr>
          <w:sz w:val="20"/>
          <w:szCs w:val="20"/>
        </w:rPr>
        <w:t xml:space="preserve">W ramach niniejszej części Wniosku, </w:t>
      </w:r>
      <w:r w:rsidRPr="0ACA543E" w:rsidR="23A5C0D1">
        <w:rPr>
          <w:sz w:val="20"/>
          <w:szCs w:val="20"/>
        </w:rPr>
        <w:t xml:space="preserve">Wnioskodawca </w:t>
      </w:r>
      <w:r w:rsidRPr="0ACA543E">
        <w:rPr>
          <w:sz w:val="20"/>
          <w:szCs w:val="20"/>
        </w:rPr>
        <w:t xml:space="preserve">jest zobligowany przedstawić opis koncepcyjny </w:t>
      </w:r>
      <w:r w:rsidRPr="0ACA543E" w:rsidR="42B7D1AB">
        <w:rPr>
          <w:sz w:val="20"/>
          <w:szCs w:val="20"/>
        </w:rPr>
        <w:t xml:space="preserve">planowanego </w:t>
      </w:r>
      <w:r w:rsidR="00860042">
        <w:rPr>
          <w:sz w:val="20"/>
          <w:szCs w:val="20"/>
        </w:rPr>
        <w:t xml:space="preserve">Systemu 1 i Systemu 2 dla Budynków </w:t>
      </w:r>
      <w:r w:rsidR="00245AF3">
        <w:rPr>
          <w:sz w:val="20"/>
          <w:szCs w:val="20"/>
        </w:rPr>
        <w:t>D</w:t>
      </w:r>
      <w:r w:rsidR="00860042">
        <w:rPr>
          <w:sz w:val="20"/>
          <w:szCs w:val="20"/>
        </w:rPr>
        <w:t xml:space="preserve">omu </w:t>
      </w:r>
      <w:r w:rsidR="00245AF3">
        <w:rPr>
          <w:sz w:val="20"/>
          <w:szCs w:val="20"/>
        </w:rPr>
        <w:t>J</w:t>
      </w:r>
      <w:r w:rsidR="00860042">
        <w:rPr>
          <w:sz w:val="20"/>
          <w:szCs w:val="20"/>
        </w:rPr>
        <w:t>ednorodzinnego w ramach Strumienia 1 Przedsięwzięcia</w:t>
      </w:r>
      <w:r w:rsidRPr="0ACA543E" w:rsidR="42B7D1AB">
        <w:rPr>
          <w:sz w:val="20"/>
          <w:szCs w:val="20"/>
        </w:rPr>
        <w:t xml:space="preserve"> „</w:t>
      </w:r>
      <w:r w:rsidR="00860042">
        <w:rPr>
          <w:i/>
          <w:iCs/>
          <w:sz w:val="20"/>
          <w:szCs w:val="20"/>
        </w:rPr>
        <w:t>Magazynowanie Ciepła i Chłodu</w:t>
      </w:r>
      <w:r w:rsidRPr="0ACA543E" w:rsidR="42B7D1AB">
        <w:rPr>
          <w:sz w:val="20"/>
          <w:szCs w:val="20"/>
        </w:rPr>
        <w:t xml:space="preserve">” </w:t>
      </w:r>
      <w:r w:rsidRPr="0ACA543E">
        <w:rPr>
          <w:sz w:val="20"/>
          <w:szCs w:val="20"/>
        </w:rPr>
        <w:t>wraz z informacjami doprecyzowującymi, zgodnie z tabelami poniżej, co pozwoli Zamawiającemu uzyskanie szczegółowej informacji odnośnie proponowane</w:t>
      </w:r>
      <w:r w:rsidRPr="0ACA543E" w:rsidR="42B7D1AB">
        <w:rPr>
          <w:sz w:val="20"/>
          <w:szCs w:val="20"/>
        </w:rPr>
        <w:t>go Rozwiązania</w:t>
      </w:r>
      <w:r w:rsidRPr="0ACA543E">
        <w:rPr>
          <w:sz w:val="20"/>
          <w:szCs w:val="20"/>
        </w:rPr>
        <w:t xml:space="preserve">, </w:t>
      </w:r>
      <w:r w:rsidRPr="0ACA543E">
        <w:rPr>
          <w:sz w:val="20"/>
          <w:szCs w:val="20"/>
        </w:rPr>
        <w:lastRenderedPageBreak/>
        <w:t xml:space="preserve">w szczególności rozwiązań innowacyjnych, a także potencjału wdrożeniowego, na podstawie których Zamawiający dokona wyboru najbardziej innowacyjnych i najlepiej rokujących rozwiązań. </w:t>
      </w:r>
      <w:bookmarkStart w:name="_Hlk69913709" w:id="26"/>
      <w:r w:rsidRPr="0ACA543E" w:rsidR="49C0A0D9">
        <w:rPr>
          <w:b/>
          <w:bCs/>
          <w:sz w:val="20"/>
          <w:szCs w:val="20"/>
        </w:rPr>
        <w:t>Opis koncepcyjny musi spełniać Wymagania Jakościowe przewidziane w Załączniku nr 1 do Regulaminu oraz być zgodny z Wymaganiami Obligatoryjnymi oraz Wymaganiami Konkursowymi.</w:t>
      </w:r>
      <w:bookmarkEnd w:id="26"/>
    </w:p>
    <w:p w:rsidR="00C11BEC" w:rsidP="00C11BEC" w:rsidRDefault="0F0569A9" w14:paraId="06AC4DB7" w14:textId="093B658B">
      <w:pPr>
        <w:jc w:val="both"/>
        <w:rPr>
          <w:sz w:val="20"/>
          <w:szCs w:val="20"/>
          <w:u w:val="single"/>
        </w:rPr>
      </w:pPr>
      <w:r>
        <w:rPr>
          <w:rStyle w:val="normaltextrun"/>
          <w:rFonts w:ascii="Calibri" w:hAnsi="Calibri" w:cs="Calibri"/>
          <w:color w:val="000000"/>
          <w:sz w:val="20"/>
          <w:szCs w:val="20"/>
          <w:shd w:val="clear" w:color="auto" w:fill="FFFFFF"/>
        </w:rPr>
        <w:t xml:space="preserve">W niniejszej części Wniosku, Wnioskodawca opisuje koncepcję </w:t>
      </w:r>
      <w:r w:rsidR="006E223D">
        <w:rPr>
          <w:sz w:val="20"/>
          <w:szCs w:val="20"/>
        </w:rPr>
        <w:t>planowanego Systemu 1 i Systemu 2</w:t>
      </w:r>
      <w:r w:rsidR="42B7D1AB">
        <w:rPr>
          <w:sz w:val="20"/>
          <w:szCs w:val="20"/>
        </w:rPr>
        <w:t xml:space="preserve"> w ramach </w:t>
      </w:r>
      <w:r w:rsidR="006E223D">
        <w:rPr>
          <w:sz w:val="20"/>
          <w:szCs w:val="20"/>
        </w:rPr>
        <w:t>Strumienia 1</w:t>
      </w:r>
      <w:r>
        <w:rPr>
          <w:rStyle w:val="normaltextrun"/>
          <w:rFonts w:ascii="Calibri" w:hAnsi="Calibri" w:cs="Calibri"/>
          <w:color w:val="000000"/>
          <w:sz w:val="20"/>
          <w:szCs w:val="20"/>
          <w:shd w:val="clear" w:color="auto" w:fill="FFFFFF"/>
        </w:rPr>
        <w:t xml:space="preserve">, na </w:t>
      </w:r>
      <w:r w:rsidR="17158E94">
        <w:rPr>
          <w:rStyle w:val="normaltextrun"/>
          <w:rFonts w:ascii="Calibri" w:hAnsi="Calibri" w:cs="Calibri"/>
          <w:color w:val="000000"/>
          <w:sz w:val="20"/>
          <w:szCs w:val="20"/>
          <w:shd w:val="clear" w:color="auto" w:fill="FFFFFF"/>
        </w:rPr>
        <w:t>podstawie,</w:t>
      </w:r>
      <w:r>
        <w:rPr>
          <w:rStyle w:val="normaltextrun"/>
          <w:rFonts w:ascii="Calibri" w:hAnsi="Calibri" w:cs="Calibri"/>
          <w:color w:val="000000"/>
          <w:sz w:val="20"/>
          <w:szCs w:val="20"/>
          <w:shd w:val="clear" w:color="auto" w:fill="FFFFFF"/>
        </w:rPr>
        <w:t xml:space="preserve"> której Zamawiający dokona</w:t>
      </w:r>
      <w:r w:rsidR="006E223D">
        <w:rPr>
          <w:rStyle w:val="normaltextrun"/>
          <w:rFonts w:ascii="Calibri" w:hAnsi="Calibri" w:cs="Calibri"/>
          <w:color w:val="000000"/>
          <w:sz w:val="20"/>
          <w:szCs w:val="20"/>
          <w:shd w:val="clear" w:color="auto" w:fill="FFFFFF"/>
        </w:rPr>
        <w:t xml:space="preserve"> oceny Wymagań Jakościowych od 3.1 do 3</w:t>
      </w:r>
      <w:r w:rsidR="42B7D1AB">
        <w:rPr>
          <w:rStyle w:val="normaltextrun"/>
          <w:rFonts w:ascii="Calibri" w:hAnsi="Calibri" w:cs="Calibri"/>
          <w:color w:val="000000"/>
          <w:sz w:val="20"/>
          <w:szCs w:val="20"/>
          <w:shd w:val="clear" w:color="auto" w:fill="FFFFFF"/>
        </w:rPr>
        <w:t>.</w:t>
      </w:r>
      <w:r w:rsidR="00560EB4">
        <w:rPr>
          <w:rStyle w:val="normaltextrun"/>
          <w:rFonts w:ascii="Calibri" w:hAnsi="Calibri" w:cs="Calibri"/>
          <w:color w:val="000000"/>
          <w:sz w:val="20"/>
          <w:szCs w:val="20"/>
          <w:shd w:val="clear" w:color="auto" w:fill="FFFFFF"/>
        </w:rPr>
        <w:t>5</w:t>
      </w:r>
      <w:r w:rsidR="42B7D1AB">
        <w:rPr>
          <w:rStyle w:val="normaltextrun"/>
          <w:rFonts w:ascii="Calibri" w:hAnsi="Calibri" w:cs="Calibri"/>
          <w:color w:val="000000"/>
          <w:sz w:val="20"/>
          <w:szCs w:val="20"/>
          <w:shd w:val="clear" w:color="auto" w:fill="FFFFFF"/>
        </w:rPr>
        <w:t>,</w:t>
      </w:r>
      <w:r>
        <w:rPr>
          <w:rStyle w:val="normaltextrun"/>
          <w:rFonts w:ascii="Calibri" w:hAnsi="Calibri" w:cs="Calibri"/>
          <w:color w:val="000000"/>
          <w:sz w:val="20"/>
          <w:szCs w:val="20"/>
          <w:shd w:val="clear" w:color="auto" w:fill="FFFFFF"/>
        </w:rPr>
        <w:t xml:space="preserve"> opisanych w Załączniku nr 1 do Regulaminu.</w:t>
      </w:r>
      <w:r>
        <w:rPr>
          <w:rStyle w:val="eop"/>
          <w:rFonts w:ascii="Calibri" w:hAnsi="Calibri" w:cs="Calibri"/>
          <w:color w:val="000000"/>
          <w:sz w:val="20"/>
          <w:szCs w:val="20"/>
          <w:shd w:val="clear" w:color="auto" w:fill="FFFFFF"/>
        </w:rPr>
        <w:t> </w:t>
      </w:r>
    </w:p>
    <w:p w:rsidR="001D3A7B" w:rsidP="001D3A7B" w:rsidRDefault="001D3A7B" w14:paraId="025D3233" w14:textId="77777777">
      <w:pPr>
        <w:jc w:val="both"/>
        <w:rPr>
          <w:sz w:val="20"/>
          <w:szCs w:val="20"/>
          <w:u w:val="single"/>
        </w:rPr>
      </w:pPr>
    </w:p>
    <w:p w:rsidR="006D51E8" w:rsidP="006D51E8" w:rsidRDefault="006D51E8" w14:paraId="6F467178" w14:textId="7C2E51DA">
      <w:pPr>
        <w:pStyle w:val="Legenda"/>
        <w:keepNext/>
      </w:pPr>
      <w:r>
        <w:t xml:space="preserve">Tabela </w:t>
      </w:r>
      <w:r w:rsidR="00E975AC">
        <w:t>F</w:t>
      </w:r>
      <w:r w:rsidR="006A64C5">
        <w:t>.</w:t>
      </w:r>
      <w:r w:rsidRPr="16979AD7">
        <w:fldChar w:fldCharType="begin"/>
      </w:r>
      <w:r>
        <w:instrText xml:space="preserve"> SEQ Tabela \* ARABIC \s 1 </w:instrText>
      </w:r>
      <w:r w:rsidRPr="16979AD7">
        <w:fldChar w:fldCharType="separate"/>
      </w:r>
      <w:r w:rsidRPr="16979AD7" w:rsidR="006A64C5">
        <w:rPr>
          <w:noProof/>
        </w:rPr>
        <w:t>1</w:t>
      </w:r>
      <w:r w:rsidRPr="16979AD7">
        <w:rPr>
          <w:noProof/>
        </w:rPr>
        <w:fldChar w:fldCharType="end"/>
      </w:r>
      <w:r>
        <w:t xml:space="preserve"> </w:t>
      </w:r>
      <w:r w:rsidRPr="002B4211" w:rsidR="002B4211">
        <w:t xml:space="preserve">Koncepcja System 1 oraz Systemu 2 dla Budynku </w:t>
      </w:r>
      <w:r w:rsidR="00245AF3">
        <w:t>D</w:t>
      </w:r>
      <w:r w:rsidRPr="002B4211" w:rsidR="002B4211">
        <w:t xml:space="preserve">omu </w:t>
      </w:r>
      <w:r w:rsidR="00245AF3">
        <w:t>J</w:t>
      </w:r>
      <w:r w:rsidRPr="002B4211" w:rsidR="002B4211">
        <w:t>ednorodzinnego</w:t>
      </w:r>
      <w:r w:rsidR="002B4211">
        <w:t xml:space="preserve"> -</w:t>
      </w:r>
      <w:r w:rsidRPr="002B4211" w:rsidR="002B4211">
        <w:t xml:space="preserve"> </w:t>
      </w:r>
      <w:r w:rsidR="006E223D">
        <w:t xml:space="preserve">Wymaganie Jakościowe </w:t>
      </w:r>
      <w:r w:rsidR="00661A36">
        <w:t xml:space="preserve">nr </w:t>
      </w:r>
      <w:r w:rsidR="006E223D">
        <w:t>3.1</w:t>
      </w:r>
      <w:r w:rsidR="00033C34">
        <w:t xml:space="preserve"> oraz 3.2</w:t>
      </w:r>
      <w:r w:rsidR="006177DB">
        <w:t xml:space="preserve"> </w:t>
      </w:r>
      <w:r w:rsidRPr="006177DB" w:rsidR="006177DB">
        <w:t xml:space="preserve">dla Budynku </w:t>
      </w:r>
      <w:r w:rsidR="00DC6D5B">
        <w:t>D</w:t>
      </w:r>
      <w:r w:rsidRPr="006177DB" w:rsidR="006177DB">
        <w:t xml:space="preserve">omu </w:t>
      </w:r>
      <w:r w:rsidR="00DC6D5B">
        <w:t>J</w:t>
      </w:r>
      <w:r w:rsidRPr="006177DB" w:rsidR="006177DB">
        <w:t>ednorodzinnego w Strumieniu 1</w:t>
      </w:r>
    </w:p>
    <w:tbl>
      <w:tblPr>
        <w:tblStyle w:val="Tabela-Siatka1"/>
        <w:tblW w:w="10065" w:type="dxa"/>
        <w:tblInd w:w="-147" w:type="dxa"/>
        <w:tblLook w:val="04A0" w:firstRow="1" w:lastRow="0" w:firstColumn="1" w:lastColumn="0" w:noHBand="0" w:noVBand="1"/>
      </w:tblPr>
      <w:tblGrid>
        <w:gridCol w:w="716"/>
        <w:gridCol w:w="9349"/>
      </w:tblGrid>
      <w:tr w:rsidR="0043629E" w:rsidTr="7C848C48" w14:paraId="06BD94A6" w14:textId="77777777">
        <w:trPr>
          <w:trHeight w:val="1215"/>
        </w:trPr>
        <w:tc>
          <w:tcPr>
            <w:tcW w:w="716" w:type="dxa"/>
            <w:tcBorders>
              <w:bottom w:val="single" w:color="auto" w:sz="4" w:space="0"/>
            </w:tcBorders>
            <w:shd w:val="clear" w:color="auto" w:fill="A8D08D" w:themeFill="accent6" w:themeFillTint="99"/>
            <w:tcMar/>
          </w:tcPr>
          <w:p w:rsidR="0043629E" w:rsidP="00BD59F0" w:rsidRDefault="0043629E" w14:paraId="7FDD13F4" w14:textId="77777777">
            <w:pPr>
              <w:jc w:val="center"/>
              <w:rPr>
                <w:sz w:val="12"/>
                <w:szCs w:val="12"/>
              </w:rPr>
            </w:pPr>
            <w:r w:rsidRPr="6B16F5A3">
              <w:rPr>
                <w:sz w:val="12"/>
                <w:szCs w:val="12"/>
              </w:rPr>
              <w:t>Tajemnica przedsię-biorstwa?</w:t>
            </w:r>
          </w:p>
          <w:p w:rsidRPr="00DE04E9" w:rsidR="0043629E" w:rsidP="00BD59F0" w:rsidRDefault="0043629E" w14:paraId="5F538182" w14:textId="77777777">
            <w:pPr>
              <w:jc w:val="center"/>
              <w:rPr>
                <w:color w:val="44546A" w:themeColor="text2"/>
                <w:sz w:val="12"/>
                <w:szCs w:val="12"/>
              </w:rPr>
            </w:pPr>
            <w:r w:rsidRPr="6B16F5A3">
              <w:rPr>
                <w:sz w:val="12"/>
                <w:szCs w:val="12"/>
              </w:rPr>
              <w:t>(</w:t>
            </w:r>
            <w:r w:rsidRPr="6B16F5A3">
              <w:rPr>
                <w:rFonts w:ascii="Wingdings" w:hAnsi="Wingdings" w:eastAsia="Wingdings"/>
                <w:color w:val="44546A" w:themeColor="text2"/>
                <w:sz w:val="12"/>
                <w:szCs w:val="12"/>
              </w:rPr>
              <w:t></w:t>
            </w:r>
            <w:r w:rsidRPr="6B16F5A3">
              <w:rPr>
                <w:color w:val="44546A" w:themeColor="text2"/>
                <w:sz w:val="12"/>
                <w:szCs w:val="12"/>
              </w:rPr>
              <w:t>= tak</w:t>
            </w:r>
          </w:p>
          <w:p w:rsidRPr="00347FD6" w:rsidR="0043629E" w:rsidP="00BD59F0" w:rsidRDefault="0043629E" w14:paraId="219C3A76" w14:textId="77777777">
            <w:pPr>
              <w:rPr>
                <w:sz w:val="20"/>
                <w:szCs w:val="20"/>
                <w:u w:val="single"/>
              </w:rPr>
            </w:pPr>
            <w:r w:rsidRPr="6B16F5A3">
              <w:rPr>
                <w:rFonts w:ascii="MS Gothic" w:hAnsi="MS Gothic" w:eastAsia="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tcMar/>
            <w:vAlign w:val="center"/>
          </w:tcPr>
          <w:p w:rsidRPr="00033C34" w:rsidR="0043629E" w:rsidP="130B341F" w:rsidRDefault="006E223D" w14:paraId="78EBBCF9" w14:textId="2203A927">
            <w:pPr>
              <w:spacing w:line="259" w:lineRule="auto"/>
              <w:rPr>
                <w:rFonts w:ascii="Calibri" w:hAnsi="Calibri" w:eastAsia="Calibri" w:cs="Calibri"/>
                <w:color w:val="000000" w:themeColor="text1"/>
                <w:szCs w:val="20"/>
              </w:rPr>
            </w:pPr>
            <w:r w:rsidRPr="00033C34">
              <w:rPr>
                <w:rFonts w:ascii="Calibri" w:hAnsi="Calibri" w:eastAsia="Calibri" w:cs="Calibri"/>
                <w:b/>
                <w:bCs/>
                <w:color w:val="000000" w:themeColor="text1"/>
                <w:szCs w:val="20"/>
              </w:rPr>
              <w:t xml:space="preserve">Koncepcja System 1 oraz Systemu 2 dla Budynku </w:t>
            </w:r>
            <w:r w:rsidR="00DC6D5B">
              <w:rPr>
                <w:rFonts w:ascii="Calibri" w:hAnsi="Calibri" w:eastAsia="Calibri" w:cs="Calibri"/>
                <w:b/>
                <w:bCs/>
                <w:color w:val="000000" w:themeColor="text1"/>
                <w:szCs w:val="20"/>
              </w:rPr>
              <w:t>D</w:t>
            </w:r>
            <w:r w:rsidRPr="00033C34">
              <w:rPr>
                <w:rFonts w:ascii="Calibri" w:hAnsi="Calibri" w:eastAsia="Calibri" w:cs="Calibri"/>
                <w:b/>
                <w:bCs/>
                <w:color w:val="000000" w:themeColor="text1"/>
                <w:szCs w:val="20"/>
              </w:rPr>
              <w:t xml:space="preserve">omu </w:t>
            </w:r>
            <w:r w:rsidR="00DC6D5B">
              <w:rPr>
                <w:rFonts w:ascii="Calibri" w:hAnsi="Calibri" w:eastAsia="Calibri" w:cs="Calibri"/>
                <w:b/>
                <w:bCs/>
                <w:color w:val="000000" w:themeColor="text1"/>
                <w:szCs w:val="20"/>
              </w:rPr>
              <w:t>J</w:t>
            </w:r>
            <w:r w:rsidRPr="00033C34">
              <w:rPr>
                <w:rFonts w:ascii="Calibri" w:hAnsi="Calibri" w:eastAsia="Calibri" w:cs="Calibri"/>
                <w:b/>
                <w:bCs/>
                <w:color w:val="000000" w:themeColor="text1"/>
                <w:szCs w:val="20"/>
              </w:rPr>
              <w:t xml:space="preserve">ednorodzinnego </w:t>
            </w:r>
          </w:p>
        </w:tc>
      </w:tr>
      <w:tr w:rsidR="009C051E" w:rsidTr="7C848C48" w14:paraId="76FCF181" w14:textId="77777777">
        <w:trPr>
          <w:trHeight w:val="2074"/>
        </w:trPr>
        <w:tc>
          <w:tcPr>
            <w:tcW w:w="716" w:type="dxa"/>
            <w:tcBorders>
              <w:bottom w:val="single" w:color="auto" w:sz="4" w:space="0"/>
              <w:tr2bl w:val="single" w:color="auto" w:sz="4" w:space="0"/>
            </w:tcBorders>
            <w:shd w:val="clear" w:color="auto" w:fill="A8D08D" w:themeFill="accent6" w:themeFillTint="99"/>
            <w:tcMar/>
          </w:tcPr>
          <w:p w:rsidRPr="008A7255" w:rsidR="009C051E" w:rsidP="00BD59F0" w:rsidRDefault="009C051E" w14:paraId="31FC4A72" w14:textId="77777777">
            <w:pPr>
              <w:jc w:val="both"/>
              <w:rPr>
                <w:sz w:val="20"/>
                <w:szCs w:val="20"/>
                <w:u w:val="single"/>
              </w:rPr>
            </w:pPr>
          </w:p>
        </w:tc>
        <w:tc>
          <w:tcPr>
            <w:tcW w:w="9349" w:type="dxa"/>
            <w:shd w:val="clear" w:color="auto" w:fill="E2EFD9" w:themeFill="accent6" w:themeFillTint="33"/>
            <w:tcMar/>
          </w:tcPr>
          <w:p w:rsidR="0084747F" w:rsidP="0084747F" w:rsidRDefault="0084747F" w14:paraId="6919C12E" w14:textId="77777777">
            <w:pPr>
              <w:jc w:val="both"/>
              <w:rPr>
                <w:sz w:val="20"/>
                <w:szCs w:val="20"/>
                <w:lang w:eastAsia="pl-PL"/>
              </w:rPr>
            </w:pPr>
            <w:r>
              <w:rPr>
                <w:sz w:val="20"/>
                <w:szCs w:val="20"/>
              </w:rPr>
              <w:t>W opisie Koncepcji należy podać w szczególności</w:t>
            </w:r>
            <w:r>
              <w:rPr>
                <w:sz w:val="20"/>
                <w:szCs w:val="20"/>
                <w:lang w:eastAsia="pl-PL"/>
              </w:rPr>
              <w:t xml:space="preserve">: </w:t>
            </w:r>
          </w:p>
          <w:p w:rsidR="0084747F" w:rsidP="0084747F" w:rsidRDefault="0084747F" w14:paraId="1C14ECD3"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Systemu opracowywany w ramach Przedsięwzięcia wraz ze wskazaniem jego funkcjonalności, szczególnie w zakresie dostarczania CO, CWU, CH i magazynowania ciepła i/lub chłodu,</w:t>
            </w:r>
          </w:p>
          <w:p w:rsidR="0084747F" w:rsidP="0084747F" w:rsidRDefault="0084747F" w14:paraId="69CE140C"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poszczególnych elementów   i urządzeń Systemu z podaniem ich parametrów pracy oraz opisem całości i przedstawieniem na schemacie blokowym. </w:t>
            </w:r>
          </w:p>
          <w:p w:rsidR="0084747F" w:rsidP="0084747F" w:rsidRDefault="0084747F" w14:paraId="21E3EF72"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technologii produkcji i dostarczania ciepła i/lub chłodu w tym: </w:t>
            </w:r>
          </w:p>
          <w:p w:rsidR="0084747F" w:rsidP="0084747F" w:rsidRDefault="0084747F" w14:paraId="4065AF26"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sposób i sprawność wytwarzania ciepła i chłodu oraz ich dostarczania do budynku</w:t>
            </w:r>
          </w:p>
          <w:p w:rsidR="0084747F" w:rsidP="0084747F" w:rsidRDefault="0084747F" w14:paraId="17FD0A44"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sposób i sprawność wytwarzania Ciepłej Wody Użytkowej oraz jej dostarczania do budynku</w:t>
            </w:r>
          </w:p>
          <w:p w:rsidR="0084747F" w:rsidP="0084747F" w:rsidRDefault="0084747F" w14:paraId="617F94CA"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parametry produkcji CO, CH i CWU.</w:t>
            </w:r>
          </w:p>
          <w:p w:rsidR="0084747F" w:rsidP="0084747F" w:rsidRDefault="0084747F" w14:paraId="767BEB29"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technologii magazynowania ciepła i/lub chłodu w Magazynie Ciepła i/lub Chłodu w tym: </w:t>
            </w:r>
          </w:p>
          <w:p w:rsidR="0084747F" w:rsidP="0084747F" w:rsidRDefault="0084747F" w14:paraId="0AF985AD"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rodzaj magazynu</w:t>
            </w:r>
          </w:p>
          <w:p w:rsidR="0084747F" w:rsidP="0084747F" w:rsidRDefault="0084747F" w14:paraId="2189E20A"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czynnik magazynujący ciepło i/lub chłód,</w:t>
            </w:r>
          </w:p>
          <w:p w:rsidR="0084747F" w:rsidP="0084747F" w:rsidRDefault="0084747F" w14:paraId="41B16935"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zjawiska fizyczne w nim zachodzące, </w:t>
            </w:r>
          </w:p>
          <w:p w:rsidR="0084747F" w:rsidP="0084747F" w:rsidRDefault="0084747F" w14:paraId="4E1DEC59"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technologia przekazywania i odbierania ciepła i/lub chłodu do i z czynnika magazynującego ciepło i/lub chłód,  </w:t>
            </w:r>
          </w:p>
          <w:p w:rsidR="0084747F" w:rsidP="0084747F" w:rsidRDefault="0084747F" w14:paraId="6D00E0DB"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parametry pracy,</w:t>
            </w:r>
          </w:p>
          <w:p w:rsidR="0084747F" w:rsidP="0084747F" w:rsidRDefault="0084747F" w14:paraId="55BF192F"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pojemność cieplna, </w:t>
            </w:r>
          </w:p>
          <w:p w:rsidR="0084747F" w:rsidP="0084747F" w:rsidRDefault="0084747F" w14:paraId="1F360202"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sprawność absorbowania i oddawania ciepła i/lub chłodu w czasie,</w:t>
            </w:r>
          </w:p>
          <w:p w:rsidR="0084747F" w:rsidP="0084747F" w:rsidRDefault="0084747F" w14:paraId="75F7C9B6"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straty energii w postaci ciepła i/lub chłodu w czasie,</w:t>
            </w:r>
          </w:p>
          <w:p w:rsidR="0084747F" w:rsidP="0084747F" w:rsidRDefault="0084747F" w14:paraId="3E0233CB"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wielkość (Objętość),</w:t>
            </w:r>
          </w:p>
          <w:p w:rsidR="0084747F" w:rsidP="0084747F" w:rsidRDefault="0084747F" w14:paraId="7589C324"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rodzaj izolacji cieplnej, jej parametry i grubość, </w:t>
            </w:r>
          </w:p>
          <w:p w:rsidR="0084747F" w:rsidP="0084747F" w:rsidRDefault="0084747F" w14:paraId="41103876"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trwałość zastosowanego czynnika magazynującego ciepło i/lub chłód oraz spadek sprawności magazynowania ciepła i/lub chłodu przez okres 15 lat.</w:t>
            </w:r>
          </w:p>
          <w:p w:rsidR="0084747F" w:rsidP="0084747F" w:rsidRDefault="0084747F" w14:paraId="2652CE6D" w14:textId="4A51FE9E">
            <w:pPr>
              <w:pStyle w:val="Akapitzlist"/>
              <w:numPr>
                <w:ilvl w:val="0"/>
                <w:numId w:val="44"/>
              </w:numPr>
              <w:autoSpaceDE w:val="0"/>
              <w:autoSpaceDN w:val="0"/>
              <w:adjustRightInd w:val="0"/>
              <w:spacing w:before="160" w:line="256" w:lineRule="auto"/>
              <w:rPr>
                <w:rFonts w:ascii="Calibri" w:hAnsi="Calibri" w:cs="Calibri"/>
                <w:sz w:val="20"/>
                <w:szCs w:val="20"/>
              </w:rPr>
            </w:pPr>
            <w:r w:rsidRPr="7C848C48" w:rsidR="559212A9">
              <w:rPr>
                <w:rFonts w:ascii="Calibri" w:hAnsi="Calibri" w:cs="Calibri"/>
                <w:sz w:val="20"/>
                <w:szCs w:val="20"/>
              </w:rPr>
              <w:t xml:space="preserve">założenia projektowe Systemu – opis poszczególnych elementów składowych i urządzeń Systemu (w tym pompy ciepła o ile występuje) oraz </w:t>
            </w:r>
            <w:proofErr w:type="spellStart"/>
            <w:r w:rsidRPr="7C848C48" w:rsidR="559212A9">
              <w:rPr>
                <w:rFonts w:ascii="Calibri" w:hAnsi="Calibri" w:cs="Calibri"/>
                <w:sz w:val="20"/>
                <w:szCs w:val="20"/>
              </w:rPr>
              <w:t>ExtraElementów</w:t>
            </w:r>
            <w:proofErr w:type="spellEnd"/>
            <w:r w:rsidRPr="7C848C48" w:rsidR="559212A9">
              <w:rPr>
                <w:rFonts w:ascii="Calibri" w:hAnsi="Calibri" w:cs="Calibri"/>
                <w:sz w:val="20"/>
                <w:szCs w:val="20"/>
              </w:rPr>
              <w:t xml:space="preserve"> wraz z podaniem ich parametrów pracy wraz ze schematem blokowym przedstawiającym powiązania pomiędzy elementami składowymi Systemu, urządzeniami </w:t>
            </w:r>
            <w:r w:rsidRPr="7C848C48" w:rsidR="559212A9">
              <w:rPr>
                <w:rFonts w:ascii="Calibri" w:hAnsi="Calibri" w:cs="Calibri"/>
                <w:sz w:val="20"/>
                <w:szCs w:val="20"/>
              </w:rPr>
              <w:t>Systemu</w:t>
            </w:r>
            <w:r w:rsidRPr="7C848C48" w:rsidR="559212A9">
              <w:rPr>
                <w:rFonts w:ascii="Calibri" w:hAnsi="Calibri" w:cs="Calibri"/>
                <w:sz w:val="20"/>
                <w:szCs w:val="20"/>
              </w:rPr>
              <w:t xml:space="preserve"> i</w:t>
            </w:r>
            <w:r w:rsidRPr="7C848C48" w:rsidR="559212A9">
              <w:rPr>
                <w:rFonts w:ascii="Calibri" w:hAnsi="Calibri" w:cs="Calibri"/>
                <w:sz w:val="20"/>
                <w:szCs w:val="20"/>
              </w:rPr>
              <w:t xml:space="preserve"> </w:t>
            </w:r>
            <w:proofErr w:type="spellStart"/>
            <w:r w:rsidRPr="7C848C48" w:rsidR="559212A9">
              <w:rPr>
                <w:rFonts w:ascii="Calibri" w:hAnsi="Calibri" w:cs="Calibri"/>
                <w:sz w:val="20"/>
                <w:szCs w:val="20"/>
              </w:rPr>
              <w:t>ExtraElementami</w:t>
            </w:r>
            <w:proofErr w:type="spellEnd"/>
            <w:r w:rsidRPr="7C848C48" w:rsidR="559212A9">
              <w:rPr>
                <w:rFonts w:ascii="Calibri" w:hAnsi="Calibri" w:cs="Calibri"/>
                <w:sz w:val="20"/>
                <w:szCs w:val="20"/>
              </w:rPr>
              <w:t>,</w:t>
            </w:r>
          </w:p>
          <w:p w:rsidR="0084747F" w:rsidP="0084747F" w:rsidRDefault="0084747F" w14:paraId="51C5F0FB"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różnice w konstrukcji, w założeniach oraz w implementacji Systemu 1 opracowanego wg Modelu I oraz Systemu 2 opracowanego wg Modelu II, </w:t>
            </w:r>
          </w:p>
          <w:p w:rsidR="0084747F" w:rsidP="0084747F" w:rsidRDefault="0084747F" w14:paraId="31BAAEAB"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przewagi i różnice Systemu w stosunku do obecnie dostępnych produktów na rynku,</w:t>
            </w:r>
          </w:p>
          <w:p w:rsidR="0084747F" w:rsidP="0084747F" w:rsidRDefault="0084747F" w14:paraId="61CB95A9"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założenia projektowe Systemu/Demonstratora Systemu, uwzględniające:</w:t>
            </w:r>
          </w:p>
          <w:p w:rsidR="0084747F" w:rsidP="0084747F" w:rsidRDefault="0084747F" w14:paraId="5A394F6E" w14:textId="77777777">
            <w:pPr>
              <w:pStyle w:val="Akapitzlist"/>
              <w:numPr>
                <w:ilvl w:val="1"/>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materiałów i elementów wchodzących w jego skład,</w:t>
            </w:r>
          </w:p>
          <w:p w:rsidR="0084747F" w:rsidP="0084747F" w:rsidRDefault="0084747F" w14:paraId="63A92366" w14:textId="77777777">
            <w:pPr>
              <w:pStyle w:val="Akapitzlist"/>
              <w:numPr>
                <w:ilvl w:val="1"/>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wskazanie możliwości wykonalności Demonstratorów w ramach przedstawionego harmonogramu Przedsięwzięcia oraz możliwości osiągnięcia celów Przedsięwzięcia,</w:t>
            </w:r>
          </w:p>
          <w:p w:rsidR="0084747F" w:rsidP="0084747F" w:rsidRDefault="0084747F" w14:paraId="6ABFE43B" w14:textId="77777777">
            <w:pPr>
              <w:pStyle w:val="Akapitzlist"/>
              <w:numPr>
                <w:ilvl w:val="1"/>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wykorzystania najlepszych praktyk inżynierskich przy projektowaniu Demonstratorów Systemu oraz podejścia uwzględniającego bezpieczeństwo zastosowanych elementów, instalacji i urządzeń,</w:t>
            </w:r>
          </w:p>
          <w:p w:rsidR="0084747F" w:rsidP="0084747F" w:rsidRDefault="0084747F" w14:paraId="5EA3A604"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lastRenderedPageBreak/>
              <w:t>wizualizacje lub rysunek techniczny Systemu/Demonstratorów Systemu, pozwalające na ocenę estetyki wykonania i designu,</w:t>
            </w:r>
          </w:p>
          <w:p w:rsidR="0084747F" w:rsidP="0084747F" w:rsidRDefault="0084747F" w14:paraId="4724C796"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rozwiązań z zakresu bezpieczeństwa magazynowania ciepła i/lub chłodu zastosowanych w Systemie/Demonstratorach Systemu,</w:t>
            </w:r>
          </w:p>
          <w:p w:rsidR="0084747F" w:rsidP="0084747F" w:rsidRDefault="0084747F" w14:paraId="6909A10D"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zestawienie parametrów Systemu/Demonstratora Systemu planowanych do osiągnięcia – sprawność, wymiary,</w:t>
            </w:r>
          </w:p>
          <w:p w:rsidR="0084747F" w:rsidP="0084747F" w:rsidRDefault="0084747F" w14:paraId="31746E94" w14:textId="77777777">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skalowalność Systemu/Demonstratorów - możliwość oraz koszt zastosowania proponowanego przez Wnioskodawcę Systemu w skali innej niż skala Demonstratora,</w:t>
            </w:r>
          </w:p>
          <w:p w:rsidRPr="0001215C" w:rsidR="009C051E" w:rsidP="0084747F" w:rsidRDefault="0084747F" w14:paraId="3207F98A" w14:textId="5AC2EB19">
            <w:pPr>
              <w:pStyle w:val="Akapitzlist"/>
              <w:numPr>
                <w:ilvl w:val="0"/>
                <w:numId w:val="44"/>
              </w:numPr>
              <w:autoSpaceDE w:val="0"/>
              <w:autoSpaceDN w:val="0"/>
              <w:adjustRightInd w:val="0"/>
              <w:spacing w:before="160" w:line="256" w:lineRule="auto"/>
              <w:rPr>
                <w:rFonts w:eastAsiaTheme="minorEastAsia"/>
                <w:color w:val="000000" w:themeColor="text1"/>
                <w:sz w:val="20"/>
                <w:szCs w:val="20"/>
              </w:rPr>
            </w:pPr>
            <w:r>
              <w:rPr>
                <w:rFonts w:ascii="Calibri" w:hAnsi="Calibri" w:cs="Times New Roman"/>
                <w:sz w:val="20"/>
                <w:szCs w:val="20"/>
              </w:rPr>
              <w:t>ryzyka związane z produkcją i eksploatacją Systemu/Demonstratora Systemu, oraz sposób zarządzania ryzykiem.</w:t>
            </w:r>
          </w:p>
        </w:tc>
      </w:tr>
      <w:tr w:rsidR="009C051E" w:rsidTr="7C848C48" w14:paraId="784F6E3E" w14:textId="77777777">
        <w:trPr>
          <w:trHeight w:val="1336"/>
        </w:trPr>
        <w:sdt>
          <w:sdtPr>
            <w:rPr>
              <w:rFonts w:cstheme="minorHAnsi"/>
              <w:color w:val="44546A" w:themeColor="text2"/>
              <w:sz w:val="20"/>
              <w:szCs w:val="20"/>
            </w:rPr>
            <w:id w:val="1121417173"/>
            <w14:checkbox>
              <w14:checked w14:val="0"/>
              <w14:checkedState w14:val="2612" w14:font="MS Gothic"/>
              <w14:uncheckedState w14:val="2610" w14:font="MS Gothic"/>
            </w14:checkbox>
          </w:sdtPr>
          <w:sdtContent>
            <w:tc>
              <w:tcPr>
                <w:tcW w:w="716" w:type="dxa"/>
              </w:tcPr>
              <w:p w:rsidR="009C051E" w:rsidP="00BD59F0" w:rsidRDefault="009C051E" w14:paraId="7A6CB76A" w14:textId="77777777">
                <w:pPr>
                  <w:pStyle w:val="Akapitzlist"/>
                  <w:spacing w:before="60" w:after="60" w:line="276" w:lineRule="auto"/>
                  <w:ind w:left="31"/>
                  <w:jc w:val="both"/>
                  <w:rPr>
                    <w:rFonts w:ascii="Times New Roman" w:hAnsi="Times New Roman" w:cs="Times New Roman"/>
                    <w:b/>
                  </w:rPr>
                </w:pPr>
                <w:r>
                  <w:rPr>
                    <w:rFonts w:hint="eastAsia" w:ascii="MS Gothic" w:hAnsi="MS Gothic" w:eastAsia="MS Gothic" w:cstheme="minorHAnsi"/>
                    <w:color w:val="44546A" w:themeColor="text2"/>
                    <w:sz w:val="20"/>
                    <w:szCs w:val="20"/>
                  </w:rPr>
                  <w:t>☐</w:t>
                </w:r>
              </w:p>
            </w:tc>
          </w:sdtContent>
        </w:sdt>
        <w:tc>
          <w:tcPr>
            <w:tcW w:w="9349" w:type="dxa"/>
            <w:tcMar/>
          </w:tcPr>
          <w:p w:rsidR="009C051E" w:rsidP="00BD59F0" w:rsidRDefault="009C051E" w14:paraId="37C5570B" w14:textId="77777777">
            <w:pPr>
              <w:pStyle w:val="Akapitzlist"/>
              <w:spacing w:before="60" w:after="60" w:line="276" w:lineRule="auto"/>
              <w:ind w:left="31"/>
              <w:jc w:val="both"/>
              <w:rPr>
                <w:rFonts w:ascii="Times New Roman" w:hAnsi="Times New Roman" w:cs="Times New Roman"/>
                <w:b/>
              </w:rPr>
            </w:pPr>
          </w:p>
          <w:p w:rsidRPr="00662F92" w:rsidR="009C051E" w:rsidP="16979AD7" w:rsidRDefault="0059142A" w14:paraId="28A90C73" w14:textId="77E19A6B">
            <w:pPr>
              <w:pStyle w:val="Akapitzlist"/>
              <w:spacing w:before="60" w:after="60" w:line="276" w:lineRule="auto"/>
              <w:ind w:left="31"/>
              <w:contextualSpacing w:val="0"/>
              <w:jc w:val="both"/>
              <w:rPr>
                <w:rFonts w:cs="Times New Roman"/>
                <w:i/>
                <w:iCs/>
              </w:rPr>
            </w:pPr>
            <w:r w:rsidRPr="4BDB1700">
              <w:rPr>
                <w:i/>
                <w:iCs/>
                <w:sz w:val="20"/>
                <w:szCs w:val="20"/>
              </w:rPr>
              <w:t>W tym polu proszę wpisać opis Koncepcji Systemu</w:t>
            </w:r>
            <w:r w:rsidR="00DC6D5B">
              <w:rPr>
                <w:i/>
                <w:iCs/>
                <w:sz w:val="20"/>
                <w:szCs w:val="20"/>
              </w:rPr>
              <w:t xml:space="preserve"> </w:t>
            </w:r>
            <w:r w:rsidRPr="00DC6D5B" w:rsidR="00DC6D5B">
              <w:rPr>
                <w:iCs/>
                <w:sz w:val="20"/>
                <w:szCs w:val="20"/>
              </w:rPr>
              <w:t>1 oraz Systemu 2</w:t>
            </w:r>
            <w:r w:rsidRPr="00DC6D5B">
              <w:rPr>
                <w:iCs/>
                <w:sz w:val="20"/>
                <w:szCs w:val="20"/>
              </w:rPr>
              <w:t xml:space="preserve"> </w:t>
            </w:r>
            <w:r w:rsidRPr="00DC6D5B" w:rsidR="00DC6D5B">
              <w:rPr>
                <w:sz w:val="20"/>
                <w:szCs w:val="20"/>
              </w:rPr>
              <w:t>dla Budynku Domu Jednorodzinnego</w:t>
            </w:r>
            <w:r w:rsidR="00DC6D5B">
              <w:t xml:space="preserve"> </w:t>
            </w:r>
            <w:r w:rsidRPr="4BDB1700">
              <w:rPr>
                <w:i/>
                <w:iCs/>
                <w:sz w:val="20"/>
                <w:szCs w:val="20"/>
              </w:rPr>
              <w:t xml:space="preserve">zgodnie z podpunktami </w:t>
            </w:r>
            <w:r w:rsidR="0084747F">
              <w:rPr>
                <w:i/>
                <w:iCs/>
                <w:sz w:val="20"/>
                <w:szCs w:val="20"/>
              </w:rPr>
              <w:t>a)-m</w:t>
            </w:r>
            <w:r w:rsidRPr="4BDB1700">
              <w:rPr>
                <w:i/>
                <w:iCs/>
                <w:sz w:val="20"/>
                <w:szCs w:val="20"/>
              </w:rPr>
              <w:t xml:space="preserve">) oraz </w:t>
            </w:r>
            <w:r w:rsidR="00661A36">
              <w:rPr>
                <w:rStyle w:val="normaltextrun"/>
                <w:rFonts w:ascii="Calibri" w:hAnsi="Calibri" w:eastAsia="Times New Roman" w:cs="Calibri"/>
                <w:i/>
                <w:iCs/>
                <w:sz w:val="20"/>
                <w:szCs w:val="20"/>
                <w:shd w:val="clear" w:color="auto" w:fill="FFFFFF"/>
                <w:lang w:eastAsia="pl-PL"/>
              </w:rPr>
              <w:t>Wymaganiem J</w:t>
            </w:r>
            <w:r>
              <w:rPr>
                <w:rStyle w:val="normaltextrun"/>
                <w:rFonts w:ascii="Calibri" w:hAnsi="Calibri" w:eastAsia="Times New Roman" w:cs="Calibri"/>
                <w:i/>
                <w:iCs/>
                <w:sz w:val="20"/>
                <w:szCs w:val="20"/>
                <w:shd w:val="clear" w:color="auto" w:fill="FFFFFF"/>
                <w:lang w:eastAsia="pl-PL"/>
              </w:rPr>
              <w:t>akościowym</w:t>
            </w:r>
            <w:r w:rsidR="00661A36">
              <w:rPr>
                <w:rStyle w:val="normaltextrun"/>
                <w:rFonts w:ascii="Calibri" w:hAnsi="Calibri" w:eastAsia="Times New Roman" w:cs="Calibri"/>
                <w:i/>
                <w:iCs/>
                <w:sz w:val="20"/>
                <w:szCs w:val="20"/>
                <w:shd w:val="clear" w:color="auto" w:fill="FFFFFF"/>
                <w:lang w:eastAsia="pl-PL"/>
              </w:rPr>
              <w:t xml:space="preserve"> nr</w:t>
            </w:r>
            <w:r>
              <w:rPr>
                <w:rStyle w:val="normaltextrun"/>
                <w:rFonts w:ascii="Calibri" w:hAnsi="Calibri" w:eastAsia="Times New Roman" w:cs="Calibri"/>
                <w:i/>
                <w:iCs/>
                <w:sz w:val="20"/>
                <w:szCs w:val="20"/>
                <w:shd w:val="clear" w:color="auto" w:fill="FFFFFF"/>
                <w:lang w:eastAsia="pl-PL"/>
              </w:rPr>
              <w:t xml:space="preserve"> 3</w:t>
            </w:r>
            <w:r w:rsidRPr="4BDB1700">
              <w:rPr>
                <w:rStyle w:val="normaltextrun"/>
                <w:rFonts w:ascii="Calibri" w:hAnsi="Calibri" w:eastAsia="Times New Roman" w:cs="Calibri"/>
                <w:i/>
                <w:iCs/>
                <w:sz w:val="20"/>
                <w:szCs w:val="20"/>
                <w:shd w:val="clear" w:color="auto" w:fill="FFFFFF"/>
                <w:lang w:eastAsia="pl-PL"/>
              </w:rPr>
              <w:t>.1</w:t>
            </w:r>
            <w:r w:rsidR="00033C34">
              <w:rPr>
                <w:rStyle w:val="normaltextrun"/>
                <w:rFonts w:ascii="Calibri" w:hAnsi="Calibri" w:eastAsia="Times New Roman" w:cs="Calibri"/>
                <w:i/>
                <w:iCs/>
                <w:sz w:val="20"/>
                <w:szCs w:val="20"/>
                <w:shd w:val="clear" w:color="auto" w:fill="FFFFFF"/>
                <w:lang w:eastAsia="pl-PL"/>
              </w:rPr>
              <w:t xml:space="preserve"> i 3.2</w:t>
            </w:r>
            <w:r w:rsidRPr="4BDB1700">
              <w:rPr>
                <w:rStyle w:val="normaltextrun"/>
                <w:rFonts w:ascii="Calibri" w:hAnsi="Calibri" w:eastAsia="Times New Roman" w:cs="Calibri"/>
                <w:i/>
                <w:iCs/>
                <w:sz w:val="20"/>
                <w:szCs w:val="20"/>
                <w:shd w:val="clear" w:color="auto" w:fill="FFFFFF"/>
                <w:lang w:eastAsia="pl-PL"/>
              </w:rPr>
              <w:t xml:space="preserve">  Załącznika nr 1 do Regulaminu.</w:t>
            </w:r>
          </w:p>
        </w:tc>
      </w:tr>
    </w:tbl>
    <w:p w:rsidR="006D51E8" w:rsidP="00DB0580" w:rsidRDefault="006D51E8" w14:paraId="1EDC44EC" w14:textId="73AE419E">
      <w:pPr>
        <w:pStyle w:val="Akapitzlist"/>
        <w:spacing w:before="60" w:after="60" w:line="276" w:lineRule="auto"/>
        <w:ind w:left="0"/>
        <w:contextualSpacing w:val="0"/>
        <w:jc w:val="both"/>
        <w:rPr>
          <w:rFonts w:ascii="Times New Roman" w:hAnsi="Times New Roman" w:cs="Times New Roman"/>
        </w:rPr>
      </w:pPr>
    </w:p>
    <w:p w:rsidR="046360E9" w:rsidP="0059142A" w:rsidRDefault="00F35D7F" w14:paraId="0EC8A4CA" w14:textId="4BF674ED">
      <w:pPr>
        <w:pStyle w:val="Legenda"/>
        <w:keepNext/>
      </w:pPr>
      <w:r>
        <w:t xml:space="preserve">Tabela </w:t>
      </w:r>
      <w:r w:rsidR="00E975AC">
        <w:t>F</w:t>
      </w:r>
      <w:r>
        <w:t>.</w:t>
      </w:r>
      <w:r w:rsidR="00033C34">
        <w:t>2</w:t>
      </w:r>
      <w:r w:rsidR="046360E9">
        <w:t xml:space="preserve"> </w:t>
      </w:r>
      <w:r w:rsidR="002B4211">
        <w:t xml:space="preserve">Proponowane przez Wnioskodawcę rozwiązania innowacyjne - </w:t>
      </w:r>
      <w:r w:rsidR="0059142A">
        <w:t>Wymaganie Jakości</w:t>
      </w:r>
      <w:r w:rsidR="007B1D74">
        <w:t>owe</w:t>
      </w:r>
      <w:r w:rsidR="00661A36">
        <w:t xml:space="preserve"> nr</w:t>
      </w:r>
      <w:r w:rsidR="007B1D74">
        <w:t xml:space="preserve"> 3.3</w:t>
      </w:r>
      <w:r w:rsidR="0059142A">
        <w:t xml:space="preserve"> </w:t>
      </w:r>
      <w:r w:rsidRPr="006177DB" w:rsidR="006177DB">
        <w:t xml:space="preserve">dla Budynku </w:t>
      </w:r>
      <w:r w:rsidR="00DC6D5B">
        <w:t>D</w:t>
      </w:r>
      <w:r w:rsidRPr="006177DB" w:rsidR="006177DB">
        <w:t xml:space="preserve">omu </w:t>
      </w:r>
      <w:r w:rsidR="00DC6D5B">
        <w:t>J</w:t>
      </w:r>
      <w:r w:rsidRPr="006177DB" w:rsidR="006177DB">
        <w:t>ednorodzinnego w Strumieniu 1</w:t>
      </w:r>
    </w:p>
    <w:tbl>
      <w:tblPr>
        <w:tblStyle w:val="Tabela-Siatka1"/>
        <w:tblW w:w="10065" w:type="dxa"/>
        <w:tblInd w:w="-147" w:type="dxa"/>
        <w:tblLook w:val="04A0" w:firstRow="1" w:lastRow="0" w:firstColumn="1" w:lastColumn="0" w:noHBand="0" w:noVBand="1"/>
      </w:tblPr>
      <w:tblGrid>
        <w:gridCol w:w="825"/>
        <w:gridCol w:w="9240"/>
      </w:tblGrid>
      <w:tr w:rsidR="0043629E" w:rsidTr="16979AD7" w14:paraId="2FFB1C27" w14:textId="77777777">
        <w:trPr>
          <w:trHeight w:val="1134"/>
        </w:trPr>
        <w:tc>
          <w:tcPr>
            <w:tcW w:w="825" w:type="dxa"/>
            <w:tcBorders>
              <w:bottom w:val="single" w:color="auto" w:sz="4" w:space="0"/>
            </w:tcBorders>
            <w:shd w:val="clear" w:color="auto" w:fill="A8D08D" w:themeFill="accent6" w:themeFillTint="99"/>
          </w:tcPr>
          <w:p w:rsidR="0043629E" w:rsidP="00BD59F0" w:rsidRDefault="0043629E" w14:paraId="2A57951D" w14:textId="77777777">
            <w:pPr>
              <w:jc w:val="center"/>
              <w:rPr>
                <w:sz w:val="12"/>
                <w:szCs w:val="12"/>
              </w:rPr>
            </w:pPr>
            <w:r w:rsidRPr="6B16F5A3">
              <w:rPr>
                <w:sz w:val="12"/>
                <w:szCs w:val="12"/>
              </w:rPr>
              <w:t>Tajemnica przedsię-biorstwa?</w:t>
            </w:r>
          </w:p>
          <w:p w:rsidRPr="00DE04E9" w:rsidR="0043629E" w:rsidP="00BD59F0" w:rsidRDefault="0043629E" w14:paraId="7D004330" w14:textId="77777777">
            <w:pPr>
              <w:jc w:val="center"/>
              <w:rPr>
                <w:color w:val="44546A" w:themeColor="text2"/>
                <w:sz w:val="12"/>
                <w:szCs w:val="12"/>
              </w:rPr>
            </w:pPr>
            <w:r w:rsidRPr="6B16F5A3">
              <w:rPr>
                <w:sz w:val="12"/>
                <w:szCs w:val="12"/>
              </w:rPr>
              <w:t>(</w:t>
            </w:r>
            <w:r w:rsidRPr="6B16F5A3">
              <w:rPr>
                <w:rFonts w:ascii="Wingdings" w:hAnsi="Wingdings" w:eastAsia="Wingdings"/>
                <w:color w:val="44546A" w:themeColor="text2"/>
                <w:sz w:val="12"/>
                <w:szCs w:val="12"/>
              </w:rPr>
              <w:t></w:t>
            </w:r>
            <w:r w:rsidRPr="6B16F5A3">
              <w:rPr>
                <w:color w:val="44546A" w:themeColor="text2"/>
                <w:sz w:val="12"/>
                <w:szCs w:val="12"/>
              </w:rPr>
              <w:t>= tak</w:t>
            </w:r>
          </w:p>
          <w:p w:rsidRPr="00347FD6" w:rsidR="0043629E" w:rsidP="00BD59F0" w:rsidRDefault="0043629E" w14:paraId="0E1E777C" w14:textId="77777777">
            <w:pPr>
              <w:rPr>
                <w:sz w:val="20"/>
                <w:szCs w:val="20"/>
                <w:u w:val="single"/>
              </w:rPr>
            </w:pPr>
            <w:r w:rsidRPr="6B16F5A3">
              <w:rPr>
                <w:rFonts w:ascii="MS Gothic" w:hAnsi="MS Gothic" w:eastAsia="MS Gothic"/>
                <w:color w:val="44546A" w:themeColor="text2"/>
                <w:sz w:val="12"/>
                <w:szCs w:val="12"/>
              </w:rPr>
              <w:t>□</w:t>
            </w:r>
            <w:r w:rsidRPr="6B16F5A3">
              <w:rPr>
                <w:color w:val="44546A" w:themeColor="text2"/>
                <w:sz w:val="12"/>
                <w:szCs w:val="12"/>
              </w:rPr>
              <w:t>= nie)</w:t>
            </w:r>
          </w:p>
        </w:tc>
        <w:tc>
          <w:tcPr>
            <w:tcW w:w="9240" w:type="dxa"/>
            <w:shd w:val="clear" w:color="auto" w:fill="A8D08D" w:themeFill="accent6" w:themeFillTint="99"/>
            <w:vAlign w:val="center"/>
          </w:tcPr>
          <w:p w:rsidRPr="00033C34" w:rsidR="0043629E" w:rsidP="0043629E" w:rsidRDefault="0043629E" w14:paraId="7813F06A" w14:textId="298BF887">
            <w:pPr>
              <w:rPr>
                <w:b/>
                <w:bCs/>
                <w:szCs w:val="20"/>
              </w:rPr>
            </w:pPr>
            <w:r w:rsidRPr="00033C34">
              <w:rPr>
                <w:rFonts w:ascii="Calibri" w:hAnsi="Calibri" w:eastAsia="Calibri" w:cs="Calibri"/>
                <w:b/>
                <w:bCs/>
                <w:color w:val="000000" w:themeColor="text1"/>
                <w:szCs w:val="20"/>
              </w:rPr>
              <w:t>Proponowane przez Wnioskodawcę rozwiązania innowacyjne</w:t>
            </w:r>
          </w:p>
        </w:tc>
      </w:tr>
      <w:tr w:rsidR="00373367" w:rsidTr="00FC61E6" w14:paraId="1CE348BC" w14:textId="77777777">
        <w:tc>
          <w:tcPr>
            <w:tcW w:w="825" w:type="dxa"/>
            <w:tcBorders>
              <w:bottom w:val="single" w:color="auto" w:sz="4" w:space="0"/>
              <w:tr2bl w:val="single" w:color="auto" w:sz="4" w:space="0"/>
            </w:tcBorders>
            <w:shd w:val="clear" w:color="auto" w:fill="A8D08D" w:themeFill="accent6" w:themeFillTint="99"/>
          </w:tcPr>
          <w:p w:rsidRPr="008A7255" w:rsidR="00373367" w:rsidP="00BD59F0" w:rsidRDefault="00373367" w14:paraId="4F73D191" w14:textId="77777777">
            <w:pPr>
              <w:jc w:val="both"/>
              <w:rPr>
                <w:sz w:val="20"/>
                <w:szCs w:val="20"/>
                <w:u w:val="single"/>
              </w:rPr>
            </w:pPr>
          </w:p>
        </w:tc>
        <w:tc>
          <w:tcPr>
            <w:tcW w:w="9240" w:type="dxa"/>
            <w:shd w:val="clear" w:color="auto" w:fill="E2EFD9" w:themeFill="accent6" w:themeFillTint="33"/>
          </w:tcPr>
          <w:p w:rsidR="00A22C3F" w:rsidP="007B1D74" w:rsidRDefault="5F85C653" w14:paraId="23E6E3D4" w14:textId="48F68099">
            <w:pPr>
              <w:pStyle w:val="paragraph"/>
              <w:shd w:val="clear" w:color="auto" w:fill="E2EFD9" w:themeFill="accent6" w:themeFillTint="33"/>
              <w:spacing w:before="0" w:beforeAutospacing="0" w:after="0" w:afterAutospacing="0"/>
              <w:jc w:val="both"/>
              <w:textAlignment w:val="baseline"/>
              <w:rPr>
                <w:rStyle w:val="eop"/>
                <w:rFonts w:ascii="Calibri" w:hAnsi="Calibri" w:cs="Calibri"/>
                <w:sz w:val="20"/>
                <w:szCs w:val="20"/>
              </w:rPr>
            </w:pPr>
            <w:r w:rsidRPr="16979AD7">
              <w:rPr>
                <w:rStyle w:val="normaltextrun"/>
                <w:rFonts w:ascii="Calibri" w:hAnsi="Calibri" w:cs="Calibri" w:eastAsiaTheme="majorEastAsia"/>
                <w:sz w:val="20"/>
                <w:szCs w:val="20"/>
              </w:rPr>
              <w:t xml:space="preserve">Zamawiający wymaga, aby </w:t>
            </w:r>
            <w:r w:rsidRPr="16979AD7" w:rsidR="08789836">
              <w:rPr>
                <w:rStyle w:val="normaltextrun"/>
                <w:rFonts w:ascii="Calibri" w:hAnsi="Calibri" w:cs="Calibri" w:eastAsiaTheme="majorEastAsia"/>
                <w:sz w:val="20"/>
                <w:szCs w:val="20"/>
              </w:rPr>
              <w:t xml:space="preserve">System </w:t>
            </w:r>
            <w:r w:rsidRPr="00DC6D5B" w:rsidR="00DC6D5B">
              <w:rPr>
                <w:rFonts w:asciiTheme="minorHAnsi" w:hAnsiTheme="minorHAnsi" w:cstheme="minorHAnsi"/>
                <w:sz w:val="20"/>
                <w:szCs w:val="20"/>
              </w:rPr>
              <w:t>wykorzystujący magazynowanie energii w postaci ciepła i/lub</w:t>
            </w:r>
            <w:r w:rsidR="00B678FB">
              <w:rPr>
                <w:rFonts w:asciiTheme="minorHAnsi" w:hAnsiTheme="minorHAnsi" w:cstheme="minorHAnsi"/>
                <w:sz w:val="20"/>
                <w:szCs w:val="20"/>
              </w:rPr>
              <w:t xml:space="preserve"> chłodu w budynkach</w:t>
            </w:r>
            <w:r w:rsidR="00F836BE">
              <w:rPr>
                <w:rFonts w:asciiTheme="minorHAnsi" w:hAnsiTheme="minorHAnsi" w:cstheme="minorHAnsi"/>
                <w:sz w:val="20"/>
                <w:szCs w:val="20"/>
              </w:rPr>
              <w:t xml:space="preserve"> </w:t>
            </w:r>
            <w:r w:rsidRPr="16979AD7">
              <w:rPr>
                <w:rStyle w:val="normaltextrun"/>
                <w:rFonts w:ascii="Calibri" w:hAnsi="Calibri" w:cs="Calibri" w:eastAsiaTheme="majorEastAsia"/>
                <w:sz w:val="20"/>
                <w:szCs w:val="20"/>
              </w:rPr>
              <w:t xml:space="preserve">zawierał elementy innowacyjne, w skali kraju lub Europy, np. </w:t>
            </w:r>
            <w:r w:rsidRPr="16979AD7" w:rsidR="00563BAB">
              <w:rPr>
                <w:rStyle w:val="normaltextrun"/>
                <w:rFonts w:ascii="Calibri" w:hAnsi="Calibri" w:cs="Calibri" w:eastAsiaTheme="majorEastAsia"/>
                <w:sz w:val="20"/>
                <w:szCs w:val="20"/>
              </w:rPr>
              <w:t xml:space="preserve">w zakresie wykorzystywanych </w:t>
            </w:r>
            <w:r w:rsidRPr="16979AD7" w:rsidR="13CF0D96">
              <w:rPr>
                <w:rFonts w:ascii="Calibri" w:hAnsi="Calibri" w:eastAsia="Calibri" w:cs="Calibri"/>
                <w:sz w:val="20"/>
                <w:szCs w:val="20"/>
              </w:rPr>
              <w:t>materiałów, urządzeń, konstrukcji, uniwersalności mo</w:t>
            </w:r>
            <w:r w:rsidR="007B1D74">
              <w:rPr>
                <w:rFonts w:ascii="Calibri" w:hAnsi="Calibri" w:eastAsia="Calibri" w:cs="Calibri"/>
                <w:sz w:val="20"/>
                <w:szCs w:val="20"/>
              </w:rPr>
              <w:t>ntażu, odzysku ciepła, chłodu, sposobu magazynowania energii.</w:t>
            </w:r>
          </w:p>
          <w:p w:rsidR="006E1AD5" w:rsidP="007B1D74" w:rsidRDefault="006E1AD5" w14:paraId="7DC26D76" w14:textId="77777777">
            <w:pPr>
              <w:pStyle w:val="paragraph"/>
              <w:shd w:val="clear" w:color="auto" w:fill="E2EFD9" w:themeFill="accent6" w:themeFillTint="33"/>
              <w:spacing w:before="0" w:beforeAutospacing="0" w:after="0" w:afterAutospacing="0"/>
              <w:textAlignment w:val="baseline"/>
              <w:rPr>
                <w:rStyle w:val="eop"/>
                <w:rFonts w:ascii="Calibri" w:hAnsi="Calibri" w:cs="Calibri"/>
                <w:sz w:val="20"/>
                <w:szCs w:val="20"/>
              </w:rPr>
            </w:pPr>
          </w:p>
          <w:p w:rsidRPr="007B1D74" w:rsidR="002F10F3" w:rsidP="007B1D74" w:rsidRDefault="007B1D74" w14:paraId="584CFF19" w14:textId="2C0DF529">
            <w:pPr>
              <w:shd w:val="clear" w:color="auto" w:fill="E2EFD9" w:themeFill="accent6" w:themeFillTint="33"/>
              <w:rPr>
                <w:rFonts w:cs="Calibri"/>
                <w:color w:val="000000" w:themeColor="text1"/>
                <w:sz w:val="20"/>
                <w:szCs w:val="20"/>
              </w:rPr>
            </w:pPr>
            <w:r>
              <w:rPr>
                <w:rStyle w:val="normaltextrun"/>
                <w:rFonts w:cs="Calibri"/>
                <w:color w:val="000000" w:themeColor="text1"/>
                <w:sz w:val="20"/>
                <w:szCs w:val="20"/>
              </w:rPr>
              <w:t>Opis Innowacyjności</w:t>
            </w:r>
            <w:r w:rsidRPr="00FD2F61">
              <w:rPr>
                <w:rStyle w:val="normaltextrun"/>
                <w:rFonts w:cs="Calibri"/>
                <w:color w:val="000000" w:themeColor="text1"/>
                <w:sz w:val="20"/>
                <w:szCs w:val="20"/>
              </w:rPr>
              <w:t xml:space="preserve"> należy rozumieć jako wdrożenie nowego lub znacząco udoskonalonego produktu, procesu lub usługi w stosunku do istniejących na rynku rozwiązań. Zamawiający wymaga, aby </w:t>
            </w:r>
            <w:r>
              <w:rPr>
                <w:rStyle w:val="normaltextrun"/>
                <w:rFonts w:cs="Calibri"/>
                <w:color w:val="000000" w:themeColor="text1"/>
                <w:sz w:val="20"/>
                <w:szCs w:val="20"/>
              </w:rPr>
              <w:t>Wykonawca</w:t>
            </w:r>
            <w:r w:rsidRPr="00FD2F61">
              <w:rPr>
                <w:rStyle w:val="normaltextrun"/>
                <w:rFonts w:cs="Calibri"/>
                <w:color w:val="000000" w:themeColor="text1"/>
                <w:sz w:val="20"/>
                <w:szCs w:val="20"/>
              </w:rPr>
              <w:t xml:space="preserve"> wskazał wszystkie innowacje produktowe</w:t>
            </w:r>
            <w:r>
              <w:rPr>
                <w:rStyle w:val="normaltextrun"/>
                <w:rFonts w:cs="Calibri"/>
                <w:color w:val="000000" w:themeColor="text1"/>
                <w:sz w:val="20"/>
                <w:szCs w:val="20"/>
              </w:rPr>
              <w:t xml:space="preserve"> oraz procesowe</w:t>
            </w:r>
            <w:r w:rsidRPr="00FD2F61">
              <w:rPr>
                <w:rStyle w:val="normaltextrun"/>
                <w:rFonts w:cs="Calibri"/>
                <w:color w:val="000000" w:themeColor="text1"/>
                <w:sz w:val="20"/>
                <w:szCs w:val="20"/>
              </w:rPr>
              <w:t xml:space="preserve">, jakie planuje zaimplementować, przedstawił ich założenia </w:t>
            </w:r>
            <w:r>
              <w:rPr>
                <w:rStyle w:val="normaltextrun"/>
                <w:rFonts w:cs="Calibri"/>
                <w:color w:val="000000" w:themeColor="text1"/>
                <w:sz w:val="20"/>
                <w:szCs w:val="20"/>
              </w:rPr>
              <w:br/>
            </w:r>
            <w:r w:rsidRPr="00FD2F61">
              <w:rPr>
                <w:rStyle w:val="normaltextrun"/>
                <w:rFonts w:cs="Calibri"/>
                <w:color w:val="000000" w:themeColor="text1"/>
                <w:sz w:val="20"/>
                <w:szCs w:val="20"/>
              </w:rPr>
              <w:t>i uzasadnił ich innowacyjność. </w:t>
            </w:r>
          </w:p>
        </w:tc>
      </w:tr>
      <w:tr w:rsidR="00373367" w:rsidTr="16979AD7" w14:paraId="3D8A6D9E" w14:textId="77777777">
        <w:trPr>
          <w:trHeight w:val="1336"/>
        </w:trPr>
        <w:sdt>
          <w:sdtPr>
            <w:rPr>
              <w:rFonts w:cstheme="minorHAnsi"/>
              <w:color w:val="44546A" w:themeColor="text2"/>
              <w:sz w:val="20"/>
              <w:szCs w:val="20"/>
            </w:rPr>
            <w:id w:val="1577090141"/>
            <w14:checkbox>
              <w14:checked w14:val="0"/>
              <w14:checkedState w14:val="2612" w14:font="MS Gothic"/>
              <w14:uncheckedState w14:val="2610" w14:font="MS Gothic"/>
            </w14:checkbox>
          </w:sdtPr>
          <w:sdtContent>
            <w:tc>
              <w:tcPr>
                <w:tcW w:w="716" w:type="dxa"/>
              </w:tcPr>
              <w:p w:rsidR="00373367" w:rsidP="00BD59F0" w:rsidRDefault="00373367" w14:paraId="23E40A78" w14:textId="77777777">
                <w:pPr>
                  <w:pStyle w:val="Akapitzlist"/>
                  <w:spacing w:before="60" w:after="60" w:line="276" w:lineRule="auto"/>
                  <w:ind w:left="31"/>
                  <w:jc w:val="both"/>
                  <w:rPr>
                    <w:rFonts w:ascii="Times New Roman" w:hAnsi="Times New Roman" w:cs="Times New Roman"/>
                    <w:b/>
                  </w:rPr>
                </w:pPr>
                <w:r>
                  <w:rPr>
                    <w:rFonts w:hint="eastAsia" w:ascii="MS Gothic" w:hAnsi="MS Gothic" w:eastAsia="MS Gothic" w:cstheme="minorHAnsi"/>
                    <w:color w:val="44546A" w:themeColor="text2"/>
                    <w:sz w:val="20"/>
                    <w:szCs w:val="20"/>
                  </w:rPr>
                  <w:t>☐</w:t>
                </w:r>
              </w:p>
            </w:tc>
          </w:sdtContent>
        </w:sdt>
        <w:tc>
          <w:tcPr>
            <w:tcW w:w="9240" w:type="dxa"/>
          </w:tcPr>
          <w:p w:rsidR="00373367" w:rsidP="00BD59F0" w:rsidRDefault="00373367" w14:paraId="7E726F7D" w14:textId="77777777">
            <w:pPr>
              <w:pStyle w:val="Akapitzlist"/>
              <w:spacing w:before="60" w:after="60" w:line="276" w:lineRule="auto"/>
              <w:ind w:left="31"/>
              <w:jc w:val="both"/>
              <w:rPr>
                <w:rFonts w:ascii="Times New Roman" w:hAnsi="Times New Roman" w:cs="Times New Roman"/>
                <w:b/>
              </w:rPr>
            </w:pPr>
          </w:p>
          <w:p w:rsidRPr="00662F92" w:rsidR="00373367" w:rsidP="002F10F3" w:rsidRDefault="00CE6A87" w14:paraId="072BFCB5" w14:textId="0B55F66C">
            <w:pPr>
              <w:pStyle w:val="Akapitzlist"/>
              <w:spacing w:before="60" w:after="60" w:line="276" w:lineRule="auto"/>
              <w:ind w:left="31"/>
              <w:contextualSpacing w:val="0"/>
              <w:jc w:val="both"/>
              <w:rPr>
                <w:rFonts w:cs="Times New Roman"/>
                <w:i/>
              </w:rPr>
            </w:pPr>
            <w:r>
              <w:rPr>
                <w:rStyle w:val="normaltextrun"/>
                <w:rFonts w:ascii="Calibri" w:hAnsi="Calibri" w:cs="Calibri"/>
                <w:i/>
                <w:iCs/>
                <w:sz w:val="20"/>
                <w:szCs w:val="20"/>
              </w:rPr>
              <w:t>W tym polu proszę wpisać uzasadnienie spełnienia wymagania,</w:t>
            </w:r>
            <w:r>
              <w:rPr>
                <w:rStyle w:val="normaltextrun"/>
                <w:rFonts w:ascii="Calibri" w:hAnsi="Calibri" w:cs="Calibri"/>
                <w:i/>
                <w:sz w:val="20"/>
                <w:szCs w:val="20"/>
                <w:shd w:val="clear" w:color="auto" w:fill="FFFFFF"/>
              </w:rPr>
              <w:t xml:space="preserve"> zgodni</w:t>
            </w:r>
            <w:r w:rsidR="00661A36">
              <w:rPr>
                <w:rStyle w:val="normaltextrun"/>
                <w:rFonts w:ascii="Calibri" w:hAnsi="Calibri" w:cs="Calibri"/>
                <w:i/>
                <w:sz w:val="20"/>
                <w:szCs w:val="20"/>
                <w:shd w:val="clear" w:color="auto" w:fill="FFFFFF"/>
              </w:rPr>
              <w:t>e z Wymaganiem Jakościowym nr</w:t>
            </w:r>
            <w:r>
              <w:rPr>
                <w:rStyle w:val="normaltextrun"/>
                <w:rFonts w:ascii="Calibri" w:hAnsi="Calibri" w:cs="Calibri"/>
                <w:i/>
                <w:sz w:val="20"/>
                <w:szCs w:val="20"/>
                <w:shd w:val="clear" w:color="auto" w:fill="FFFFFF"/>
              </w:rPr>
              <w:t xml:space="preserve"> 3.3  Załącznika</w:t>
            </w:r>
            <w:r w:rsidRPr="00DE5376">
              <w:rPr>
                <w:rStyle w:val="normaltextrun"/>
                <w:rFonts w:ascii="Calibri" w:hAnsi="Calibri" w:cs="Calibri"/>
                <w:i/>
                <w:sz w:val="20"/>
                <w:szCs w:val="20"/>
                <w:shd w:val="clear" w:color="auto" w:fill="FFFFFF"/>
              </w:rPr>
              <w:t xml:space="preserve"> nr 1 do Regulaminu.</w:t>
            </w:r>
            <w:r>
              <w:rPr>
                <w:rStyle w:val="normaltextrun"/>
                <w:rFonts w:ascii="Calibri" w:hAnsi="Calibri" w:cs="Calibri"/>
                <w:i/>
                <w:iCs/>
                <w:sz w:val="20"/>
                <w:szCs w:val="20"/>
              </w:rPr>
              <w:t xml:space="preserve"> W szczególności należy opisać </w:t>
            </w:r>
            <w:r>
              <w:rPr>
                <w:rStyle w:val="normaltextrun"/>
                <w:rFonts w:ascii="Calibri" w:hAnsi="Calibri" w:cs="Calibri"/>
                <w:i/>
                <w:iCs/>
                <w:color w:val="000000"/>
                <w:sz w:val="20"/>
                <w:szCs w:val="20"/>
                <w:shd w:val="clear" w:color="auto" w:fill="FFFFFF"/>
              </w:rPr>
              <w:t>rozwiązania innowacyjne, ich skalę i uzasadnienie innowacyjności. </w:t>
            </w:r>
          </w:p>
        </w:tc>
      </w:tr>
    </w:tbl>
    <w:p w:rsidRPr="006177DB" w:rsidR="00F35D7F" w:rsidP="00DB0580" w:rsidRDefault="00F35D7F" w14:paraId="5166A088" w14:textId="77777777">
      <w:pPr>
        <w:pStyle w:val="Akapitzlist"/>
        <w:spacing w:before="60" w:after="60" w:line="276" w:lineRule="auto"/>
        <w:ind w:left="0"/>
        <w:contextualSpacing w:val="0"/>
        <w:jc w:val="both"/>
        <w:rPr>
          <w:i/>
          <w:iCs/>
          <w:color w:val="44546A" w:themeColor="text2"/>
          <w:sz w:val="18"/>
          <w:szCs w:val="18"/>
        </w:rPr>
      </w:pPr>
    </w:p>
    <w:p w:rsidRPr="002F10F3" w:rsidR="002F10F3" w:rsidP="002F10F3" w:rsidRDefault="002F10F3" w14:paraId="5F25297C" w14:textId="2F790A50">
      <w:pPr>
        <w:pStyle w:val="Legenda"/>
        <w:keepNext/>
      </w:pPr>
      <w:r>
        <w:t xml:space="preserve">Tabela </w:t>
      </w:r>
      <w:r w:rsidR="00E975AC">
        <w:t>F</w:t>
      </w:r>
      <w:r w:rsidR="6C1FF356">
        <w:t>.</w:t>
      </w:r>
      <w:r w:rsidR="00033C34">
        <w:t>3</w:t>
      </w:r>
      <w:r>
        <w:t xml:space="preserve">. </w:t>
      </w:r>
      <w:r w:rsidR="002B4211">
        <w:t xml:space="preserve">Potencjał wdrożeniowy w skali kraju i Europy - </w:t>
      </w:r>
      <w:r w:rsidR="00CE6A87">
        <w:t xml:space="preserve">Wymaganie Jakościowe </w:t>
      </w:r>
      <w:r w:rsidR="00661A36">
        <w:t xml:space="preserve">nr </w:t>
      </w:r>
      <w:r w:rsidR="00CE6A87">
        <w:t>3.4</w:t>
      </w:r>
      <w:r w:rsidR="006177DB">
        <w:t xml:space="preserve">. </w:t>
      </w:r>
      <w:r w:rsidRPr="006177DB" w:rsidR="006177DB">
        <w:t>dla B</w:t>
      </w:r>
      <w:r w:rsidR="006177DB">
        <w:t xml:space="preserve">udynku </w:t>
      </w:r>
      <w:r w:rsidR="00B678FB">
        <w:t>D</w:t>
      </w:r>
      <w:r w:rsidR="006177DB">
        <w:t xml:space="preserve">omu </w:t>
      </w:r>
      <w:r w:rsidR="00B678FB">
        <w:t>J</w:t>
      </w:r>
      <w:r w:rsidRPr="006177DB" w:rsidR="006177DB">
        <w:t>ednorodzinnego w Strumieniu 1</w:t>
      </w:r>
    </w:p>
    <w:tbl>
      <w:tblPr>
        <w:tblStyle w:val="Tabela-Siatka1"/>
        <w:tblW w:w="10065" w:type="dxa"/>
        <w:tblInd w:w="-147" w:type="dxa"/>
        <w:tblLook w:val="04A0" w:firstRow="1" w:lastRow="0" w:firstColumn="1" w:lastColumn="0" w:noHBand="0" w:noVBand="1"/>
      </w:tblPr>
      <w:tblGrid>
        <w:gridCol w:w="716"/>
        <w:gridCol w:w="9349"/>
      </w:tblGrid>
      <w:tr w:rsidR="00563BAB" w:rsidTr="752AD339" w14:paraId="3DD754FF" w14:textId="77777777">
        <w:trPr>
          <w:trHeight w:val="1134"/>
        </w:trPr>
        <w:tc>
          <w:tcPr>
            <w:tcW w:w="716" w:type="dxa"/>
            <w:tcBorders>
              <w:bottom w:val="single" w:color="auto" w:sz="4" w:space="0"/>
            </w:tcBorders>
            <w:shd w:val="clear" w:color="auto" w:fill="A8D08D" w:themeFill="accent6" w:themeFillTint="99"/>
          </w:tcPr>
          <w:p w:rsidR="00563BAB" w:rsidP="00BD59F0" w:rsidRDefault="00563BAB" w14:paraId="426B421B" w14:textId="77777777">
            <w:pPr>
              <w:jc w:val="center"/>
              <w:rPr>
                <w:sz w:val="12"/>
                <w:szCs w:val="12"/>
              </w:rPr>
            </w:pPr>
            <w:r w:rsidRPr="430B3228">
              <w:rPr>
                <w:sz w:val="12"/>
                <w:szCs w:val="12"/>
              </w:rPr>
              <w:t>Tajemnica przedsię-biorstwa?</w:t>
            </w:r>
          </w:p>
          <w:p w:rsidRPr="00DE04E9" w:rsidR="00563BAB" w:rsidP="00BD59F0" w:rsidRDefault="00563BAB" w14:paraId="27D3CFC4" w14:textId="77777777">
            <w:pPr>
              <w:jc w:val="center"/>
              <w:rPr>
                <w:color w:val="44546A" w:themeColor="text2"/>
                <w:sz w:val="12"/>
                <w:szCs w:val="12"/>
              </w:rPr>
            </w:pPr>
            <w:r w:rsidRPr="6B16F5A3">
              <w:rPr>
                <w:sz w:val="12"/>
                <w:szCs w:val="12"/>
              </w:rPr>
              <w:t>(</w:t>
            </w:r>
            <w:r w:rsidRPr="6B16F5A3">
              <w:rPr>
                <w:rFonts w:ascii="Wingdings" w:hAnsi="Wingdings" w:eastAsia="Wingdings"/>
                <w:color w:val="44546A" w:themeColor="text2"/>
                <w:sz w:val="12"/>
                <w:szCs w:val="12"/>
              </w:rPr>
              <w:t></w:t>
            </w:r>
            <w:r w:rsidRPr="6B16F5A3">
              <w:rPr>
                <w:color w:val="44546A" w:themeColor="text2"/>
                <w:sz w:val="12"/>
                <w:szCs w:val="12"/>
              </w:rPr>
              <w:t>= tak</w:t>
            </w:r>
          </w:p>
          <w:p w:rsidRPr="00347FD6" w:rsidR="00563BAB" w:rsidP="00BD59F0" w:rsidRDefault="00563BAB" w14:paraId="03D65066" w14:textId="77777777">
            <w:pPr>
              <w:rPr>
                <w:sz w:val="20"/>
                <w:szCs w:val="20"/>
                <w:u w:val="single"/>
              </w:rPr>
            </w:pPr>
            <w:r w:rsidRPr="6B16F5A3">
              <w:rPr>
                <w:rFonts w:ascii="MS Gothic" w:hAnsi="MS Gothic" w:eastAsia="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rsidRPr="007560D3" w:rsidR="00563BAB" w:rsidP="130B341F" w:rsidRDefault="00563BAB" w14:paraId="06A9DEDC" w14:textId="39ABADC1">
            <w:pPr>
              <w:rPr>
                <w:rFonts w:ascii="Calibri" w:hAnsi="Calibri" w:eastAsia="Calibri" w:cs="Calibri"/>
                <w:b/>
                <w:bCs/>
                <w:szCs w:val="20"/>
              </w:rPr>
            </w:pPr>
            <w:r w:rsidRPr="007560D3">
              <w:rPr>
                <w:rFonts w:ascii="Calibri" w:hAnsi="Calibri" w:eastAsia="Calibri" w:cs="Calibri"/>
                <w:b/>
                <w:bCs/>
                <w:szCs w:val="20"/>
              </w:rPr>
              <w:t>Potencjał wdrożeniowy w skali kraju i Europy</w:t>
            </w:r>
          </w:p>
        </w:tc>
      </w:tr>
      <w:tr w:rsidR="002F10F3" w:rsidTr="752AD339" w14:paraId="09F9C3F2" w14:textId="77777777">
        <w:tc>
          <w:tcPr>
            <w:tcW w:w="716" w:type="dxa"/>
            <w:tcBorders>
              <w:bottom w:val="single" w:color="auto" w:sz="4" w:space="0"/>
              <w:tr2bl w:val="single" w:color="auto" w:sz="4" w:space="0"/>
            </w:tcBorders>
            <w:shd w:val="clear" w:color="auto" w:fill="A8D08D" w:themeFill="accent6" w:themeFillTint="99"/>
          </w:tcPr>
          <w:p w:rsidRPr="008A7255" w:rsidR="002F10F3" w:rsidP="00BD59F0" w:rsidRDefault="002F10F3" w14:paraId="08E48186" w14:textId="77777777">
            <w:pPr>
              <w:jc w:val="both"/>
              <w:rPr>
                <w:sz w:val="20"/>
                <w:szCs w:val="20"/>
                <w:u w:val="single"/>
              </w:rPr>
            </w:pPr>
          </w:p>
        </w:tc>
        <w:tc>
          <w:tcPr>
            <w:tcW w:w="9349" w:type="dxa"/>
            <w:shd w:val="clear" w:color="auto" w:fill="E2EFD9" w:themeFill="accent6" w:themeFillTint="33"/>
          </w:tcPr>
          <w:p w:rsidR="002F10F3" w:rsidP="00BD59F0" w:rsidRDefault="002F10F3" w14:paraId="41499EB6" w14:textId="77777777">
            <w:pPr>
              <w:jc w:val="both"/>
            </w:pPr>
          </w:p>
          <w:p w:rsidRPr="006E1AD5" w:rsidR="006E1AD5" w:rsidP="006E1AD5" w:rsidRDefault="3D61CA4E" w14:paraId="071CDBDA" w14:textId="6675B039">
            <w:pPr>
              <w:jc w:val="both"/>
              <w:rPr>
                <w:rFonts w:ascii="Calibri" w:hAnsi="Calibri" w:eastAsia="Calibri" w:cs="Times New Roman"/>
                <w:sz w:val="18"/>
                <w:szCs w:val="20"/>
                <w:lang w:eastAsia="pl-PL"/>
              </w:rPr>
            </w:pPr>
            <w:r w:rsidRPr="0ACA543E">
              <w:rPr>
                <w:rFonts w:ascii="Calibri" w:hAnsi="Calibri" w:eastAsia="Calibri" w:cs="Times New Roman"/>
                <w:sz w:val="20"/>
                <w:szCs w:val="20"/>
                <w:lang w:eastAsia="pl-PL"/>
              </w:rPr>
              <w:t>Zamaw</w:t>
            </w:r>
            <w:r w:rsidR="00CE6A87">
              <w:rPr>
                <w:rFonts w:ascii="Calibri" w:hAnsi="Calibri" w:eastAsia="Calibri" w:cs="Times New Roman"/>
                <w:sz w:val="20"/>
                <w:szCs w:val="20"/>
                <w:lang w:eastAsia="pl-PL"/>
              </w:rPr>
              <w:t>iający wymaga, aby proponowany p</w:t>
            </w:r>
            <w:r w:rsidRPr="0ACA543E">
              <w:rPr>
                <w:rFonts w:ascii="Calibri" w:hAnsi="Calibri" w:eastAsia="Calibri" w:cs="Times New Roman"/>
                <w:sz w:val="20"/>
                <w:szCs w:val="20"/>
                <w:lang w:eastAsia="pl-PL"/>
              </w:rPr>
              <w:t xml:space="preserve">rzez Wykonawcę </w:t>
            </w:r>
            <w:r w:rsidRPr="16979AD7" w:rsidR="00F836BE">
              <w:rPr>
                <w:rStyle w:val="normaltextrun"/>
                <w:rFonts w:ascii="Calibri" w:hAnsi="Calibri" w:cs="Calibri" w:eastAsiaTheme="majorEastAsia"/>
                <w:sz w:val="20"/>
                <w:szCs w:val="20"/>
              </w:rPr>
              <w:t xml:space="preserve">System </w:t>
            </w:r>
            <w:r w:rsidRPr="00DC6D5B" w:rsidR="00F836BE">
              <w:rPr>
                <w:rFonts w:cstheme="minorHAnsi"/>
                <w:sz w:val="20"/>
                <w:szCs w:val="20"/>
              </w:rPr>
              <w:t>wykorzystujący magazynowanie energii w postaci ciepła i/lub</w:t>
            </w:r>
            <w:r w:rsidR="00F836BE">
              <w:rPr>
                <w:rFonts w:cstheme="minorHAnsi"/>
                <w:sz w:val="20"/>
                <w:szCs w:val="20"/>
              </w:rPr>
              <w:t xml:space="preserve"> chłodu w budynkach</w:t>
            </w:r>
            <w:r w:rsidRPr="0ACA543E" w:rsidDel="00F836BE" w:rsidR="00F836BE">
              <w:rPr>
                <w:rFonts w:ascii="Calibri" w:hAnsi="Calibri" w:eastAsia="Calibri" w:cs="Times New Roman"/>
                <w:sz w:val="20"/>
                <w:szCs w:val="20"/>
                <w:lang w:eastAsia="pl-PL"/>
              </w:rPr>
              <w:t xml:space="preserve"> </w:t>
            </w:r>
            <w:r w:rsidRPr="0ACA543E">
              <w:rPr>
                <w:rFonts w:ascii="Calibri" w:hAnsi="Calibri" w:eastAsia="Calibri" w:cs="Times New Roman"/>
                <w:sz w:val="20"/>
                <w:szCs w:val="20"/>
                <w:lang w:eastAsia="pl-PL"/>
              </w:rPr>
              <w:t xml:space="preserve">odznaczał się potencjałem wdrożeniowym w skali kraju </w:t>
            </w:r>
            <w:r w:rsidRPr="0ACA543E" w:rsidR="1DEA4AA2">
              <w:rPr>
                <w:rFonts w:ascii="Calibri" w:hAnsi="Calibri" w:eastAsia="Calibri" w:cs="Times New Roman"/>
                <w:sz w:val="20"/>
                <w:szCs w:val="20"/>
                <w:lang w:eastAsia="pl-PL"/>
              </w:rPr>
              <w:t>lub</w:t>
            </w:r>
            <w:r w:rsidRPr="0ACA543E">
              <w:rPr>
                <w:rFonts w:ascii="Calibri" w:hAnsi="Calibri" w:eastAsia="Calibri" w:cs="Times New Roman"/>
                <w:sz w:val="20"/>
                <w:szCs w:val="20"/>
                <w:lang w:eastAsia="pl-PL"/>
              </w:rPr>
              <w:t xml:space="preserve"> Europy. Zamawiający wymaga, aby Wykonawca przedstawił opis wraz z uzasadnieniem potencjału wdrożeniowego</w:t>
            </w:r>
            <w:r w:rsidR="006E1AD5">
              <w:rPr>
                <w:rFonts w:ascii="Calibri" w:hAnsi="Calibri" w:eastAsia="Calibri" w:cs="Times New Roman"/>
                <w:sz w:val="20"/>
                <w:szCs w:val="20"/>
                <w:lang w:eastAsia="pl-PL"/>
              </w:rPr>
              <w:t>, b</w:t>
            </w:r>
            <w:r w:rsidRPr="006E1AD5" w:rsidR="006E1AD5">
              <w:rPr>
                <w:rFonts w:ascii="Calibri" w:hAnsi="Calibri" w:eastAsia="Calibri" w:cs="Times New Roman"/>
                <w:sz w:val="20"/>
                <w:szCs w:val="20"/>
                <w:lang w:eastAsia="pl-PL"/>
              </w:rPr>
              <w:t>iorąc pod uwagę następujące cechy:  </w:t>
            </w:r>
          </w:p>
          <w:p w:rsidRPr="006E1AD5" w:rsidR="006E1AD5" w:rsidP="006E1AD5" w:rsidRDefault="006E1AD5" w14:paraId="792AF0E4" w14:textId="77777777">
            <w:pPr>
              <w:numPr>
                <w:ilvl w:val="0"/>
                <w:numId w:val="34"/>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t>unikalność Systemu na rynku polskim lub europejskim,  </w:t>
            </w:r>
          </w:p>
          <w:p w:rsidRPr="006E1AD5" w:rsidR="006E1AD5" w:rsidP="752AD339" w:rsidRDefault="4F0410ED" w14:paraId="5F28EE4B" w14:textId="4C04238D">
            <w:pPr>
              <w:numPr>
                <w:ilvl w:val="0"/>
                <w:numId w:val="36"/>
              </w:numPr>
              <w:ind w:left="360" w:firstLine="0"/>
              <w:textAlignment w:val="baseline"/>
              <w:rPr>
                <w:rFonts w:ascii="Calibri" w:hAnsi="Calibri" w:eastAsia="Times New Roman" w:cs="Calibri"/>
                <w:sz w:val="20"/>
                <w:szCs w:val="20"/>
                <w:lang w:eastAsia="pl-PL"/>
              </w:rPr>
            </w:pPr>
            <w:r w:rsidRPr="752AD339">
              <w:rPr>
                <w:rFonts w:ascii="Calibri" w:hAnsi="Calibri" w:eastAsia="Times New Roman" w:cs="Calibri"/>
                <w:color w:val="000000" w:themeColor="text1"/>
                <w:sz w:val="20"/>
                <w:szCs w:val="20"/>
                <w:lang w:eastAsia="pl-PL"/>
              </w:rPr>
              <w:t xml:space="preserve"> konkurencyjnoś</w:t>
            </w:r>
            <w:r w:rsidR="00F25D09">
              <w:rPr>
                <w:rFonts w:ascii="Calibri" w:hAnsi="Calibri" w:eastAsia="Times New Roman" w:cs="Calibri"/>
                <w:color w:val="000000" w:themeColor="text1"/>
                <w:sz w:val="20"/>
                <w:szCs w:val="20"/>
                <w:lang w:eastAsia="pl-PL"/>
              </w:rPr>
              <w:t>cią</w:t>
            </w:r>
            <w:r w:rsidRPr="752AD339">
              <w:rPr>
                <w:rFonts w:ascii="Calibri" w:hAnsi="Calibri" w:eastAsia="Times New Roman" w:cs="Calibri"/>
                <w:color w:val="000000" w:themeColor="text1"/>
                <w:sz w:val="20"/>
                <w:szCs w:val="20"/>
                <w:lang w:eastAsia="pl-PL"/>
              </w:rPr>
              <w:t xml:space="preserve"> w porównaniu do obecnie stosowanych technologii,  </w:t>
            </w:r>
          </w:p>
          <w:p w:rsidRPr="006E1AD5" w:rsidR="006E1AD5" w:rsidP="006E1AD5" w:rsidRDefault="006E1AD5" w14:paraId="404A98A0" w14:textId="77777777">
            <w:pPr>
              <w:numPr>
                <w:ilvl w:val="0"/>
                <w:numId w:val="37"/>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t>prostotę skalowalności Systemu,  </w:t>
            </w:r>
          </w:p>
          <w:p w:rsidRPr="006E1AD5" w:rsidR="006E1AD5" w:rsidP="006E1AD5" w:rsidRDefault="006E1AD5" w14:paraId="08CE02C0" w14:textId="77777777">
            <w:pPr>
              <w:numPr>
                <w:ilvl w:val="0"/>
                <w:numId w:val="38"/>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lastRenderedPageBreak/>
              <w:t>nieskomplikowane i szybkie wdrożenie Systemu,  </w:t>
            </w:r>
          </w:p>
          <w:p w:rsidRPr="006E1AD5" w:rsidR="006E1AD5" w:rsidP="006E1AD5" w:rsidRDefault="006E1AD5" w14:paraId="624C444F" w14:textId="77777777">
            <w:pPr>
              <w:numPr>
                <w:ilvl w:val="0"/>
                <w:numId w:val="39"/>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t>wysokie zapotrzebowanie na Systemu,  </w:t>
            </w:r>
          </w:p>
          <w:p w:rsidRPr="006E1AD5" w:rsidR="006E1AD5" w:rsidP="006E1AD5" w:rsidRDefault="006E1AD5" w14:paraId="4F0A7E6F" w14:textId="53EDCFE1">
            <w:pPr>
              <w:numPr>
                <w:ilvl w:val="0"/>
                <w:numId w:val="40"/>
              </w:numPr>
              <w:ind w:left="360" w:firstLine="0"/>
              <w:jc w:val="both"/>
              <w:textAlignment w:val="baseline"/>
              <w:rPr>
                <w:rFonts w:ascii="Calibri" w:hAnsi="Calibri" w:eastAsia="Calibri" w:cs="Times New Roman"/>
                <w:sz w:val="20"/>
                <w:szCs w:val="20"/>
                <w:lang w:eastAsia="pl-PL"/>
              </w:rPr>
            </w:pPr>
            <w:r w:rsidRPr="006E1AD5">
              <w:rPr>
                <w:rFonts w:ascii="Calibri" w:hAnsi="Calibri" w:eastAsia="Times New Roman" w:cs="Calibri"/>
                <w:color w:val="000000"/>
                <w:sz w:val="20"/>
                <w:lang w:eastAsia="pl-PL"/>
              </w:rPr>
              <w:t>oraz inne elementy adekwatne do wymagania.</w:t>
            </w:r>
          </w:p>
          <w:p w:rsidR="00A22C3F" w:rsidP="002F10F3" w:rsidRDefault="00A22C3F" w14:paraId="6CC62EAE" w14:textId="6FE03F83">
            <w:pPr>
              <w:jc w:val="both"/>
            </w:pPr>
          </w:p>
        </w:tc>
      </w:tr>
      <w:tr w:rsidR="002F10F3" w:rsidTr="752AD339" w14:paraId="0192EA3B" w14:textId="77777777">
        <w:trPr>
          <w:trHeight w:val="1336"/>
        </w:trPr>
        <w:sdt>
          <w:sdtPr>
            <w:rPr>
              <w:rFonts w:cstheme="minorHAnsi"/>
              <w:color w:val="44546A" w:themeColor="text2"/>
              <w:sz w:val="20"/>
              <w:szCs w:val="20"/>
            </w:rPr>
            <w:id w:val="843214464"/>
            <w14:checkbox>
              <w14:checked w14:val="0"/>
              <w14:checkedState w14:val="2612" w14:font="MS Gothic"/>
              <w14:uncheckedState w14:val="2610" w14:font="MS Gothic"/>
            </w14:checkbox>
          </w:sdtPr>
          <w:sdtContent>
            <w:tc>
              <w:tcPr>
                <w:tcW w:w="716" w:type="dxa"/>
              </w:tcPr>
              <w:p w:rsidR="002F10F3" w:rsidP="00BD59F0" w:rsidRDefault="002F10F3" w14:paraId="3A469AC8" w14:textId="77777777">
                <w:pPr>
                  <w:pStyle w:val="Akapitzlist"/>
                  <w:spacing w:before="60" w:after="60" w:line="276" w:lineRule="auto"/>
                  <w:ind w:left="31"/>
                  <w:jc w:val="both"/>
                  <w:rPr>
                    <w:rFonts w:ascii="Times New Roman" w:hAnsi="Times New Roman" w:cs="Times New Roman"/>
                    <w:b/>
                  </w:rPr>
                </w:pPr>
                <w:r>
                  <w:rPr>
                    <w:rFonts w:hint="eastAsia" w:ascii="MS Gothic" w:hAnsi="MS Gothic" w:eastAsia="MS Gothic" w:cstheme="minorHAnsi"/>
                    <w:color w:val="44546A" w:themeColor="text2"/>
                    <w:sz w:val="20"/>
                    <w:szCs w:val="20"/>
                  </w:rPr>
                  <w:t>☐</w:t>
                </w:r>
              </w:p>
            </w:tc>
          </w:sdtContent>
        </w:sdt>
        <w:tc>
          <w:tcPr>
            <w:tcW w:w="9349" w:type="dxa"/>
          </w:tcPr>
          <w:p w:rsidR="002F10F3" w:rsidP="00BD59F0" w:rsidRDefault="002F10F3" w14:paraId="41ACBE93" w14:textId="77777777">
            <w:pPr>
              <w:pStyle w:val="Akapitzlist"/>
              <w:spacing w:before="60" w:after="60" w:line="276" w:lineRule="auto"/>
              <w:ind w:left="31"/>
              <w:jc w:val="both"/>
              <w:rPr>
                <w:rFonts w:ascii="Times New Roman" w:hAnsi="Times New Roman" w:cs="Times New Roman"/>
                <w:b/>
              </w:rPr>
            </w:pPr>
          </w:p>
          <w:p w:rsidRPr="00662F92" w:rsidR="002F10F3" w:rsidP="00CE6A87" w:rsidRDefault="00CE6A87" w14:paraId="1B17F807" w14:textId="26E1ED92">
            <w:pPr>
              <w:pStyle w:val="Akapitzlist"/>
              <w:spacing w:before="60" w:after="60" w:line="276" w:lineRule="auto"/>
              <w:ind w:left="31"/>
              <w:contextualSpacing w:val="0"/>
              <w:jc w:val="both"/>
              <w:rPr>
                <w:rFonts w:cs="Times New Roman"/>
                <w:i/>
                <w:iCs/>
              </w:rPr>
            </w:pPr>
            <w:r w:rsidRPr="4BDB1700">
              <w:rPr>
                <w:i/>
                <w:iCs/>
                <w:sz w:val="20"/>
                <w:szCs w:val="20"/>
              </w:rPr>
              <w:t xml:space="preserve">W tym polu proszę wpisać opis </w:t>
            </w:r>
            <w:r>
              <w:rPr>
                <w:i/>
                <w:iCs/>
                <w:sz w:val="20"/>
                <w:szCs w:val="20"/>
              </w:rPr>
              <w:t>Potencjału wdrożeniowego zgodnie</w:t>
            </w:r>
            <w:r w:rsidRPr="4BDB1700">
              <w:rPr>
                <w:i/>
                <w:iCs/>
                <w:sz w:val="20"/>
                <w:szCs w:val="20"/>
              </w:rPr>
              <w:t xml:space="preserve"> z podpunktami </w:t>
            </w:r>
            <w:r>
              <w:rPr>
                <w:i/>
                <w:iCs/>
                <w:sz w:val="20"/>
                <w:szCs w:val="20"/>
              </w:rPr>
              <w:t>a)-g</w:t>
            </w:r>
            <w:r w:rsidRPr="4BDB1700">
              <w:rPr>
                <w:i/>
                <w:iCs/>
                <w:sz w:val="20"/>
                <w:szCs w:val="20"/>
              </w:rPr>
              <w:t xml:space="preserve">) oraz </w:t>
            </w:r>
            <w:r>
              <w:rPr>
                <w:rStyle w:val="normaltextrun"/>
                <w:rFonts w:ascii="Calibri" w:hAnsi="Calibri" w:eastAsia="Times New Roman" w:cs="Calibri"/>
                <w:i/>
                <w:iCs/>
                <w:sz w:val="20"/>
                <w:szCs w:val="20"/>
                <w:shd w:val="clear" w:color="auto" w:fill="FFFFFF"/>
                <w:lang w:eastAsia="pl-PL"/>
              </w:rPr>
              <w:t>Wymaganiem Jakościowym</w:t>
            </w:r>
            <w:r w:rsidR="00661A36">
              <w:rPr>
                <w:rStyle w:val="normaltextrun"/>
                <w:rFonts w:ascii="Calibri" w:hAnsi="Calibri" w:eastAsia="Times New Roman" w:cs="Calibri"/>
                <w:i/>
                <w:iCs/>
                <w:sz w:val="20"/>
                <w:szCs w:val="20"/>
                <w:shd w:val="clear" w:color="auto" w:fill="FFFFFF"/>
                <w:lang w:eastAsia="pl-PL"/>
              </w:rPr>
              <w:t xml:space="preserve"> nr</w:t>
            </w:r>
            <w:r>
              <w:rPr>
                <w:rStyle w:val="normaltextrun"/>
                <w:rFonts w:ascii="Calibri" w:hAnsi="Calibri" w:eastAsia="Times New Roman" w:cs="Calibri"/>
                <w:i/>
                <w:iCs/>
                <w:sz w:val="20"/>
                <w:szCs w:val="20"/>
                <w:shd w:val="clear" w:color="auto" w:fill="FFFFFF"/>
                <w:lang w:eastAsia="pl-PL"/>
              </w:rPr>
              <w:t xml:space="preserve"> 3.4</w:t>
            </w:r>
            <w:r w:rsidRPr="4BDB1700">
              <w:rPr>
                <w:rStyle w:val="normaltextrun"/>
                <w:rFonts w:ascii="Calibri" w:hAnsi="Calibri" w:eastAsia="Times New Roman" w:cs="Calibri"/>
                <w:i/>
                <w:iCs/>
                <w:sz w:val="20"/>
                <w:szCs w:val="20"/>
                <w:shd w:val="clear" w:color="auto" w:fill="FFFFFF"/>
                <w:lang w:eastAsia="pl-PL"/>
              </w:rPr>
              <w:t xml:space="preserve"> Załącznika nr 1 do Regulaminu.</w:t>
            </w:r>
          </w:p>
        </w:tc>
      </w:tr>
    </w:tbl>
    <w:p w:rsidR="00F35D7F" w:rsidP="00DB0580" w:rsidRDefault="00F35D7F" w14:paraId="682C3C8E" w14:textId="002A42C3">
      <w:pPr>
        <w:pStyle w:val="Akapitzlist"/>
        <w:spacing w:before="60" w:after="60" w:line="276" w:lineRule="auto"/>
        <w:ind w:left="0"/>
        <w:contextualSpacing w:val="0"/>
        <w:jc w:val="both"/>
        <w:rPr>
          <w:rFonts w:ascii="Times New Roman" w:hAnsi="Times New Roman" w:cs="Times New Roman"/>
        </w:rPr>
      </w:pPr>
    </w:p>
    <w:p w:rsidRPr="002F10F3" w:rsidR="002F10F3" w:rsidP="002F10F3" w:rsidRDefault="06621346" w14:paraId="59AC06E9" w14:textId="41C1B4CC">
      <w:pPr>
        <w:pStyle w:val="Legenda"/>
        <w:keepNext/>
      </w:pPr>
      <w:r>
        <w:t xml:space="preserve">Tabela </w:t>
      </w:r>
      <w:r w:rsidR="74470CBA">
        <w:t>F</w:t>
      </w:r>
      <w:r w:rsidR="010ADEFE">
        <w:t>.</w:t>
      </w:r>
      <w:r w:rsidR="00033C34">
        <w:t>4</w:t>
      </w:r>
      <w:r>
        <w:t>.</w:t>
      </w:r>
      <w:r w:rsidRPr="00080BE9" w:rsidR="00080BE9">
        <w:t xml:space="preserve"> </w:t>
      </w:r>
      <w:r w:rsidR="00080BE9">
        <w:t>Zakres prac do wykonania w Etapie I i II -</w:t>
      </w:r>
      <w:r>
        <w:t xml:space="preserve"> </w:t>
      </w:r>
      <w:r w:rsidR="00591DC7">
        <w:t>Wymaganie Jakościowe</w:t>
      </w:r>
      <w:r w:rsidR="00661A36">
        <w:t xml:space="preserve"> nr</w:t>
      </w:r>
      <w:r w:rsidR="00591DC7">
        <w:t xml:space="preserve"> 3.5</w:t>
      </w:r>
      <w:r w:rsidR="006177DB">
        <w:t xml:space="preserve"> </w:t>
      </w:r>
      <w:r w:rsidRPr="006177DB" w:rsidR="006177DB">
        <w:t>dla B</w:t>
      </w:r>
      <w:r w:rsidR="006177DB">
        <w:t xml:space="preserve">udynku </w:t>
      </w:r>
      <w:r w:rsidR="00B678FB">
        <w:t>D</w:t>
      </w:r>
      <w:r w:rsidR="006177DB">
        <w:t xml:space="preserve">omu </w:t>
      </w:r>
      <w:r w:rsidR="00B678FB">
        <w:t>J</w:t>
      </w:r>
      <w:r w:rsidRPr="006177DB" w:rsidR="006177DB">
        <w:t>ednorodzinnego w Strumieniu 1</w:t>
      </w:r>
    </w:p>
    <w:tbl>
      <w:tblPr>
        <w:tblStyle w:val="Tabela-Siatka1"/>
        <w:tblW w:w="10065" w:type="dxa"/>
        <w:tblInd w:w="-147" w:type="dxa"/>
        <w:tblLook w:val="04A0" w:firstRow="1" w:lastRow="0" w:firstColumn="1" w:lastColumn="0" w:noHBand="0" w:noVBand="1"/>
      </w:tblPr>
      <w:tblGrid>
        <w:gridCol w:w="716"/>
        <w:gridCol w:w="9349"/>
      </w:tblGrid>
      <w:tr w:rsidR="00563BAB" w:rsidTr="0ACA543E" w14:paraId="305D33D7" w14:textId="77777777">
        <w:trPr>
          <w:trHeight w:val="1134"/>
        </w:trPr>
        <w:tc>
          <w:tcPr>
            <w:tcW w:w="716" w:type="dxa"/>
            <w:tcBorders>
              <w:bottom w:val="single" w:color="auto" w:sz="4" w:space="0"/>
            </w:tcBorders>
            <w:shd w:val="clear" w:color="auto" w:fill="A8D08D" w:themeFill="accent6" w:themeFillTint="99"/>
          </w:tcPr>
          <w:p w:rsidR="00563BAB" w:rsidP="00BD59F0" w:rsidRDefault="00563BAB" w14:paraId="5F1A14B2" w14:textId="77777777">
            <w:pPr>
              <w:jc w:val="center"/>
              <w:rPr>
                <w:sz w:val="12"/>
                <w:szCs w:val="12"/>
              </w:rPr>
            </w:pPr>
            <w:r w:rsidRPr="6B16F5A3">
              <w:rPr>
                <w:sz w:val="12"/>
                <w:szCs w:val="12"/>
              </w:rPr>
              <w:t>Tajemnica przedsię-biorstwa?</w:t>
            </w:r>
          </w:p>
          <w:p w:rsidRPr="00DE04E9" w:rsidR="00563BAB" w:rsidP="00BD59F0" w:rsidRDefault="00563BAB" w14:paraId="0698CC15" w14:textId="77777777">
            <w:pPr>
              <w:jc w:val="center"/>
              <w:rPr>
                <w:color w:val="44546A" w:themeColor="text2"/>
                <w:sz w:val="12"/>
                <w:szCs w:val="12"/>
              </w:rPr>
            </w:pPr>
            <w:r w:rsidRPr="6B16F5A3">
              <w:rPr>
                <w:sz w:val="12"/>
                <w:szCs w:val="12"/>
              </w:rPr>
              <w:t>(</w:t>
            </w:r>
            <w:r w:rsidRPr="6B16F5A3">
              <w:rPr>
                <w:rFonts w:ascii="Wingdings" w:hAnsi="Wingdings" w:eastAsia="Wingdings"/>
                <w:color w:val="44546A" w:themeColor="text2"/>
                <w:sz w:val="12"/>
                <w:szCs w:val="12"/>
              </w:rPr>
              <w:t></w:t>
            </w:r>
            <w:r w:rsidRPr="6B16F5A3">
              <w:rPr>
                <w:color w:val="44546A" w:themeColor="text2"/>
                <w:sz w:val="12"/>
                <w:szCs w:val="12"/>
              </w:rPr>
              <w:t>= tak</w:t>
            </w:r>
          </w:p>
          <w:p w:rsidRPr="00347FD6" w:rsidR="00563BAB" w:rsidP="00BD59F0" w:rsidRDefault="00563BAB" w14:paraId="2ED9E5D2" w14:textId="77777777">
            <w:pPr>
              <w:rPr>
                <w:sz w:val="20"/>
                <w:szCs w:val="20"/>
                <w:u w:val="single"/>
              </w:rPr>
            </w:pPr>
            <w:r w:rsidRPr="6B16F5A3">
              <w:rPr>
                <w:rFonts w:ascii="MS Gothic" w:hAnsi="MS Gothic" w:eastAsia="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rsidRPr="007560D3" w:rsidR="00563BAB" w:rsidP="130B341F" w:rsidRDefault="3D61CA4E" w14:paraId="0EF38C62" w14:textId="451FA002">
            <w:pPr>
              <w:rPr>
                <w:rFonts w:ascii="Calibri" w:hAnsi="Calibri" w:eastAsia="Calibri" w:cs="Calibri"/>
                <w:b/>
                <w:bCs/>
                <w:szCs w:val="20"/>
              </w:rPr>
            </w:pPr>
            <w:r w:rsidRPr="007560D3">
              <w:rPr>
                <w:rFonts w:ascii="Calibri" w:hAnsi="Calibri" w:eastAsia="Calibri" w:cs="Calibri"/>
                <w:b/>
                <w:bCs/>
                <w:szCs w:val="20"/>
              </w:rPr>
              <w:t>Zakres prac do wykonania w Etapie I i II</w:t>
            </w:r>
            <w:r w:rsidRPr="007560D3" w:rsidR="21FF9A5F">
              <w:rPr>
                <w:rFonts w:ascii="Calibri" w:hAnsi="Calibri" w:eastAsia="Calibri" w:cs="Calibri"/>
                <w:b/>
                <w:bCs/>
                <w:szCs w:val="20"/>
              </w:rPr>
              <w:t xml:space="preserve"> – Harmonogram Prac</w:t>
            </w:r>
          </w:p>
        </w:tc>
      </w:tr>
      <w:tr w:rsidR="002F10F3" w:rsidTr="00CC7395" w14:paraId="52AEB208" w14:textId="77777777">
        <w:tc>
          <w:tcPr>
            <w:tcW w:w="716" w:type="dxa"/>
            <w:tcBorders>
              <w:bottom w:val="single" w:color="auto" w:sz="4" w:space="0"/>
              <w:tr2bl w:val="single" w:color="auto" w:sz="4" w:space="0"/>
            </w:tcBorders>
            <w:shd w:val="clear" w:color="auto" w:fill="A8D08D" w:themeFill="accent6" w:themeFillTint="99"/>
          </w:tcPr>
          <w:p w:rsidRPr="008A7255" w:rsidR="002F10F3" w:rsidP="00BD59F0" w:rsidRDefault="002F10F3" w14:paraId="029A8757" w14:textId="77777777">
            <w:pPr>
              <w:jc w:val="both"/>
              <w:rPr>
                <w:sz w:val="20"/>
                <w:szCs w:val="20"/>
                <w:u w:val="single"/>
              </w:rPr>
            </w:pPr>
          </w:p>
        </w:tc>
        <w:tc>
          <w:tcPr>
            <w:tcW w:w="9349" w:type="dxa"/>
            <w:shd w:val="clear" w:color="auto" w:fill="E2EFD9" w:themeFill="accent6" w:themeFillTint="33"/>
          </w:tcPr>
          <w:p w:rsidR="002F10F3" w:rsidP="00BD59F0" w:rsidRDefault="002F10F3" w14:paraId="7D46CBF9" w14:textId="07587C2E">
            <w:pPr>
              <w:jc w:val="both"/>
            </w:pPr>
          </w:p>
          <w:p w:rsidRPr="00563BAB" w:rsidR="00563BAB" w:rsidP="00563BAB" w:rsidRDefault="00563BAB" w14:paraId="4987AE19" w14:textId="32B10A18">
            <w:pPr>
              <w:jc w:val="both"/>
              <w:rPr>
                <w:rFonts w:ascii="Calibri" w:hAnsi="Calibri" w:eastAsia="Calibri" w:cs="Times New Roman"/>
                <w:sz w:val="20"/>
                <w:szCs w:val="20"/>
                <w:lang w:eastAsia="pl-PL"/>
              </w:rPr>
            </w:pPr>
            <w:r w:rsidRPr="00563BAB">
              <w:rPr>
                <w:rFonts w:ascii="Calibri" w:hAnsi="Calibri" w:eastAsia="Calibri" w:cs="Times New Roman"/>
                <w:sz w:val="20"/>
                <w:szCs w:val="20"/>
                <w:lang w:eastAsia="pl-PL"/>
              </w:rPr>
              <w:t>Zamawiający wymaga, aby Wykonawca opisał Prace B+R, jakie przeprowadzi kolejno w Etapie I i Etapie II w celu opracowania</w:t>
            </w:r>
            <w:r w:rsidR="00F836BE">
              <w:rPr>
                <w:rFonts w:ascii="Calibri" w:hAnsi="Calibri" w:eastAsia="Calibri" w:cs="Times New Roman"/>
                <w:sz w:val="20"/>
                <w:szCs w:val="20"/>
                <w:lang w:eastAsia="pl-PL"/>
              </w:rPr>
              <w:t xml:space="preserve"> </w:t>
            </w:r>
            <w:r w:rsidRPr="16979AD7" w:rsidR="00F836BE">
              <w:rPr>
                <w:rStyle w:val="normaltextrun"/>
                <w:rFonts w:ascii="Calibri" w:hAnsi="Calibri" w:cs="Calibri" w:eastAsiaTheme="majorEastAsia"/>
                <w:sz w:val="20"/>
                <w:szCs w:val="20"/>
              </w:rPr>
              <w:t>System</w:t>
            </w:r>
            <w:r w:rsidR="00F836BE">
              <w:rPr>
                <w:rStyle w:val="normaltextrun"/>
                <w:rFonts w:ascii="Calibri" w:hAnsi="Calibri" w:cs="Calibri" w:eastAsiaTheme="majorEastAsia"/>
                <w:sz w:val="20"/>
                <w:szCs w:val="20"/>
              </w:rPr>
              <w:t>u</w:t>
            </w:r>
            <w:r w:rsidRPr="16979AD7" w:rsidR="00F836BE">
              <w:rPr>
                <w:rStyle w:val="normaltextrun"/>
                <w:rFonts w:ascii="Calibri" w:hAnsi="Calibri" w:cs="Calibri" w:eastAsiaTheme="majorEastAsia"/>
                <w:sz w:val="20"/>
                <w:szCs w:val="20"/>
              </w:rPr>
              <w:t xml:space="preserve"> </w:t>
            </w:r>
            <w:r w:rsidR="00F836BE">
              <w:rPr>
                <w:rFonts w:cstheme="minorHAnsi"/>
                <w:sz w:val="20"/>
                <w:szCs w:val="20"/>
              </w:rPr>
              <w:t>wykorzystującego</w:t>
            </w:r>
            <w:r w:rsidRPr="00DC6D5B" w:rsidR="00F836BE">
              <w:rPr>
                <w:rFonts w:cstheme="minorHAnsi"/>
                <w:sz w:val="20"/>
                <w:szCs w:val="20"/>
              </w:rPr>
              <w:t xml:space="preserve"> magazynowanie energii w postaci ciepła i/lub</w:t>
            </w:r>
            <w:r w:rsidR="00F836BE">
              <w:rPr>
                <w:rFonts w:cstheme="minorHAnsi"/>
                <w:sz w:val="20"/>
                <w:szCs w:val="20"/>
              </w:rPr>
              <w:t xml:space="preserve"> chłodu.</w:t>
            </w:r>
          </w:p>
          <w:p w:rsidRPr="00563BAB" w:rsidR="00563BAB" w:rsidP="00563BAB" w:rsidRDefault="00563BAB" w14:paraId="752EDCB4" w14:textId="77777777">
            <w:pPr>
              <w:jc w:val="both"/>
              <w:rPr>
                <w:rFonts w:ascii="Calibri" w:hAnsi="Calibri" w:eastAsia="Calibri" w:cs="Times New Roman"/>
                <w:sz w:val="20"/>
                <w:szCs w:val="20"/>
                <w:lang w:eastAsia="pl-PL"/>
              </w:rPr>
            </w:pPr>
          </w:p>
          <w:p w:rsidR="00286711" w:rsidP="00286711" w:rsidRDefault="00286711" w14:paraId="1A7DF9F7"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Zakres prac do wykonania w Etapie I </w:t>
            </w:r>
            <w:r>
              <w:rPr>
                <w:rStyle w:val="spellingerror"/>
                <w:rFonts w:ascii="Calibri" w:hAnsi="Calibri" w:cs="Calibri"/>
                <w:sz w:val="20"/>
                <w:szCs w:val="20"/>
              </w:rPr>
              <w:t>i</w:t>
            </w:r>
            <w:r>
              <w:rPr>
                <w:rStyle w:val="normaltextrun"/>
                <w:rFonts w:ascii="Calibri" w:hAnsi="Calibri" w:cs="Calibri"/>
                <w:sz w:val="20"/>
                <w:szCs w:val="20"/>
              </w:rPr>
              <w:t> II musi zawierać w szczególności:</w:t>
            </w:r>
            <w:r>
              <w:rPr>
                <w:rStyle w:val="eop"/>
                <w:rFonts w:ascii="Calibri" w:hAnsi="Calibri" w:cs="Calibri"/>
                <w:sz w:val="20"/>
                <w:szCs w:val="20"/>
              </w:rPr>
              <w:t> </w:t>
            </w:r>
          </w:p>
          <w:p w:rsidR="00286711" w:rsidP="6906D7C6" w:rsidRDefault="00286711" w14:paraId="6DEB386B" w14:textId="124EA2E8">
            <w:pPr>
              <w:pStyle w:val="paragraph"/>
              <w:numPr>
                <w:ilvl w:val="0"/>
                <w:numId w:val="32"/>
              </w:numPr>
              <w:spacing w:before="0" w:beforeAutospacing="0" w:after="0" w:afterAutospacing="0"/>
              <w:jc w:val="both"/>
              <w:textAlignment w:val="baseline"/>
              <w:rPr>
                <w:rFonts w:asciiTheme="minorHAnsi" w:hAnsiTheme="minorHAnsi" w:eastAsiaTheme="minorEastAsia" w:cstheme="minorBidi"/>
                <w:sz w:val="20"/>
                <w:szCs w:val="20"/>
              </w:rPr>
            </w:pPr>
            <w:r w:rsidRPr="7B936687">
              <w:rPr>
                <w:rStyle w:val="normaltextrun"/>
                <w:rFonts w:ascii="Calibri" w:hAnsi="Calibri" w:cs="Calibri"/>
                <w:sz w:val="20"/>
                <w:szCs w:val="20"/>
              </w:rPr>
              <w:t>plan badawczy Wnioskodawcy na Etap I </w:t>
            </w:r>
            <w:r w:rsidRPr="7B936687">
              <w:rPr>
                <w:rStyle w:val="spellingerror"/>
                <w:rFonts w:ascii="Calibri" w:hAnsi="Calibri" w:cs="Calibri"/>
                <w:sz w:val="20"/>
                <w:szCs w:val="20"/>
              </w:rPr>
              <w:t>i</w:t>
            </w:r>
            <w:r w:rsidRPr="7B936687">
              <w:rPr>
                <w:rStyle w:val="normaltextrun"/>
                <w:rFonts w:ascii="Calibri" w:hAnsi="Calibri" w:cs="Calibri"/>
                <w:sz w:val="20"/>
                <w:szCs w:val="20"/>
              </w:rPr>
              <w:t> Etap II, zawierający cele badawcze, prace badawczo-rozwojowe w postaci Zadań Badawczych, jakie Wnioskodawca planuje przeprowadzić kolejno </w:t>
            </w:r>
            <w:r w:rsidRPr="7B936687">
              <w:rPr>
                <w:rStyle w:val="scxw188594972"/>
                <w:rFonts w:ascii="Calibri" w:hAnsi="Calibri" w:cs="Calibri"/>
              </w:rPr>
              <w:t> </w:t>
            </w:r>
            <w:r>
              <w:br/>
            </w:r>
            <w:r w:rsidRPr="7B936687">
              <w:rPr>
                <w:rStyle w:val="normaltextrun"/>
                <w:rFonts w:ascii="Calibri" w:hAnsi="Calibri" w:cs="Calibri"/>
                <w:sz w:val="20"/>
                <w:szCs w:val="20"/>
              </w:rPr>
              <w:t>w Etapie I </w:t>
            </w:r>
            <w:r w:rsidRPr="7B936687">
              <w:rPr>
                <w:rStyle w:val="spellingerror"/>
                <w:rFonts w:ascii="Calibri" w:hAnsi="Calibri" w:cs="Calibri"/>
                <w:sz w:val="20"/>
                <w:szCs w:val="20"/>
              </w:rPr>
              <w:t>i</w:t>
            </w:r>
            <w:r w:rsidRPr="7B936687">
              <w:rPr>
                <w:rStyle w:val="normaltextrun"/>
                <w:rFonts w:ascii="Calibri" w:hAnsi="Calibri" w:cs="Calibri"/>
                <w:sz w:val="20"/>
                <w:szCs w:val="20"/>
              </w:rPr>
              <w:t> Etapie II oraz odpowiadające im Kamienie Milowe</w:t>
            </w:r>
            <w:r w:rsidR="00B678FB">
              <w:rPr>
                <w:rStyle w:val="normaltextrun"/>
                <w:rFonts w:ascii="Calibri" w:hAnsi="Calibri" w:cs="Calibri"/>
                <w:sz w:val="20"/>
                <w:szCs w:val="20"/>
              </w:rPr>
              <w:t>,</w:t>
            </w:r>
            <w:r w:rsidRPr="7B936687">
              <w:rPr>
                <w:rStyle w:val="normaltextrun"/>
                <w:rFonts w:ascii="Calibri" w:hAnsi="Calibri" w:cs="Calibri"/>
                <w:sz w:val="20"/>
                <w:szCs w:val="20"/>
              </w:rPr>
              <w:t> </w:t>
            </w:r>
            <w:r w:rsidRPr="7B936687">
              <w:rPr>
                <w:rStyle w:val="eop"/>
                <w:rFonts w:ascii="Calibri" w:hAnsi="Calibri" w:cs="Calibri"/>
                <w:sz w:val="20"/>
                <w:szCs w:val="20"/>
              </w:rPr>
              <w:t> </w:t>
            </w:r>
          </w:p>
          <w:p w:rsidR="002F10F3" w:rsidP="430B3228" w:rsidRDefault="00286711" w14:paraId="7CFAF909" w14:textId="078FB401">
            <w:pPr>
              <w:pStyle w:val="paragraph"/>
              <w:numPr>
                <w:ilvl w:val="0"/>
                <w:numId w:val="32"/>
              </w:numPr>
              <w:spacing w:before="0" w:beforeAutospacing="0" w:after="0" w:afterAutospacing="0"/>
              <w:jc w:val="both"/>
              <w:textAlignment w:val="baseline"/>
              <w:rPr>
                <w:rStyle w:val="normaltextrun"/>
                <w:rFonts w:asciiTheme="minorHAnsi" w:hAnsiTheme="minorHAnsi" w:eastAsiaTheme="minorEastAsia" w:cstheme="minorBidi"/>
                <w:sz w:val="20"/>
                <w:szCs w:val="20"/>
              </w:rPr>
            </w:pPr>
            <w:r w:rsidRPr="430B3228">
              <w:rPr>
                <w:rStyle w:val="normaltextrun"/>
                <w:rFonts w:ascii="Calibri" w:hAnsi="Calibri" w:cs="Calibri"/>
                <w:sz w:val="20"/>
                <w:szCs w:val="20"/>
              </w:rPr>
              <w:t>harmonogram realizacji poszczególnych Etapów z podziałem na ww. Zadania Badawcze, wycenę Zadań Badawczych (podział wynagrodzenia pomiędzy</w:t>
            </w:r>
            <w:r w:rsidRPr="430B3228" w:rsidR="10113F9F">
              <w:rPr>
                <w:rStyle w:val="normaltextrun"/>
                <w:rFonts w:ascii="Calibri" w:hAnsi="Calibri" w:cs="Calibri"/>
                <w:sz w:val="20"/>
                <w:szCs w:val="20"/>
              </w:rPr>
              <w:t xml:space="preserve"> poszczególne Zadania Badawcze)</w:t>
            </w:r>
            <w:r w:rsidRPr="430B3228" w:rsidR="472C67C0">
              <w:rPr>
                <w:rStyle w:val="normaltextrun"/>
                <w:rFonts w:ascii="Calibri" w:hAnsi="Calibri" w:cs="Calibri"/>
                <w:sz w:val="20"/>
                <w:szCs w:val="20"/>
              </w:rPr>
              <w:t xml:space="preserve">, </w:t>
            </w:r>
          </w:p>
          <w:p w:rsidR="002F10F3" w:rsidP="430B3228" w:rsidRDefault="5FE04FD2" w14:paraId="4D90325A" w14:textId="4E25C895">
            <w:pPr>
              <w:pStyle w:val="paragraph"/>
              <w:numPr>
                <w:ilvl w:val="0"/>
                <w:numId w:val="32"/>
              </w:numPr>
              <w:spacing w:before="0" w:beforeAutospacing="0" w:after="0" w:afterAutospacing="0"/>
              <w:jc w:val="both"/>
              <w:textAlignment w:val="baseline"/>
              <w:rPr>
                <w:rStyle w:val="normaltextrun"/>
                <w:rFonts w:asciiTheme="minorHAnsi" w:hAnsiTheme="minorHAnsi" w:eastAsiaTheme="minorEastAsia" w:cstheme="minorBidi"/>
                <w:sz w:val="20"/>
                <w:szCs w:val="20"/>
              </w:rPr>
            </w:pPr>
            <w:r w:rsidRPr="430B3228">
              <w:rPr>
                <w:rFonts w:ascii="Calibri" w:hAnsi="Calibri" w:eastAsia="Calibri" w:cs="Calibri"/>
                <w:sz w:val="20"/>
                <w:szCs w:val="20"/>
              </w:rPr>
              <w:t>harmonogram wypłat Zaliczek (jeśli dotyczy),</w:t>
            </w:r>
          </w:p>
          <w:p w:rsidR="00A56065" w:rsidP="430B3228" w:rsidRDefault="51E25375" w14:paraId="4B298186" w14:textId="555C8856">
            <w:pPr>
              <w:pStyle w:val="paragraph"/>
              <w:numPr>
                <w:ilvl w:val="0"/>
                <w:numId w:val="32"/>
              </w:numPr>
              <w:spacing w:before="0" w:beforeAutospacing="0" w:after="0" w:afterAutospacing="0"/>
              <w:jc w:val="both"/>
              <w:textAlignment w:val="baseline"/>
              <w:rPr>
                <w:rStyle w:val="normaltextrun"/>
                <w:rFonts w:asciiTheme="minorHAnsi" w:hAnsiTheme="minorHAnsi" w:eastAsiaTheme="minorEastAsia" w:cstheme="minorBidi"/>
                <w:sz w:val="20"/>
                <w:szCs w:val="20"/>
              </w:rPr>
            </w:pPr>
            <w:r w:rsidRPr="430B3228">
              <w:rPr>
                <w:rStyle w:val="normaltextrun"/>
                <w:rFonts w:ascii="Calibri" w:hAnsi="Calibri" w:cs="Calibri"/>
                <w:sz w:val="20"/>
                <w:szCs w:val="20"/>
              </w:rPr>
              <w:t xml:space="preserve">wartość brutto kosztów wytworzenia Demonstratora </w:t>
            </w:r>
            <w:r w:rsidRPr="430B3228" w:rsidR="00563BAB">
              <w:rPr>
                <w:rStyle w:val="normaltextrun"/>
                <w:rFonts w:ascii="Calibri" w:hAnsi="Calibri" w:cs="Calibri"/>
                <w:sz w:val="20"/>
                <w:szCs w:val="20"/>
              </w:rPr>
              <w:t>A</w:t>
            </w:r>
            <w:r w:rsidR="00F836BE">
              <w:rPr>
                <w:rStyle w:val="normaltextrun"/>
                <w:rFonts w:ascii="Calibri" w:hAnsi="Calibri" w:cs="Calibri"/>
                <w:sz w:val="20"/>
                <w:szCs w:val="20"/>
              </w:rPr>
              <w:t xml:space="preserve"> oraz Demonstratora A’</w:t>
            </w:r>
            <w:r w:rsidRPr="430B3228" w:rsidR="00563BAB">
              <w:rPr>
                <w:rStyle w:val="normaltextrun"/>
                <w:rFonts w:ascii="Calibri" w:hAnsi="Calibri" w:cs="Calibri"/>
                <w:sz w:val="20"/>
                <w:szCs w:val="20"/>
              </w:rPr>
              <w:t xml:space="preserve"> </w:t>
            </w:r>
            <w:r w:rsidRPr="430B3228">
              <w:rPr>
                <w:rStyle w:val="normaltextrun"/>
                <w:rFonts w:ascii="Calibri" w:hAnsi="Calibri" w:cs="Calibri"/>
                <w:sz w:val="20"/>
                <w:szCs w:val="20"/>
              </w:rPr>
              <w:t>w Etapie II (tj. wartość jego składowych i kosztów robocizny w zakresie ich integracji, z pominięciem wartości prac badawczo-rozwojowych</w:t>
            </w:r>
            <w:r w:rsidRPr="430B3228" w:rsidR="00D76848">
              <w:rPr>
                <w:rStyle w:val="normaltextrun"/>
                <w:rFonts w:ascii="Calibri" w:hAnsi="Calibri" w:cs="Calibri"/>
                <w:sz w:val="20"/>
                <w:szCs w:val="20"/>
              </w:rPr>
              <w:t>)</w:t>
            </w:r>
            <w:r w:rsidRPr="430B3228" w:rsidR="716B80C3">
              <w:rPr>
                <w:rStyle w:val="normaltextrun"/>
                <w:rFonts w:ascii="Calibri" w:hAnsi="Calibri" w:cs="Calibri"/>
                <w:sz w:val="20"/>
                <w:szCs w:val="20"/>
              </w:rPr>
              <w:t>.</w:t>
            </w:r>
          </w:p>
          <w:p w:rsidRPr="00A22C3F" w:rsidR="00A22C3F" w:rsidP="00A56065" w:rsidRDefault="00A22C3F" w14:paraId="6C21405A" w14:textId="40F68D1C">
            <w:pPr>
              <w:pStyle w:val="paragraph"/>
              <w:spacing w:before="0" w:beforeAutospacing="0" w:after="0" w:afterAutospacing="0"/>
              <w:ind w:left="405"/>
              <w:jc w:val="both"/>
              <w:textAlignment w:val="baseline"/>
              <w:rPr>
                <w:rFonts w:ascii="Calibri" w:hAnsi="Calibri" w:cs="Calibri"/>
                <w:sz w:val="20"/>
                <w:szCs w:val="20"/>
              </w:rPr>
            </w:pPr>
          </w:p>
        </w:tc>
      </w:tr>
      <w:tr w:rsidR="002F10F3" w:rsidTr="0ACA543E" w14:paraId="543BB45F" w14:textId="77777777">
        <w:trPr>
          <w:trHeight w:val="1336"/>
        </w:trPr>
        <w:sdt>
          <w:sdtPr>
            <w:rPr>
              <w:rFonts w:cstheme="minorHAnsi"/>
              <w:color w:val="44546A" w:themeColor="text2"/>
              <w:sz w:val="20"/>
              <w:szCs w:val="20"/>
            </w:rPr>
            <w:id w:val="-1850784129"/>
            <w14:checkbox>
              <w14:checked w14:val="0"/>
              <w14:checkedState w14:val="2612" w14:font="MS Gothic"/>
              <w14:uncheckedState w14:val="2610" w14:font="MS Gothic"/>
            </w14:checkbox>
          </w:sdtPr>
          <w:sdtContent>
            <w:tc>
              <w:tcPr>
                <w:tcW w:w="716" w:type="dxa"/>
              </w:tcPr>
              <w:p w:rsidR="002F10F3" w:rsidP="00BD59F0" w:rsidRDefault="002F10F3" w14:paraId="12F0C822" w14:textId="77777777">
                <w:pPr>
                  <w:pStyle w:val="Akapitzlist"/>
                  <w:spacing w:before="60" w:after="60" w:line="276" w:lineRule="auto"/>
                  <w:ind w:left="31"/>
                  <w:jc w:val="both"/>
                  <w:rPr>
                    <w:rFonts w:ascii="Times New Roman" w:hAnsi="Times New Roman" w:cs="Times New Roman"/>
                    <w:b/>
                  </w:rPr>
                </w:pPr>
                <w:r>
                  <w:rPr>
                    <w:rFonts w:hint="eastAsia" w:ascii="MS Gothic" w:hAnsi="MS Gothic" w:eastAsia="MS Gothic" w:cstheme="minorHAnsi"/>
                    <w:color w:val="44546A" w:themeColor="text2"/>
                    <w:sz w:val="20"/>
                    <w:szCs w:val="20"/>
                  </w:rPr>
                  <w:t>☐</w:t>
                </w:r>
              </w:p>
            </w:tc>
          </w:sdtContent>
        </w:sdt>
        <w:tc>
          <w:tcPr>
            <w:tcW w:w="9349" w:type="dxa"/>
          </w:tcPr>
          <w:p w:rsidR="002F10F3" w:rsidP="00BD59F0" w:rsidRDefault="002F10F3" w14:paraId="3A3A710E" w14:textId="77777777">
            <w:pPr>
              <w:pStyle w:val="Akapitzlist"/>
              <w:spacing w:before="60" w:after="60" w:line="276" w:lineRule="auto"/>
              <w:ind w:left="31"/>
              <w:jc w:val="both"/>
              <w:rPr>
                <w:rFonts w:ascii="Times New Roman" w:hAnsi="Times New Roman" w:cs="Times New Roman"/>
                <w:b/>
              </w:rPr>
            </w:pPr>
          </w:p>
          <w:p w:rsidRPr="00662F92" w:rsidR="002F10F3" w:rsidP="430B3228" w:rsidRDefault="10113F9F" w14:paraId="6F100278" w14:textId="1C0CC27B">
            <w:pPr>
              <w:pStyle w:val="Akapitzlist"/>
              <w:spacing w:before="60" w:after="60" w:line="276" w:lineRule="auto"/>
              <w:ind w:left="31"/>
              <w:contextualSpacing w:val="0"/>
              <w:jc w:val="both"/>
              <w:rPr>
                <w:rFonts w:cs="Times New Roman"/>
                <w:i/>
                <w:iCs/>
              </w:rPr>
            </w:pPr>
            <w:r w:rsidRPr="430B3228">
              <w:rPr>
                <w:i/>
                <w:iCs/>
                <w:sz w:val="20"/>
                <w:szCs w:val="20"/>
              </w:rPr>
              <w:t>W tym polu proszę przedstawić plan badawczy oraz harmonogram realizacji poszczególnych etapów</w:t>
            </w:r>
            <w:r w:rsidRPr="430B3228" w:rsidR="00F74153">
              <w:rPr>
                <w:i/>
                <w:iCs/>
                <w:sz w:val="20"/>
                <w:szCs w:val="20"/>
              </w:rPr>
              <w:t>, przy czym</w:t>
            </w:r>
            <w:r w:rsidRPr="430B3228" w:rsidR="00563BAB">
              <w:rPr>
                <w:i/>
                <w:iCs/>
                <w:sz w:val="20"/>
                <w:szCs w:val="20"/>
              </w:rPr>
              <w:t xml:space="preserve"> możliwe jest załączenie odrębnego dokumentu do Wniosku</w:t>
            </w:r>
            <w:r w:rsidRPr="430B3228">
              <w:rPr>
                <w:i/>
                <w:iCs/>
                <w:sz w:val="20"/>
                <w:szCs w:val="20"/>
              </w:rPr>
              <w:t xml:space="preserve">. </w:t>
            </w:r>
          </w:p>
        </w:tc>
      </w:tr>
    </w:tbl>
    <w:p w:rsidR="00BB201B" w:rsidP="00DB0580" w:rsidRDefault="00BB201B" w14:paraId="68AC070F" w14:textId="0AF879FB">
      <w:pPr>
        <w:pStyle w:val="Akapitzlist"/>
        <w:spacing w:before="60" w:after="60" w:line="276" w:lineRule="auto"/>
        <w:ind w:left="0"/>
        <w:contextualSpacing w:val="0"/>
        <w:jc w:val="both"/>
        <w:rPr>
          <w:rFonts w:ascii="Times New Roman" w:hAnsi="Times New Roman" w:cs="Times New Roman"/>
        </w:rPr>
      </w:pPr>
    </w:p>
    <w:p w:rsidRPr="00F82311" w:rsidR="00ED650A" w:rsidP="00ED650A" w:rsidRDefault="29B281AB" w14:paraId="3AF77C15" w14:textId="49A99E07">
      <w:pPr>
        <w:pStyle w:val="Nagwek1"/>
      </w:pPr>
      <w:r>
        <w:t xml:space="preserve">DOŚWIADCZENIE </w:t>
      </w:r>
      <w:r w:rsidR="24FFC565">
        <w:t xml:space="preserve">WNIOSKODAWCY </w:t>
      </w:r>
      <w:r>
        <w:t>I ZESPÓŁ PROJEKTOWY</w:t>
      </w:r>
      <w:r w:rsidR="0F0569A9">
        <w:t xml:space="preserve"> – WYMAGANIE JAKOŚCIOWE</w:t>
      </w:r>
    </w:p>
    <w:p w:rsidR="00373367" w:rsidP="00DB0580" w:rsidRDefault="00373367" w14:paraId="0818B917" w14:textId="7A459332">
      <w:pPr>
        <w:pStyle w:val="Akapitzlist"/>
        <w:spacing w:before="60" w:after="60" w:line="276" w:lineRule="auto"/>
        <w:ind w:left="0"/>
        <w:contextualSpacing w:val="0"/>
        <w:jc w:val="both"/>
        <w:rPr>
          <w:rFonts w:ascii="Times New Roman" w:hAnsi="Times New Roman" w:cs="Times New Roman"/>
        </w:rPr>
      </w:pPr>
    </w:p>
    <w:p w:rsidR="00ED650A" w:rsidP="430B3228" w:rsidRDefault="29B281AB" w14:paraId="005B2158" w14:textId="42974BBA">
      <w:pPr>
        <w:jc w:val="both"/>
        <w:rPr>
          <w:sz w:val="20"/>
          <w:szCs w:val="20"/>
        </w:rPr>
      </w:pPr>
      <w:r w:rsidRPr="0ACA543E">
        <w:rPr>
          <w:sz w:val="20"/>
          <w:szCs w:val="20"/>
        </w:rPr>
        <w:t>Zamaw</w:t>
      </w:r>
      <w:r w:rsidRPr="0ACA543E" w:rsidR="1F7BE3F0">
        <w:rPr>
          <w:sz w:val="20"/>
          <w:szCs w:val="20"/>
        </w:rPr>
        <w:t xml:space="preserve">iający wymaga, aby w Tabelach </w:t>
      </w:r>
      <w:r w:rsidRPr="0ACA543E" w:rsidR="30E988C6">
        <w:rPr>
          <w:sz w:val="20"/>
          <w:szCs w:val="20"/>
        </w:rPr>
        <w:t>G</w:t>
      </w:r>
      <w:r w:rsidRPr="0ACA543E" w:rsidR="1F7BE3F0">
        <w:rPr>
          <w:sz w:val="20"/>
          <w:szCs w:val="20"/>
        </w:rPr>
        <w:t xml:space="preserve">1 oraz </w:t>
      </w:r>
      <w:r w:rsidRPr="0ACA543E" w:rsidR="30E988C6">
        <w:rPr>
          <w:sz w:val="20"/>
          <w:szCs w:val="20"/>
        </w:rPr>
        <w:t>G</w:t>
      </w:r>
      <w:r w:rsidRPr="0ACA543E">
        <w:rPr>
          <w:sz w:val="20"/>
          <w:szCs w:val="20"/>
        </w:rPr>
        <w:t xml:space="preserve">2 </w:t>
      </w:r>
      <w:r w:rsidRPr="0ACA543E" w:rsidR="24FFC565">
        <w:rPr>
          <w:sz w:val="20"/>
          <w:szCs w:val="20"/>
        </w:rPr>
        <w:t xml:space="preserve">Wnioskodawca </w:t>
      </w:r>
      <w:r w:rsidRPr="0ACA543E" w:rsidR="2DE9488C">
        <w:rPr>
          <w:sz w:val="20"/>
          <w:szCs w:val="20"/>
        </w:rPr>
        <w:t>przedstawił</w:t>
      </w:r>
      <w:r w:rsidRPr="0ACA543E">
        <w:rPr>
          <w:sz w:val="20"/>
          <w:szCs w:val="20"/>
        </w:rPr>
        <w:t xml:space="preserve"> swoje doświadczenie w realizacji prac badawczo-rozwojowych </w:t>
      </w:r>
      <w:r w:rsidRPr="0ACA543E" w:rsidR="39ED63D7">
        <w:rPr>
          <w:sz w:val="20"/>
          <w:szCs w:val="20"/>
        </w:rPr>
        <w:t xml:space="preserve">w </w:t>
      </w:r>
      <w:r w:rsidRPr="0ACA543E" w:rsidR="6A0A01B4">
        <w:rPr>
          <w:sz w:val="20"/>
          <w:szCs w:val="20"/>
        </w:rPr>
        <w:t>obszarze systemów</w:t>
      </w:r>
      <w:r w:rsidRPr="0ACA543E" w:rsidR="52410214">
        <w:rPr>
          <w:sz w:val="20"/>
          <w:szCs w:val="20"/>
        </w:rPr>
        <w:t xml:space="preserve"> </w:t>
      </w:r>
      <w:r w:rsidRPr="0ACA543E" w:rsidR="45BF4763">
        <w:rPr>
          <w:sz w:val="20"/>
          <w:szCs w:val="20"/>
        </w:rPr>
        <w:t>grzewczych l</w:t>
      </w:r>
      <w:r w:rsidR="000537E8">
        <w:rPr>
          <w:sz w:val="20"/>
          <w:szCs w:val="20"/>
        </w:rPr>
        <w:t>ub</w:t>
      </w:r>
      <w:r w:rsidRPr="0ACA543E" w:rsidR="45BF4763">
        <w:rPr>
          <w:sz w:val="20"/>
          <w:szCs w:val="20"/>
        </w:rPr>
        <w:t xml:space="preserve"> </w:t>
      </w:r>
      <w:r w:rsidR="000537E8">
        <w:rPr>
          <w:sz w:val="20"/>
          <w:szCs w:val="20"/>
        </w:rPr>
        <w:t>ciepłowniczych</w:t>
      </w:r>
      <w:r w:rsidRPr="0ACA543E" w:rsidR="5BB71514">
        <w:rPr>
          <w:sz w:val="20"/>
          <w:szCs w:val="20"/>
        </w:rPr>
        <w:t xml:space="preserve"> lub</w:t>
      </w:r>
      <w:r w:rsidRPr="0ACA543E" w:rsidR="496C6A61">
        <w:rPr>
          <w:sz w:val="20"/>
          <w:szCs w:val="20"/>
        </w:rPr>
        <w:t xml:space="preserve"> </w:t>
      </w:r>
      <w:r w:rsidR="000537E8">
        <w:rPr>
          <w:sz w:val="20"/>
          <w:szCs w:val="20"/>
        </w:rPr>
        <w:t>magazynów ciepła i/lub chłodu</w:t>
      </w:r>
      <w:r w:rsidRPr="0ACA543E" w:rsidR="496C6A61">
        <w:rPr>
          <w:sz w:val="20"/>
          <w:szCs w:val="20"/>
        </w:rPr>
        <w:t xml:space="preserve"> </w:t>
      </w:r>
      <w:r w:rsidRPr="0ACA543E" w:rsidR="42B522F2">
        <w:rPr>
          <w:sz w:val="20"/>
          <w:szCs w:val="20"/>
        </w:rPr>
        <w:t>lub</w:t>
      </w:r>
      <w:r w:rsidRPr="0ACA543E" w:rsidR="496C6A61">
        <w:rPr>
          <w:sz w:val="20"/>
          <w:szCs w:val="20"/>
        </w:rPr>
        <w:t xml:space="preserve"> </w:t>
      </w:r>
      <w:r w:rsidR="000537E8">
        <w:rPr>
          <w:sz w:val="20"/>
          <w:szCs w:val="20"/>
        </w:rPr>
        <w:t>Odnawialnych Źródeł Energii</w:t>
      </w:r>
      <w:r w:rsidRPr="0ACA543E" w:rsidR="000537E8">
        <w:rPr>
          <w:sz w:val="20"/>
          <w:szCs w:val="20"/>
        </w:rPr>
        <w:t xml:space="preserve"> </w:t>
      </w:r>
      <w:r w:rsidRPr="0ACA543E">
        <w:rPr>
          <w:sz w:val="20"/>
          <w:szCs w:val="20"/>
        </w:rPr>
        <w:t xml:space="preserve">oraz opisał Zespół Projektowy, jaki skieruje do realizacji Przedsięwzięcia. </w:t>
      </w:r>
    </w:p>
    <w:p w:rsidRPr="00FC61E6" w:rsidR="004E16F4" w:rsidP="00FC61E6" w:rsidRDefault="00C11BEC" w14:paraId="7D0E0DB2" w14:textId="01314912">
      <w:pPr>
        <w:jc w:val="both"/>
        <w:rPr>
          <w:sz w:val="20"/>
          <w:szCs w:val="20"/>
          <w:u w:val="single"/>
        </w:rPr>
      </w:pPr>
      <w:r>
        <w:rPr>
          <w:rStyle w:val="normaltextrun"/>
          <w:rFonts w:ascii="Calibri" w:hAnsi="Calibri" w:cs="Calibri"/>
          <w:color w:val="000000"/>
          <w:sz w:val="20"/>
          <w:szCs w:val="20"/>
          <w:shd w:val="clear" w:color="auto" w:fill="FFFFFF"/>
        </w:rPr>
        <w:t>Na podstawie opisów zamieszczonych w niniejszej części Wniosku, Zamawiający dokona o</w:t>
      </w:r>
      <w:r w:rsidR="00F74153">
        <w:rPr>
          <w:rStyle w:val="normaltextrun"/>
          <w:rFonts w:ascii="Calibri" w:hAnsi="Calibri" w:cs="Calibri"/>
          <w:color w:val="000000"/>
          <w:sz w:val="20"/>
          <w:szCs w:val="20"/>
          <w:shd w:val="clear" w:color="auto" w:fill="FFFFFF"/>
        </w:rPr>
        <w:t>ceny Wymag</w:t>
      </w:r>
      <w:r w:rsidR="00661A36">
        <w:rPr>
          <w:rStyle w:val="normaltextrun"/>
          <w:rFonts w:ascii="Calibri" w:hAnsi="Calibri" w:cs="Calibri"/>
          <w:color w:val="000000"/>
          <w:sz w:val="20"/>
          <w:szCs w:val="20"/>
          <w:shd w:val="clear" w:color="auto" w:fill="FFFFFF"/>
        </w:rPr>
        <w:t>ania Jakościowego nr 3</w:t>
      </w:r>
      <w:r>
        <w:rPr>
          <w:rStyle w:val="normaltextrun"/>
          <w:rFonts w:ascii="Calibri" w:hAnsi="Calibri" w:cs="Calibri"/>
          <w:color w:val="000000"/>
          <w:sz w:val="20"/>
          <w:szCs w:val="20"/>
          <w:shd w:val="clear" w:color="auto" w:fill="FFFFFF"/>
        </w:rPr>
        <w:t xml:space="preserve">.6 z Załącznika nr 1 do Regulaminu. </w:t>
      </w:r>
    </w:p>
    <w:p w:rsidR="00ED650A" w:rsidP="006D51E8" w:rsidRDefault="00ED650A" w14:paraId="239B6D9B" w14:textId="4FAFBF49">
      <w:pPr>
        <w:pStyle w:val="Legenda"/>
        <w:keepNext/>
      </w:pPr>
      <w:bookmarkStart w:name="_Ref20829676" w:id="27"/>
      <w:r>
        <w:lastRenderedPageBreak/>
        <w:t xml:space="preserve">Tabela </w:t>
      </w:r>
      <w:r w:rsidR="00E975AC">
        <w:t>G</w:t>
      </w:r>
      <w:r>
        <w:t xml:space="preserve">1. Opis doświadczenia </w:t>
      </w:r>
      <w:r w:rsidR="007B05AA">
        <w:t xml:space="preserve">Wnioskodawcy </w:t>
      </w:r>
      <w:r>
        <w:t xml:space="preserve">w realizacji prac B+R – </w:t>
      </w:r>
      <w:r w:rsidR="004B417C">
        <w:t>Wymaganie Jakościowe</w:t>
      </w:r>
      <w:r w:rsidR="00C11BEC">
        <w:t xml:space="preserve"> n</w:t>
      </w:r>
      <w:r w:rsidR="00E975AC">
        <w:t xml:space="preserve">r </w:t>
      </w:r>
      <w:r w:rsidR="00661A36">
        <w:t>3.6</w:t>
      </w:r>
      <w:r w:rsidR="006177DB">
        <w:t xml:space="preserve">. </w:t>
      </w:r>
      <w:r w:rsidRPr="006177DB" w:rsidR="006177DB">
        <w:t>dla B</w:t>
      </w:r>
      <w:r w:rsidR="006177DB">
        <w:t xml:space="preserve">udynku </w:t>
      </w:r>
      <w:r w:rsidR="0029554F">
        <w:t>D</w:t>
      </w:r>
      <w:r w:rsidR="006177DB">
        <w:t xml:space="preserve">omu </w:t>
      </w:r>
      <w:r w:rsidR="0029554F">
        <w:t>J</w:t>
      </w:r>
      <w:r w:rsidRPr="006177DB" w:rsidR="006177DB">
        <w:t>ednorodzinnego w Strumieniu 1</w:t>
      </w:r>
    </w:p>
    <w:tbl>
      <w:tblPr>
        <w:tblW w:w="1046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39"/>
        <w:gridCol w:w="565"/>
        <w:gridCol w:w="2639"/>
        <w:gridCol w:w="6520"/>
      </w:tblGrid>
      <w:tr w:rsidRPr="00664472" w:rsidR="00F74153" w:rsidTr="752AD339" w14:paraId="77101B9C" w14:textId="77777777">
        <w:trPr>
          <w:trHeight w:val="429"/>
          <w:jc w:val="center"/>
        </w:trPr>
        <w:tc>
          <w:tcPr>
            <w:tcW w:w="739" w:type="dxa"/>
            <w:tcBorders>
              <w:bottom w:val="single" w:color="auto" w:sz="6" w:space="0"/>
              <w:right w:val="single" w:color="auto" w:sz="4" w:space="0"/>
            </w:tcBorders>
            <w:shd w:val="clear" w:color="auto" w:fill="A8D08D" w:themeFill="accent6" w:themeFillTint="99"/>
          </w:tcPr>
          <w:p w:rsidR="00F74153" w:rsidP="00BD59F0" w:rsidRDefault="00F74153" w14:paraId="42BC0524" w14:textId="77777777">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rsidRPr="00DE04E9" w:rsidR="00F74153" w:rsidP="00BD59F0" w:rsidRDefault="00F74153" w14:paraId="421E10BE" w14:textId="77777777">
            <w:pPr>
              <w:jc w:val="center"/>
              <w:rPr>
                <w:rFonts w:cstheme="minorHAnsi"/>
                <w:color w:val="44546A" w:themeColor="text2"/>
                <w:sz w:val="12"/>
                <w:szCs w:val="12"/>
              </w:rPr>
            </w:pPr>
            <w:r w:rsidRPr="00DE04E9">
              <w:rPr>
                <w:rFonts w:cstheme="minorHAnsi"/>
                <w:bCs/>
                <w:sz w:val="12"/>
                <w:szCs w:val="12"/>
              </w:rPr>
              <w:t>(</w:t>
            </w:r>
            <w:r>
              <w:rPr>
                <w:rFonts w:ascii="Wingdings" w:hAnsi="Wingdings" w:eastAsia="Wingdings" w:cstheme="minorHAnsi"/>
                <w:color w:val="44546A" w:themeColor="text2"/>
                <w:sz w:val="12"/>
                <w:szCs w:val="12"/>
              </w:rPr>
              <w:t></w:t>
            </w:r>
            <w:r w:rsidRPr="00DE04E9">
              <w:rPr>
                <w:rFonts w:cstheme="minorHAnsi"/>
                <w:color w:val="44546A" w:themeColor="text2"/>
                <w:sz w:val="12"/>
                <w:szCs w:val="12"/>
              </w:rPr>
              <w:t>= tak</w:t>
            </w:r>
          </w:p>
          <w:p w:rsidRPr="00CC3507" w:rsidR="00F74153" w:rsidP="00BD59F0" w:rsidRDefault="00F74153" w14:paraId="16751AA0" w14:textId="77777777">
            <w:pPr>
              <w:spacing w:after="0" w:line="240" w:lineRule="auto"/>
              <w:rPr>
                <w:rFonts w:cstheme="minorHAnsi"/>
                <w:b/>
                <w:color w:val="000000" w:themeColor="text1"/>
                <w:sz w:val="20"/>
                <w:szCs w:val="20"/>
              </w:rPr>
            </w:pPr>
            <w:r>
              <w:rPr>
                <w:rFonts w:hint="eastAsia" w:ascii="MS Gothic" w:hAnsi="MS Gothic" w:eastAsia="MS Gothic" w:cstheme="minorHAnsi"/>
                <w:color w:val="44546A" w:themeColor="text2"/>
                <w:sz w:val="12"/>
                <w:szCs w:val="12"/>
              </w:rPr>
              <w:t>□</w:t>
            </w:r>
            <w:r w:rsidRPr="00DE04E9">
              <w:rPr>
                <w:rFonts w:cstheme="minorHAnsi"/>
                <w:color w:val="44546A" w:themeColor="text2"/>
                <w:sz w:val="12"/>
                <w:szCs w:val="12"/>
              </w:rPr>
              <w:t>= nie)</w:t>
            </w:r>
          </w:p>
        </w:tc>
        <w:tc>
          <w:tcPr>
            <w:tcW w:w="9724" w:type="dxa"/>
            <w:gridSpan w:val="3"/>
            <w:tcBorders>
              <w:right w:val="single" w:color="auto" w:sz="4" w:space="0"/>
            </w:tcBorders>
            <w:shd w:val="clear" w:color="auto" w:fill="A8D08D" w:themeFill="accent6" w:themeFillTint="99"/>
            <w:vAlign w:val="center"/>
          </w:tcPr>
          <w:p w:rsidRPr="0032582E" w:rsidR="00F74153" w:rsidP="00D33150" w:rsidRDefault="52410214" w14:paraId="642B956B" w14:textId="7555B681">
            <w:pPr>
              <w:rPr>
                <w:b/>
                <w:bCs/>
                <w:color w:val="000000" w:themeColor="text1"/>
                <w:sz w:val="20"/>
                <w:szCs w:val="20"/>
              </w:rPr>
            </w:pPr>
            <w:r w:rsidRPr="0ACA543E">
              <w:rPr>
                <w:b/>
                <w:bCs/>
                <w:color w:val="000000" w:themeColor="text1"/>
                <w:sz w:val="20"/>
                <w:szCs w:val="20"/>
              </w:rPr>
              <w:t xml:space="preserve">Opis doświadczenia Wnioskodawcy w realizacji prac B+R </w:t>
            </w:r>
            <w:r w:rsidRPr="000C3130" w:rsidR="558FEEB8">
              <w:rPr>
                <w:b/>
                <w:bCs/>
                <w:color w:val="000000" w:themeColor="text1"/>
                <w:sz w:val="20"/>
                <w:szCs w:val="20"/>
              </w:rPr>
              <w:t xml:space="preserve">w obszarze </w:t>
            </w:r>
            <w:r w:rsidR="00D33150">
              <w:rPr>
                <w:b/>
                <w:bCs/>
                <w:color w:val="000000" w:themeColor="text1"/>
                <w:sz w:val="20"/>
                <w:szCs w:val="20"/>
              </w:rPr>
              <w:t>magazynowania ciepła i chłodu</w:t>
            </w:r>
          </w:p>
        </w:tc>
      </w:tr>
      <w:tr w:rsidRPr="00664472" w:rsidR="00ED650A" w:rsidTr="752AD339" w14:paraId="5F804EB5" w14:textId="77777777">
        <w:trPr>
          <w:trHeight w:val="429"/>
          <w:jc w:val="center"/>
        </w:trPr>
        <w:tc>
          <w:tcPr>
            <w:tcW w:w="739" w:type="dxa"/>
            <w:tcBorders>
              <w:right w:val="single" w:color="auto" w:sz="4" w:space="0"/>
              <w:tr2bl w:val="single" w:color="auto" w:sz="4" w:space="0"/>
            </w:tcBorders>
            <w:shd w:val="clear" w:color="auto" w:fill="A8D08D" w:themeFill="accent6" w:themeFillTint="99"/>
          </w:tcPr>
          <w:p w:rsidRPr="00773AC1" w:rsidR="00ED650A" w:rsidP="00BD59F0" w:rsidRDefault="00ED650A" w14:paraId="40002589" w14:textId="77777777">
            <w:pPr>
              <w:jc w:val="both"/>
              <w:rPr>
                <w:sz w:val="20"/>
                <w:szCs w:val="20"/>
              </w:rPr>
            </w:pPr>
          </w:p>
        </w:tc>
        <w:tc>
          <w:tcPr>
            <w:tcW w:w="9724" w:type="dxa"/>
            <w:gridSpan w:val="3"/>
            <w:tcBorders>
              <w:right w:val="single" w:color="auto" w:sz="4" w:space="0"/>
            </w:tcBorders>
            <w:shd w:val="clear" w:color="auto" w:fill="E2EFD9" w:themeFill="accent6" w:themeFillTint="33"/>
            <w:vAlign w:val="center"/>
          </w:tcPr>
          <w:p w:rsidR="00ED650A" w:rsidP="004E16F4" w:rsidRDefault="29B281AB" w14:paraId="312A2952" w14:textId="00A32864">
            <w:pPr>
              <w:jc w:val="both"/>
              <w:rPr>
                <w:sz w:val="20"/>
                <w:szCs w:val="20"/>
              </w:rPr>
            </w:pPr>
            <w:r w:rsidRPr="752AD339">
              <w:rPr>
                <w:sz w:val="20"/>
                <w:szCs w:val="20"/>
              </w:rPr>
              <w:t xml:space="preserve">Zamawiający wymaga, by </w:t>
            </w:r>
            <w:r w:rsidRPr="752AD339" w:rsidR="3D05CB56">
              <w:rPr>
                <w:sz w:val="20"/>
                <w:szCs w:val="20"/>
              </w:rPr>
              <w:t>W</w:t>
            </w:r>
            <w:r w:rsidRPr="752AD339" w:rsidR="24FFC565">
              <w:rPr>
                <w:sz w:val="20"/>
                <w:szCs w:val="20"/>
              </w:rPr>
              <w:t>nioskodawca</w:t>
            </w:r>
            <w:r w:rsidRPr="752AD339">
              <w:rPr>
                <w:sz w:val="20"/>
                <w:szCs w:val="20"/>
              </w:rPr>
              <w:t xml:space="preserve"> </w:t>
            </w:r>
            <w:r w:rsidRPr="752AD339" w:rsidR="78C0313B">
              <w:rPr>
                <w:sz w:val="20"/>
                <w:szCs w:val="20"/>
              </w:rPr>
              <w:t>przedstawił</w:t>
            </w:r>
            <w:r w:rsidRPr="752AD339">
              <w:rPr>
                <w:sz w:val="20"/>
                <w:szCs w:val="20"/>
              </w:rPr>
              <w:t xml:space="preserve"> zrealizowane lub realizowane w okresie ostatnich 5 lat przed upływem terminu składania Wniosku, a jeżeli okres prowadzenia działalności był krótszy – w tym okresie, projekty B+R</w:t>
            </w:r>
            <w:r w:rsidR="00F25D09">
              <w:rPr>
                <w:sz w:val="20"/>
                <w:szCs w:val="20"/>
              </w:rPr>
              <w:t xml:space="preserve"> oraz inne doświadczenia</w:t>
            </w:r>
            <w:r w:rsidRPr="752AD339">
              <w:rPr>
                <w:sz w:val="20"/>
                <w:szCs w:val="20"/>
              </w:rPr>
              <w:t xml:space="preserve"> w obszarze</w:t>
            </w:r>
            <w:r w:rsidRPr="752AD339" w:rsidR="53C3BFF6">
              <w:rPr>
                <w:sz w:val="20"/>
                <w:szCs w:val="20"/>
              </w:rPr>
              <w:t xml:space="preserve"> systemów </w:t>
            </w:r>
            <w:r w:rsidRPr="752AD339" w:rsidR="2A67DB00">
              <w:rPr>
                <w:sz w:val="20"/>
                <w:szCs w:val="20"/>
              </w:rPr>
              <w:t>magazynujących ciepło i/ lub chłód.</w:t>
            </w:r>
          </w:p>
          <w:p w:rsidRPr="00AC04D9" w:rsidR="004E16F4" w:rsidP="004E16F4" w:rsidRDefault="004E16F4" w14:paraId="60ACC7F8" w14:textId="1BF503F9">
            <w:pPr>
              <w:jc w:val="both"/>
              <w:rPr>
                <w:sz w:val="20"/>
                <w:szCs w:val="20"/>
              </w:rPr>
            </w:pPr>
            <w:r w:rsidRPr="70A62EBD">
              <w:rPr>
                <w:color w:val="000000" w:themeColor="text1"/>
                <w:sz w:val="20"/>
                <w:szCs w:val="20"/>
              </w:rPr>
              <w:t xml:space="preserve">Dla każdego </w:t>
            </w:r>
            <w:r>
              <w:rPr>
                <w:color w:val="000000" w:themeColor="text1"/>
                <w:sz w:val="20"/>
                <w:szCs w:val="20"/>
              </w:rPr>
              <w:t>Projektu B+R Wnioskodawca</w:t>
            </w:r>
            <w:r w:rsidRPr="70A62EBD">
              <w:rPr>
                <w:color w:val="000000" w:themeColor="text1"/>
                <w:sz w:val="20"/>
                <w:szCs w:val="20"/>
              </w:rPr>
              <w:t xml:space="preserve"> wypełnia osobną tabelę </w:t>
            </w:r>
            <w:r>
              <w:rPr>
                <w:color w:val="000000" w:themeColor="text1"/>
                <w:sz w:val="20"/>
                <w:szCs w:val="20"/>
              </w:rPr>
              <w:t>G</w:t>
            </w:r>
            <w:r w:rsidRPr="70A62EBD">
              <w:rPr>
                <w:color w:val="000000" w:themeColor="text1"/>
                <w:sz w:val="20"/>
                <w:szCs w:val="20"/>
              </w:rPr>
              <w:t>.</w:t>
            </w:r>
            <w:r>
              <w:rPr>
                <w:color w:val="000000" w:themeColor="text1"/>
                <w:sz w:val="20"/>
                <w:szCs w:val="20"/>
              </w:rPr>
              <w:t>1</w:t>
            </w:r>
            <w:r w:rsidRPr="70A62EBD">
              <w:rPr>
                <w:color w:val="000000" w:themeColor="text1"/>
                <w:sz w:val="20"/>
                <w:szCs w:val="20"/>
              </w:rPr>
              <w:t>.</w:t>
            </w:r>
          </w:p>
        </w:tc>
      </w:tr>
      <w:tr w:rsidRPr="00664472" w:rsidR="00ED650A" w:rsidTr="752AD339" w14:paraId="7D5BC38B" w14:textId="77777777">
        <w:trPr>
          <w:trHeight w:val="473"/>
          <w:jc w:val="center"/>
        </w:trPr>
        <w:sdt>
          <w:sdtPr>
            <w:rPr>
              <w:rFonts w:cstheme="minorHAnsi"/>
              <w:color w:val="44546A" w:themeColor="text2"/>
              <w:sz w:val="20"/>
              <w:szCs w:val="20"/>
            </w:rPr>
            <w:id w:val="-1634023143"/>
            <w14:checkbox>
              <w14:checked w14:val="0"/>
              <w14:checkedState w14:val="2612" w14:font="MS Gothic"/>
              <w14:uncheckedState w14:val="2610" w14:font="MS Gothic"/>
            </w14:checkbox>
          </w:sdtPr>
          <w:sdtContent>
            <w:tc>
              <w:tcPr>
                <w:tcW w:w="739" w:type="dxa"/>
                <w:shd w:val="clear" w:color="auto" w:fill="FFFFFF" w:themeFill="background1"/>
              </w:tcPr>
              <w:p w:rsidRPr="00CC3507" w:rsidR="00ED650A" w:rsidP="00BD59F0" w:rsidRDefault="00ED650A" w14:paraId="585858E2"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restart"/>
            <w:shd w:val="clear" w:color="auto" w:fill="A8D08D" w:themeFill="accent6" w:themeFillTint="99"/>
            <w:vAlign w:val="center"/>
          </w:tcPr>
          <w:p w:rsidRPr="00AC04D9" w:rsidR="00ED650A" w:rsidP="001462DB" w:rsidRDefault="00ED650A" w14:paraId="5056BBDA" w14:textId="77777777">
            <w:pPr>
              <w:pStyle w:val="Akapitzlist"/>
              <w:numPr>
                <w:ilvl w:val="0"/>
                <w:numId w:val="15"/>
              </w:numPr>
              <w:spacing w:before="120" w:after="0" w:line="240" w:lineRule="auto"/>
              <w:ind w:right="-288"/>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8E24EC" w:rsidR="00ED650A" w:rsidP="00BD59F0" w:rsidRDefault="00ED650A" w14:paraId="2A718DA9" w14:textId="77777777">
            <w:pPr>
              <w:spacing w:before="60" w:after="60" w:line="240" w:lineRule="auto"/>
              <w:rPr>
                <w:rFonts w:cstheme="minorHAnsi"/>
                <w:sz w:val="20"/>
                <w:szCs w:val="20"/>
              </w:rPr>
            </w:pPr>
            <w:r w:rsidRPr="008E24EC">
              <w:rPr>
                <w:rFonts w:cstheme="minorHAnsi"/>
                <w:sz w:val="20"/>
                <w:szCs w:val="20"/>
              </w:rPr>
              <w:t>Nazwa/Tytuł projektu</w:t>
            </w:r>
          </w:p>
        </w:tc>
        <w:tc>
          <w:tcPr>
            <w:tcW w:w="6520" w:type="dxa"/>
            <w:tcBorders>
              <w:top w:val="single" w:color="auto" w:sz="4" w:space="0"/>
              <w:right w:val="single" w:color="auto" w:sz="4" w:space="0"/>
            </w:tcBorders>
          </w:tcPr>
          <w:p w:rsidR="70A62EBD" w:rsidRDefault="70A62EBD" w14:paraId="56264180" w14:textId="77777777"/>
        </w:tc>
      </w:tr>
      <w:tr w:rsidRPr="00664472" w:rsidR="00ED650A" w:rsidTr="752AD339" w14:paraId="60CA03AE" w14:textId="77777777">
        <w:trPr>
          <w:trHeight w:val="829"/>
          <w:jc w:val="center"/>
        </w:trPr>
        <w:sdt>
          <w:sdtPr>
            <w:rPr>
              <w:rFonts w:cstheme="minorHAnsi"/>
              <w:color w:val="44546A" w:themeColor="text2"/>
              <w:sz w:val="20"/>
              <w:szCs w:val="20"/>
            </w:rPr>
            <w:id w:val="340440919"/>
            <w14:checkbox>
              <w14:checked w14:val="0"/>
              <w14:checkedState w14:val="2612" w14:font="MS Gothic"/>
              <w14:uncheckedState w14:val="2610" w14:font="MS Gothic"/>
            </w14:checkbox>
          </w:sdtPr>
          <w:sdtContent>
            <w:tc>
              <w:tcPr>
                <w:tcW w:w="739" w:type="dxa"/>
                <w:shd w:val="clear" w:color="auto" w:fill="FFFFFF" w:themeFill="background1"/>
              </w:tcPr>
              <w:p w:rsidRPr="008E24EC" w:rsidR="00ED650A" w:rsidP="00BD59F0" w:rsidRDefault="00ED650A" w14:paraId="4469AD1F"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8E24EC" w:rsidR="00ED650A" w:rsidP="00BD59F0" w:rsidRDefault="00ED650A" w14:paraId="25236165" w14:textId="77777777">
            <w:pPr>
              <w:spacing w:before="120" w:after="0" w:line="240" w:lineRule="auto"/>
              <w:ind w:left="720" w:right="-288"/>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8E24EC" w:rsidR="00ED650A" w:rsidP="00BD59F0" w:rsidRDefault="00ED650A" w14:paraId="595C1F14" w14:textId="77777777">
            <w:pPr>
              <w:spacing w:before="60" w:after="60" w:line="240" w:lineRule="auto"/>
              <w:rPr>
                <w:rFonts w:cstheme="minorHAnsi"/>
                <w:sz w:val="20"/>
                <w:szCs w:val="20"/>
              </w:rPr>
            </w:pPr>
            <w:r w:rsidRPr="008E24EC">
              <w:rPr>
                <w:rFonts w:cstheme="minorHAnsi"/>
                <w:sz w:val="20"/>
                <w:szCs w:val="20"/>
              </w:rPr>
              <w:t>Opis projektu ze wskazaniem działań badawczo-rozwojowych</w:t>
            </w:r>
          </w:p>
        </w:tc>
        <w:tc>
          <w:tcPr>
            <w:tcW w:w="6520" w:type="dxa"/>
            <w:tcBorders>
              <w:top w:val="single" w:color="auto" w:sz="4" w:space="0"/>
              <w:right w:val="single" w:color="auto" w:sz="4" w:space="0"/>
            </w:tcBorders>
          </w:tcPr>
          <w:p w:rsidRPr="008E24EC" w:rsidR="00ED650A" w:rsidP="00BD59F0" w:rsidRDefault="00ED650A" w14:paraId="1B171D41" w14:textId="77777777">
            <w:pPr>
              <w:rPr>
                <w:rFonts w:cstheme="minorHAnsi"/>
                <w:color w:val="000000" w:themeColor="text1"/>
                <w:sz w:val="20"/>
                <w:szCs w:val="20"/>
              </w:rPr>
            </w:pPr>
          </w:p>
        </w:tc>
      </w:tr>
      <w:tr w:rsidRPr="00664472" w:rsidR="00ED650A" w:rsidTr="752AD339" w14:paraId="51C4D452" w14:textId="77777777">
        <w:trPr>
          <w:trHeight w:val="492"/>
          <w:jc w:val="center"/>
        </w:trPr>
        <w:sdt>
          <w:sdtPr>
            <w:rPr>
              <w:rFonts w:cstheme="minorHAnsi"/>
              <w:color w:val="44546A" w:themeColor="text2"/>
              <w:sz w:val="20"/>
              <w:szCs w:val="20"/>
            </w:rPr>
            <w:id w:val="1507323985"/>
            <w14:checkbox>
              <w14:checked w14:val="0"/>
              <w14:checkedState w14:val="2612" w14:font="MS Gothic"/>
              <w14:uncheckedState w14:val="2610" w14:font="MS Gothic"/>
            </w14:checkbox>
          </w:sdtPr>
          <w:sdtContent>
            <w:tc>
              <w:tcPr>
                <w:tcW w:w="739" w:type="dxa"/>
                <w:shd w:val="clear" w:color="auto" w:fill="FFFFFF" w:themeFill="background1"/>
              </w:tcPr>
              <w:p w:rsidRPr="008E24EC" w:rsidR="00ED650A" w:rsidP="00BD59F0" w:rsidRDefault="00ED650A" w14:paraId="40FC0579"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8E24EC" w:rsidR="00ED650A" w:rsidP="00BD59F0" w:rsidRDefault="00ED650A" w14:paraId="1F6AD5F1" w14:textId="77777777">
            <w:pPr>
              <w:spacing w:before="120" w:after="0" w:line="240" w:lineRule="auto"/>
              <w:ind w:left="720" w:right="-288"/>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8E24EC" w:rsidR="00ED650A" w:rsidP="00BD59F0" w:rsidRDefault="00ED650A" w14:paraId="609E3000" w14:textId="5CDD559F">
            <w:pPr>
              <w:spacing w:before="60" w:after="60" w:line="240" w:lineRule="auto"/>
              <w:rPr>
                <w:rFonts w:cstheme="minorHAnsi"/>
                <w:sz w:val="20"/>
                <w:szCs w:val="20"/>
              </w:rPr>
            </w:pPr>
            <w:r w:rsidRPr="008E24EC">
              <w:rPr>
                <w:rFonts w:cstheme="minorHAnsi"/>
                <w:sz w:val="20"/>
                <w:szCs w:val="20"/>
              </w:rPr>
              <w:t>Budżet projektu brutto</w:t>
            </w:r>
            <w:r w:rsidR="001F1EF9">
              <w:rPr>
                <w:rFonts w:cstheme="minorHAnsi"/>
                <w:sz w:val="20"/>
                <w:szCs w:val="20"/>
              </w:rPr>
              <w:t xml:space="preserve"> *</w:t>
            </w:r>
          </w:p>
        </w:tc>
        <w:tc>
          <w:tcPr>
            <w:tcW w:w="6520" w:type="dxa"/>
            <w:tcBorders>
              <w:top w:val="single" w:color="auto" w:sz="4" w:space="0"/>
              <w:right w:val="single" w:color="auto" w:sz="4" w:space="0"/>
            </w:tcBorders>
          </w:tcPr>
          <w:p w:rsidR="70A62EBD" w:rsidRDefault="70A62EBD" w14:paraId="491B3C24" w14:textId="77777777"/>
        </w:tc>
      </w:tr>
      <w:tr w:rsidRPr="00664472" w:rsidR="00ED650A" w:rsidTr="752AD339" w14:paraId="5033340E" w14:textId="77777777">
        <w:trPr>
          <w:trHeight w:val="457"/>
          <w:jc w:val="center"/>
        </w:trPr>
        <w:sdt>
          <w:sdtPr>
            <w:rPr>
              <w:rFonts w:cstheme="minorHAnsi"/>
              <w:color w:val="44546A" w:themeColor="text2"/>
              <w:sz w:val="20"/>
              <w:szCs w:val="20"/>
            </w:rPr>
            <w:id w:val="976883628"/>
            <w14:checkbox>
              <w14:checked w14:val="0"/>
              <w14:checkedState w14:val="2612" w14:font="MS Gothic"/>
              <w14:uncheckedState w14:val="2610" w14:font="MS Gothic"/>
            </w14:checkbox>
          </w:sdtPr>
          <w:sdtContent>
            <w:tc>
              <w:tcPr>
                <w:tcW w:w="739" w:type="dxa"/>
                <w:shd w:val="clear" w:color="auto" w:fill="FFFFFF" w:themeFill="background1"/>
              </w:tcPr>
              <w:p w:rsidRPr="008E24EC" w:rsidR="00ED650A" w:rsidP="00BD59F0" w:rsidRDefault="00ED650A" w14:paraId="07123844"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tcPr>
          <w:p w:rsidRPr="008E24EC" w:rsidR="00ED650A" w:rsidP="00BD59F0" w:rsidRDefault="00ED650A" w14:paraId="61054073" w14:textId="77777777">
            <w:pPr>
              <w:spacing w:before="120" w:after="0" w:line="240" w:lineRule="auto"/>
              <w:ind w:left="720" w:right="-288"/>
              <w:rPr>
                <w:rFonts w:cstheme="minorHAnsi"/>
                <w:color w:val="000000" w:themeColor="text1"/>
                <w:sz w:val="20"/>
                <w:szCs w:val="20"/>
              </w:rPr>
            </w:pPr>
          </w:p>
        </w:tc>
        <w:tc>
          <w:tcPr>
            <w:tcW w:w="2639" w:type="dxa"/>
            <w:shd w:val="clear" w:color="auto" w:fill="E2EFD9" w:themeFill="accent6" w:themeFillTint="33"/>
            <w:vAlign w:val="center"/>
          </w:tcPr>
          <w:p w:rsidRPr="008E24EC" w:rsidR="00ED650A" w:rsidP="00BD59F0" w:rsidRDefault="00ED650A" w14:paraId="21865B03" w14:textId="55166F82">
            <w:pPr>
              <w:spacing w:before="60" w:after="60" w:line="240" w:lineRule="auto"/>
              <w:rPr>
                <w:rFonts w:cstheme="minorHAnsi"/>
                <w:sz w:val="20"/>
                <w:szCs w:val="20"/>
              </w:rPr>
            </w:pPr>
            <w:r w:rsidRPr="008E24EC">
              <w:rPr>
                <w:rFonts w:cstheme="minorHAnsi"/>
                <w:sz w:val="20"/>
                <w:szCs w:val="20"/>
              </w:rPr>
              <w:t>Okres realizacji projektu</w:t>
            </w:r>
            <w:r w:rsidR="001F1EF9">
              <w:rPr>
                <w:rFonts w:cstheme="minorHAnsi"/>
                <w:sz w:val="20"/>
                <w:szCs w:val="20"/>
              </w:rPr>
              <w:t>*</w:t>
            </w:r>
          </w:p>
        </w:tc>
        <w:tc>
          <w:tcPr>
            <w:tcW w:w="6520" w:type="dxa"/>
            <w:vAlign w:val="center"/>
          </w:tcPr>
          <w:p w:rsidR="70A62EBD" w:rsidRDefault="70A62EBD" w14:paraId="10528CA6" w14:textId="77777777"/>
        </w:tc>
      </w:tr>
      <w:tr w:rsidRPr="00664472" w:rsidR="00ED650A" w:rsidTr="752AD339" w14:paraId="1BD28E3D" w14:textId="77777777">
        <w:trPr>
          <w:trHeight w:val="457"/>
          <w:jc w:val="center"/>
        </w:trPr>
        <w:sdt>
          <w:sdtPr>
            <w:rPr>
              <w:rFonts w:cstheme="minorHAnsi"/>
              <w:color w:val="44546A" w:themeColor="text2"/>
              <w:sz w:val="20"/>
              <w:szCs w:val="20"/>
            </w:rPr>
            <w:id w:val="-1499105936"/>
            <w14:checkbox>
              <w14:checked w14:val="0"/>
              <w14:checkedState w14:val="2612" w14:font="MS Gothic"/>
              <w14:uncheckedState w14:val="2610" w14:font="MS Gothic"/>
            </w14:checkbox>
          </w:sdtPr>
          <w:sdtContent>
            <w:tc>
              <w:tcPr>
                <w:tcW w:w="739" w:type="dxa"/>
                <w:shd w:val="clear" w:color="auto" w:fill="FFFFFF" w:themeFill="background1"/>
              </w:tcPr>
              <w:p w:rsidRPr="008E24EC" w:rsidR="00ED650A" w:rsidP="00BD59F0" w:rsidRDefault="00ED650A" w14:paraId="5760E649"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tcPr>
          <w:p w:rsidRPr="008E24EC" w:rsidR="00ED650A" w:rsidP="00BD59F0" w:rsidRDefault="00ED650A" w14:paraId="3B6F5942" w14:textId="77777777">
            <w:pPr>
              <w:spacing w:before="120" w:after="0" w:line="240" w:lineRule="auto"/>
              <w:ind w:left="720" w:right="-288"/>
              <w:rPr>
                <w:rFonts w:cstheme="minorHAnsi"/>
                <w:color w:val="000000" w:themeColor="text1"/>
                <w:sz w:val="20"/>
                <w:szCs w:val="20"/>
              </w:rPr>
            </w:pPr>
          </w:p>
        </w:tc>
        <w:tc>
          <w:tcPr>
            <w:tcW w:w="2639" w:type="dxa"/>
            <w:shd w:val="clear" w:color="auto" w:fill="E2EFD9" w:themeFill="accent6" w:themeFillTint="33"/>
            <w:vAlign w:val="center"/>
          </w:tcPr>
          <w:p w:rsidRPr="008E24EC" w:rsidR="00ED650A" w:rsidP="70A62EBD" w:rsidRDefault="00ED650A" w14:paraId="39C0118B" w14:textId="5DCDCAF9">
            <w:pPr>
              <w:spacing w:before="60" w:after="60" w:line="240" w:lineRule="auto"/>
              <w:rPr>
                <w:sz w:val="20"/>
                <w:szCs w:val="20"/>
              </w:rPr>
            </w:pPr>
            <w:r w:rsidRPr="70A62EBD">
              <w:rPr>
                <w:sz w:val="20"/>
                <w:szCs w:val="20"/>
              </w:rPr>
              <w:t xml:space="preserve">Rola w projekcie (np. za realizację jakich zadań w projekcie odpowiadał </w:t>
            </w:r>
            <w:r w:rsidR="00975C91">
              <w:rPr>
                <w:sz w:val="20"/>
                <w:szCs w:val="20"/>
              </w:rPr>
              <w:t>Wnioskodawca</w:t>
            </w:r>
            <w:r w:rsidRPr="70A62EBD">
              <w:rPr>
                <w:sz w:val="20"/>
                <w:szCs w:val="20"/>
              </w:rPr>
              <w:t xml:space="preserve">) </w:t>
            </w:r>
          </w:p>
        </w:tc>
        <w:tc>
          <w:tcPr>
            <w:tcW w:w="6520" w:type="dxa"/>
            <w:vAlign w:val="center"/>
          </w:tcPr>
          <w:p w:rsidRPr="008E24EC" w:rsidR="00ED650A" w:rsidP="00BD59F0" w:rsidRDefault="00ED650A" w14:paraId="47C997D4" w14:textId="77777777">
            <w:pPr>
              <w:pStyle w:val="Akapitzlist"/>
              <w:spacing w:before="60" w:after="60" w:line="276" w:lineRule="auto"/>
              <w:ind w:left="31"/>
              <w:jc w:val="both"/>
              <w:rPr>
                <w:rFonts w:cstheme="minorHAnsi"/>
                <w:b/>
                <w:sz w:val="20"/>
                <w:szCs w:val="20"/>
              </w:rPr>
            </w:pPr>
          </w:p>
        </w:tc>
      </w:tr>
    </w:tbl>
    <w:p w:rsidRPr="00BE4F8C" w:rsidR="00ED650A" w:rsidP="00BE4F8C" w:rsidRDefault="00BE4F8C" w14:paraId="3A31B3E9" w14:textId="1C9F3D68">
      <w:pPr>
        <w:rPr>
          <w:i/>
          <w:sz w:val="18"/>
        </w:rPr>
      </w:pPr>
      <w:r w:rsidRPr="00BE4F8C">
        <w:rPr>
          <w:i/>
          <w:sz w:val="18"/>
        </w:rPr>
        <w:t>*Jeśli dotyczy</w:t>
      </w:r>
    </w:p>
    <w:p w:rsidRPr="004E16F4" w:rsidR="00ED650A" w:rsidP="00ED650A" w:rsidRDefault="00A71E1E" w14:paraId="2CC3FEC1" w14:textId="1EBD3A71">
      <w:pPr>
        <w:pStyle w:val="Legenda"/>
        <w:keepNext/>
        <w:rPr>
          <w:b/>
        </w:rPr>
      </w:pPr>
      <w:r>
        <w:t xml:space="preserve">Tabela </w:t>
      </w:r>
      <w:r w:rsidR="00E975AC">
        <w:t>G</w:t>
      </w:r>
      <w:r w:rsidR="00ED650A">
        <w:t>2</w:t>
      </w:r>
      <w:r w:rsidRPr="006177DB" w:rsidR="006177DB">
        <w:t xml:space="preserve"> </w:t>
      </w:r>
      <w:r w:rsidR="006177DB">
        <w:t xml:space="preserve">Zespół Projektowy – Wymaganie Jakościowe nr 3.6. </w:t>
      </w:r>
      <w:r w:rsidRPr="006177DB" w:rsidR="006177DB">
        <w:t>dla B</w:t>
      </w:r>
      <w:r w:rsidR="006177DB">
        <w:t xml:space="preserve">udynku </w:t>
      </w:r>
      <w:r w:rsidR="0029554F">
        <w:t>D</w:t>
      </w:r>
      <w:r w:rsidR="006177DB">
        <w:t xml:space="preserve">omu </w:t>
      </w:r>
      <w:r w:rsidR="0029554F">
        <w:t>J</w:t>
      </w:r>
      <w:r w:rsidRPr="006177DB" w:rsidR="006177DB">
        <w:t>ednorodzinnego w Strumieniu 1</w:t>
      </w:r>
    </w:p>
    <w:tbl>
      <w:tblPr>
        <w:tblW w:w="1046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39"/>
        <w:gridCol w:w="565"/>
        <w:gridCol w:w="2639"/>
        <w:gridCol w:w="6520"/>
      </w:tblGrid>
      <w:tr w:rsidRPr="00664472" w:rsidR="004E16F4" w:rsidTr="009B4573" w14:paraId="6B7CD79D" w14:textId="77777777">
        <w:trPr>
          <w:trHeight w:val="429"/>
          <w:jc w:val="center"/>
        </w:trPr>
        <w:tc>
          <w:tcPr>
            <w:tcW w:w="739" w:type="dxa"/>
            <w:tcBorders>
              <w:bottom w:val="single" w:color="auto" w:sz="6" w:space="0"/>
              <w:right w:val="single" w:color="auto" w:sz="4" w:space="0"/>
            </w:tcBorders>
            <w:shd w:val="clear" w:color="auto" w:fill="A8D08D" w:themeFill="accent6" w:themeFillTint="99"/>
          </w:tcPr>
          <w:p w:rsidR="004E16F4" w:rsidP="00BD59F0" w:rsidRDefault="004E16F4" w14:paraId="4BCBCEF3" w14:textId="77777777">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rsidRPr="00DE04E9" w:rsidR="004E16F4" w:rsidP="00BD59F0" w:rsidRDefault="004E16F4" w14:paraId="64CF1013" w14:textId="77777777">
            <w:pPr>
              <w:jc w:val="center"/>
              <w:rPr>
                <w:rFonts w:cstheme="minorHAnsi"/>
                <w:color w:val="44546A" w:themeColor="text2"/>
                <w:sz w:val="12"/>
                <w:szCs w:val="12"/>
              </w:rPr>
            </w:pPr>
            <w:r w:rsidRPr="00DE04E9">
              <w:rPr>
                <w:rFonts w:cstheme="minorHAnsi"/>
                <w:bCs/>
                <w:sz w:val="12"/>
                <w:szCs w:val="12"/>
              </w:rPr>
              <w:t>(</w:t>
            </w:r>
            <w:r>
              <w:rPr>
                <w:rFonts w:ascii="Wingdings" w:hAnsi="Wingdings" w:eastAsia="Wingdings" w:cstheme="minorHAnsi"/>
                <w:color w:val="44546A" w:themeColor="text2"/>
                <w:sz w:val="12"/>
                <w:szCs w:val="12"/>
              </w:rPr>
              <w:t></w:t>
            </w:r>
            <w:r w:rsidRPr="00DE04E9">
              <w:rPr>
                <w:rFonts w:cstheme="minorHAnsi"/>
                <w:color w:val="44546A" w:themeColor="text2"/>
                <w:sz w:val="12"/>
                <w:szCs w:val="12"/>
              </w:rPr>
              <w:t>= tak</w:t>
            </w:r>
          </w:p>
          <w:p w:rsidRPr="00E8401C" w:rsidR="004E16F4" w:rsidP="00BD59F0" w:rsidRDefault="004E16F4" w14:paraId="76A893E6" w14:textId="77777777">
            <w:pPr>
              <w:spacing w:after="0" w:line="240" w:lineRule="auto"/>
              <w:rPr>
                <w:rFonts w:cstheme="minorHAnsi"/>
                <w:color w:val="000000" w:themeColor="text1"/>
                <w:sz w:val="20"/>
                <w:szCs w:val="20"/>
              </w:rPr>
            </w:pPr>
            <w:r>
              <w:rPr>
                <w:rFonts w:hint="eastAsia" w:ascii="MS Gothic" w:hAnsi="MS Gothic" w:eastAsia="MS Gothic" w:cstheme="minorHAnsi"/>
                <w:color w:val="44546A" w:themeColor="text2"/>
                <w:sz w:val="12"/>
                <w:szCs w:val="12"/>
              </w:rPr>
              <w:t>□</w:t>
            </w:r>
            <w:r w:rsidRPr="00DE04E9">
              <w:rPr>
                <w:rFonts w:cstheme="minorHAnsi"/>
                <w:color w:val="44546A" w:themeColor="text2"/>
                <w:sz w:val="12"/>
                <w:szCs w:val="12"/>
              </w:rPr>
              <w:t>= nie)</w:t>
            </w:r>
          </w:p>
        </w:tc>
        <w:tc>
          <w:tcPr>
            <w:tcW w:w="9724" w:type="dxa"/>
            <w:gridSpan w:val="3"/>
            <w:tcBorders>
              <w:right w:val="single" w:color="auto" w:sz="4" w:space="0"/>
            </w:tcBorders>
            <w:shd w:val="clear" w:color="auto" w:fill="A8D08D" w:themeFill="accent6" w:themeFillTint="99"/>
            <w:vAlign w:val="center"/>
          </w:tcPr>
          <w:p w:rsidRPr="004B2A69" w:rsidR="004E16F4" w:rsidP="004E16F4" w:rsidRDefault="004E16F4" w14:paraId="4F683317" w14:textId="77777777">
            <w:pPr>
              <w:spacing w:after="0" w:line="240" w:lineRule="auto"/>
              <w:rPr>
                <w:rFonts w:ascii="Calibri" w:hAnsi="Calibri" w:eastAsia="Calibri" w:cs="Times New Roman"/>
                <w:b/>
                <w:sz w:val="20"/>
                <w:lang w:eastAsia="pl-PL"/>
              </w:rPr>
            </w:pPr>
            <w:r w:rsidRPr="004B2A69">
              <w:rPr>
                <w:rFonts w:ascii="Calibri" w:hAnsi="Calibri" w:eastAsia="Calibri" w:cs="Times New Roman"/>
                <w:b/>
                <w:sz w:val="20"/>
                <w:lang w:eastAsia="pl-PL"/>
              </w:rPr>
              <w:t>Zespół Projektowy</w:t>
            </w:r>
          </w:p>
        </w:tc>
      </w:tr>
      <w:tr w:rsidRPr="001B40B5" w:rsidR="00ED650A" w:rsidTr="00CC7395" w14:paraId="3ECDE52E" w14:textId="77777777">
        <w:trPr>
          <w:trHeight w:val="429"/>
          <w:jc w:val="center"/>
        </w:trPr>
        <w:tc>
          <w:tcPr>
            <w:tcW w:w="739" w:type="dxa"/>
            <w:tcBorders>
              <w:right w:val="single" w:color="auto" w:sz="4" w:space="0"/>
              <w:tr2bl w:val="single" w:color="auto" w:sz="4" w:space="0"/>
            </w:tcBorders>
            <w:shd w:val="clear" w:color="auto" w:fill="A8D08D" w:themeFill="accent6" w:themeFillTint="99"/>
          </w:tcPr>
          <w:p w:rsidRPr="001B40B5" w:rsidR="00ED650A" w:rsidP="00BD59F0" w:rsidRDefault="00ED650A" w14:paraId="2F688F35" w14:textId="77777777">
            <w:pPr>
              <w:jc w:val="both"/>
              <w:rPr>
                <w:rFonts w:cstheme="minorHAnsi"/>
                <w:color w:val="000000" w:themeColor="text1"/>
                <w:sz w:val="20"/>
                <w:szCs w:val="20"/>
              </w:rPr>
            </w:pPr>
          </w:p>
        </w:tc>
        <w:tc>
          <w:tcPr>
            <w:tcW w:w="9724" w:type="dxa"/>
            <w:gridSpan w:val="3"/>
            <w:tcBorders>
              <w:right w:val="single" w:color="auto" w:sz="4" w:space="0"/>
            </w:tcBorders>
            <w:shd w:val="clear" w:color="auto" w:fill="E2EFD9" w:themeFill="accent6" w:themeFillTint="33"/>
            <w:vAlign w:val="center"/>
          </w:tcPr>
          <w:p w:rsidRPr="001B40B5" w:rsidR="00ED650A" w:rsidP="70A62EBD" w:rsidRDefault="0C3F7A90" w14:paraId="594AB0C1" w14:textId="0AB4ED27">
            <w:pPr>
              <w:jc w:val="both"/>
              <w:rPr>
                <w:color w:val="000000" w:themeColor="text1"/>
                <w:sz w:val="20"/>
                <w:szCs w:val="20"/>
              </w:rPr>
            </w:pPr>
            <w:r w:rsidRPr="70A62EBD">
              <w:rPr>
                <w:color w:val="000000" w:themeColor="text1"/>
                <w:sz w:val="20"/>
                <w:szCs w:val="20"/>
              </w:rPr>
              <w:t xml:space="preserve">Należy </w:t>
            </w:r>
            <w:r w:rsidRPr="70A62EBD" w:rsidR="00ED650A">
              <w:rPr>
                <w:color w:val="000000" w:themeColor="text1"/>
                <w:sz w:val="20"/>
                <w:szCs w:val="20"/>
              </w:rPr>
              <w:t>opisa</w:t>
            </w:r>
            <w:r w:rsidRPr="70A62EBD" w:rsidR="5A3A5EF2">
              <w:rPr>
                <w:color w:val="000000" w:themeColor="text1"/>
                <w:sz w:val="20"/>
                <w:szCs w:val="20"/>
              </w:rPr>
              <w:t>ć</w:t>
            </w:r>
            <w:r w:rsidRPr="70A62EBD" w:rsidR="00ED650A">
              <w:rPr>
                <w:color w:val="000000" w:themeColor="text1"/>
                <w:sz w:val="20"/>
                <w:szCs w:val="20"/>
              </w:rPr>
              <w:t xml:space="preserve"> Zespół Projektowy, jaki </w:t>
            </w:r>
            <w:r w:rsidRPr="70A62EBD" w:rsidR="007B05AA">
              <w:rPr>
                <w:color w:val="000000" w:themeColor="text1"/>
                <w:sz w:val="20"/>
                <w:szCs w:val="20"/>
              </w:rPr>
              <w:t>W</w:t>
            </w:r>
            <w:r w:rsidR="007B05AA">
              <w:rPr>
                <w:color w:val="000000" w:themeColor="text1"/>
                <w:sz w:val="20"/>
                <w:szCs w:val="20"/>
              </w:rPr>
              <w:t>nioskodawca</w:t>
            </w:r>
            <w:r w:rsidRPr="70A62EBD" w:rsidR="007B05AA">
              <w:rPr>
                <w:color w:val="000000" w:themeColor="text1"/>
                <w:sz w:val="20"/>
                <w:szCs w:val="20"/>
              </w:rPr>
              <w:t xml:space="preserve"> </w:t>
            </w:r>
            <w:r w:rsidRPr="70A62EBD" w:rsidR="00ED650A">
              <w:rPr>
                <w:color w:val="000000" w:themeColor="text1"/>
                <w:sz w:val="20"/>
                <w:szCs w:val="20"/>
              </w:rPr>
              <w:t xml:space="preserve">planuje zaangażować do realizacji Przedsięwzięcia. </w:t>
            </w:r>
            <w:r w:rsidRPr="70A62EBD" w:rsidR="007B05AA">
              <w:rPr>
                <w:color w:val="000000" w:themeColor="text1"/>
                <w:sz w:val="20"/>
                <w:szCs w:val="20"/>
              </w:rPr>
              <w:t>W</w:t>
            </w:r>
            <w:r w:rsidR="007B05AA">
              <w:rPr>
                <w:color w:val="000000" w:themeColor="text1"/>
                <w:sz w:val="20"/>
                <w:szCs w:val="20"/>
              </w:rPr>
              <w:t>nioskodawca</w:t>
            </w:r>
            <w:r w:rsidRPr="70A62EBD" w:rsidR="007B05AA">
              <w:rPr>
                <w:color w:val="000000" w:themeColor="text1"/>
                <w:sz w:val="20"/>
                <w:szCs w:val="20"/>
              </w:rPr>
              <w:t xml:space="preserve"> </w:t>
            </w:r>
            <w:r w:rsidRPr="70A62EBD" w:rsidR="00ED650A">
              <w:rPr>
                <w:color w:val="000000" w:themeColor="text1"/>
                <w:sz w:val="20"/>
                <w:szCs w:val="20"/>
              </w:rPr>
              <w:t>zobowiązany jest wykazać w szczególności doświadczenie zawodowe Członków Zespołu Projektowego.</w:t>
            </w:r>
          </w:p>
          <w:p w:rsidRPr="001B40B5" w:rsidR="00ED650A" w:rsidP="007B05AA" w:rsidRDefault="00ED650A" w14:paraId="216BC76A" w14:textId="12B2DA0C">
            <w:pPr>
              <w:jc w:val="both"/>
              <w:rPr>
                <w:color w:val="000000" w:themeColor="text1"/>
                <w:sz w:val="20"/>
                <w:szCs w:val="20"/>
              </w:rPr>
            </w:pPr>
            <w:r w:rsidRPr="70A62EBD">
              <w:rPr>
                <w:color w:val="000000" w:themeColor="text1"/>
                <w:sz w:val="20"/>
                <w:szCs w:val="20"/>
              </w:rPr>
              <w:t xml:space="preserve">Dla każdego z Członków Zespołu Projektowego </w:t>
            </w:r>
            <w:r w:rsidRPr="70A62EBD" w:rsidR="007B05AA">
              <w:rPr>
                <w:color w:val="000000" w:themeColor="text1"/>
                <w:sz w:val="20"/>
                <w:szCs w:val="20"/>
              </w:rPr>
              <w:t>W</w:t>
            </w:r>
            <w:r w:rsidR="00E90F78">
              <w:rPr>
                <w:color w:val="000000" w:themeColor="text1"/>
                <w:sz w:val="20"/>
                <w:szCs w:val="20"/>
              </w:rPr>
              <w:t>ni</w:t>
            </w:r>
            <w:r w:rsidR="007B05AA">
              <w:rPr>
                <w:color w:val="000000" w:themeColor="text1"/>
                <w:sz w:val="20"/>
                <w:szCs w:val="20"/>
              </w:rPr>
              <w:t>o</w:t>
            </w:r>
            <w:r w:rsidR="00E90F78">
              <w:rPr>
                <w:color w:val="000000" w:themeColor="text1"/>
                <w:sz w:val="20"/>
                <w:szCs w:val="20"/>
              </w:rPr>
              <w:t>s</w:t>
            </w:r>
            <w:r w:rsidR="007B05AA">
              <w:rPr>
                <w:color w:val="000000" w:themeColor="text1"/>
                <w:sz w:val="20"/>
                <w:szCs w:val="20"/>
              </w:rPr>
              <w:t>kodawc</w:t>
            </w:r>
            <w:r w:rsidRPr="70A62EBD" w:rsidR="007B05AA">
              <w:rPr>
                <w:color w:val="000000" w:themeColor="text1"/>
                <w:sz w:val="20"/>
                <w:szCs w:val="20"/>
              </w:rPr>
              <w:t xml:space="preserve">a </w:t>
            </w:r>
            <w:r w:rsidRPr="70A62EBD">
              <w:rPr>
                <w:color w:val="000000" w:themeColor="text1"/>
                <w:sz w:val="20"/>
                <w:szCs w:val="20"/>
              </w:rPr>
              <w:t xml:space="preserve">wypełnia osobną tabelę </w:t>
            </w:r>
            <w:r w:rsidR="00E975AC">
              <w:rPr>
                <w:color w:val="000000" w:themeColor="text1"/>
                <w:sz w:val="20"/>
                <w:szCs w:val="20"/>
              </w:rPr>
              <w:t>G</w:t>
            </w:r>
            <w:r w:rsidRPr="70A62EBD">
              <w:rPr>
                <w:color w:val="000000" w:themeColor="text1"/>
                <w:sz w:val="20"/>
                <w:szCs w:val="20"/>
              </w:rPr>
              <w:t xml:space="preserve">.2. </w:t>
            </w:r>
            <w:r w:rsidRPr="70A62EBD" w:rsidR="007B05AA">
              <w:rPr>
                <w:color w:val="000000" w:themeColor="text1"/>
                <w:sz w:val="20"/>
                <w:szCs w:val="20"/>
              </w:rPr>
              <w:t>W</w:t>
            </w:r>
            <w:r w:rsidR="007B05AA">
              <w:rPr>
                <w:color w:val="000000" w:themeColor="text1"/>
                <w:sz w:val="20"/>
                <w:szCs w:val="20"/>
              </w:rPr>
              <w:t>nioskodawca</w:t>
            </w:r>
            <w:r w:rsidRPr="70A62EBD" w:rsidR="007B05AA">
              <w:rPr>
                <w:color w:val="000000" w:themeColor="text1"/>
                <w:sz w:val="20"/>
                <w:szCs w:val="20"/>
              </w:rPr>
              <w:t xml:space="preserve"> </w:t>
            </w:r>
            <w:r w:rsidRPr="70A62EBD">
              <w:rPr>
                <w:color w:val="000000" w:themeColor="text1"/>
                <w:sz w:val="20"/>
                <w:szCs w:val="20"/>
              </w:rPr>
              <w:t>dodatkowo załącza do Wniosku dokumenty potwierdzające doświadczenie Członków Zespołu Projektowego (np. CV lub referencje), kopie uprawnień zawodowych (jeśli ich posiadanie jest wymagane), certyfikatów lub innych dokumentów, które uwiarygodniają przedstawiane informacje.</w:t>
            </w:r>
          </w:p>
        </w:tc>
      </w:tr>
      <w:tr w:rsidRPr="00664472" w:rsidR="00ED650A" w:rsidTr="00CC7395" w14:paraId="377D19C8" w14:textId="77777777">
        <w:trPr>
          <w:trHeight w:val="473"/>
          <w:jc w:val="center"/>
        </w:trPr>
        <w:sdt>
          <w:sdtPr>
            <w:rPr>
              <w:rFonts w:cstheme="minorHAnsi"/>
              <w:color w:val="44546A" w:themeColor="text2"/>
              <w:sz w:val="20"/>
              <w:szCs w:val="20"/>
            </w:rPr>
            <w:id w:val="1393152492"/>
            <w14:checkbox>
              <w14:checked w14:val="0"/>
              <w14:checkedState w14:val="2612" w14:font="MS Gothic"/>
              <w14:uncheckedState w14:val="2610" w14:font="MS Gothic"/>
            </w14:checkbox>
          </w:sdtPr>
          <w:sdtContent>
            <w:tc>
              <w:tcPr>
                <w:tcW w:w="739" w:type="dxa"/>
                <w:shd w:val="clear" w:color="auto" w:fill="FFFFFF" w:themeFill="background1"/>
              </w:tcPr>
              <w:p w:rsidRPr="00D97668" w:rsidR="00ED650A" w:rsidP="00BD59F0" w:rsidRDefault="00ED650A" w14:paraId="7BDDEDF9"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restart"/>
            <w:shd w:val="clear" w:color="auto" w:fill="A8D08D" w:themeFill="accent6" w:themeFillTint="99"/>
            <w:vAlign w:val="center"/>
          </w:tcPr>
          <w:p w:rsidRPr="00D97668" w:rsidR="00ED650A" w:rsidP="001462DB" w:rsidRDefault="00ED650A" w14:paraId="0BFF689D" w14:textId="77777777">
            <w:pPr>
              <w:numPr>
                <w:ilvl w:val="0"/>
                <w:numId w:val="12"/>
              </w:numPr>
              <w:spacing w:before="120" w:after="0" w:line="240" w:lineRule="auto"/>
              <w:ind w:right="-288"/>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D97668" w:rsidR="00ED650A" w:rsidP="00BD59F0" w:rsidRDefault="00ED650A" w14:paraId="605D0BF3" w14:textId="7777777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20" w:type="dxa"/>
            <w:tcBorders>
              <w:top w:val="single" w:color="auto" w:sz="4" w:space="0"/>
              <w:right w:val="single" w:color="auto" w:sz="4" w:space="0"/>
            </w:tcBorders>
          </w:tcPr>
          <w:p w:rsidR="00ED650A" w:rsidP="00BD59F0" w:rsidRDefault="00ED650A" w14:paraId="5F1B5AF4" w14:textId="77777777"/>
        </w:tc>
      </w:tr>
      <w:tr w:rsidRPr="00664472" w:rsidR="00ED650A" w:rsidTr="00CC7395" w14:paraId="3F2D9A91" w14:textId="77777777">
        <w:trPr>
          <w:trHeight w:val="280"/>
          <w:jc w:val="center"/>
        </w:trPr>
        <w:sdt>
          <w:sdtPr>
            <w:rPr>
              <w:rFonts w:cstheme="minorHAnsi"/>
              <w:color w:val="44546A" w:themeColor="text2"/>
              <w:sz w:val="20"/>
              <w:szCs w:val="20"/>
            </w:rPr>
            <w:id w:val="-164161115"/>
            <w14:checkbox>
              <w14:checked w14:val="0"/>
              <w14:checkedState w14:val="2612" w14:font="MS Gothic"/>
              <w14:uncheckedState w14:val="2610" w14:font="MS Gothic"/>
            </w14:checkbox>
          </w:sdtPr>
          <w:sdtContent>
            <w:tc>
              <w:tcPr>
                <w:tcW w:w="739" w:type="dxa"/>
                <w:shd w:val="clear" w:color="auto" w:fill="FFFFFF" w:themeFill="background1"/>
              </w:tcPr>
              <w:p w:rsidRPr="00D97668" w:rsidR="00ED650A" w:rsidP="00BD59F0" w:rsidRDefault="00ED650A" w14:paraId="5552F103" w14:textId="77777777">
                <w:pPr>
                  <w:spacing w:before="120" w:after="0" w:line="240" w:lineRule="auto"/>
                  <w:ind w:left="-13"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D97668" w:rsidR="00ED650A" w:rsidP="001462DB" w:rsidRDefault="00ED650A" w14:paraId="69F4D462" w14:textId="77777777">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D97668" w:rsidR="00ED650A" w:rsidP="00BD59F0" w:rsidRDefault="00ED650A" w14:paraId="70849AB3" w14:textId="77777777">
            <w:pPr>
              <w:spacing w:before="60" w:after="60" w:line="240" w:lineRule="auto"/>
              <w:rPr>
                <w:sz w:val="20"/>
                <w:szCs w:val="20"/>
              </w:rPr>
            </w:pPr>
            <w:r w:rsidRPr="0C862B17">
              <w:rPr>
                <w:sz w:val="20"/>
                <w:szCs w:val="20"/>
              </w:rPr>
              <w:t>Obszar/-y za który Członek Zespołu Projektowego będzie odpowiedzialny w ramach Przedsięwzięcia</w:t>
            </w:r>
          </w:p>
        </w:tc>
        <w:tc>
          <w:tcPr>
            <w:tcW w:w="6520" w:type="dxa"/>
            <w:tcBorders>
              <w:top w:val="single" w:color="auto" w:sz="4" w:space="0"/>
              <w:right w:val="single" w:color="auto" w:sz="4" w:space="0"/>
            </w:tcBorders>
          </w:tcPr>
          <w:p w:rsidR="00ED650A" w:rsidP="00BD59F0" w:rsidRDefault="00ED650A" w14:paraId="05523E53" w14:textId="77777777"/>
        </w:tc>
      </w:tr>
      <w:tr w:rsidRPr="00664472" w:rsidR="00ED650A" w:rsidTr="00CC7395" w14:paraId="3A7589FF" w14:textId="77777777">
        <w:trPr>
          <w:trHeight w:val="829"/>
          <w:jc w:val="center"/>
        </w:trPr>
        <w:sdt>
          <w:sdtPr>
            <w:rPr>
              <w:rFonts w:cstheme="minorHAnsi"/>
              <w:color w:val="44546A" w:themeColor="text2"/>
              <w:sz w:val="20"/>
              <w:szCs w:val="20"/>
            </w:rPr>
            <w:id w:val="594218136"/>
            <w14:checkbox>
              <w14:checked w14:val="0"/>
              <w14:checkedState w14:val="2612" w14:font="MS Gothic"/>
              <w14:uncheckedState w14:val="2610" w14:font="MS Gothic"/>
            </w14:checkbox>
          </w:sdtPr>
          <w:sdtContent>
            <w:tc>
              <w:tcPr>
                <w:tcW w:w="739" w:type="dxa"/>
                <w:shd w:val="clear" w:color="auto" w:fill="FFFFFF" w:themeFill="background1"/>
              </w:tcPr>
              <w:p w:rsidRPr="00D97668" w:rsidR="00ED650A" w:rsidP="00BD59F0" w:rsidRDefault="00ED650A" w14:paraId="538F9127" w14:textId="77777777">
                <w:pPr>
                  <w:spacing w:before="120" w:after="0" w:line="240" w:lineRule="auto"/>
                  <w:ind w:left="-13"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D97668" w:rsidR="00ED650A" w:rsidP="001462DB" w:rsidRDefault="00ED650A" w14:paraId="45C07543" w14:textId="77777777">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D97668" w:rsidR="00ED650A" w:rsidP="00BD59F0" w:rsidRDefault="00ED650A" w14:paraId="035F5AFE" w14:textId="77777777">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20" w:type="dxa"/>
            <w:tcBorders>
              <w:top w:val="single" w:color="auto" w:sz="4" w:space="0"/>
              <w:right w:val="single" w:color="auto" w:sz="4" w:space="0"/>
            </w:tcBorders>
          </w:tcPr>
          <w:p w:rsidRPr="00D97668" w:rsidR="00ED650A" w:rsidP="00BD59F0" w:rsidRDefault="00ED650A" w14:paraId="3757B2DD" w14:textId="77777777">
            <w:pPr>
              <w:rPr>
                <w:rFonts w:cstheme="minorHAnsi"/>
                <w:color w:val="000000" w:themeColor="text1"/>
                <w:sz w:val="20"/>
                <w:szCs w:val="20"/>
              </w:rPr>
            </w:pPr>
          </w:p>
        </w:tc>
      </w:tr>
      <w:tr w:rsidRPr="00664472" w:rsidR="00ED650A" w:rsidTr="00CC7395" w14:paraId="3C1CFF6B" w14:textId="77777777">
        <w:trPr>
          <w:trHeight w:val="492"/>
          <w:jc w:val="center"/>
        </w:trPr>
        <w:sdt>
          <w:sdtPr>
            <w:rPr>
              <w:rFonts w:cstheme="minorHAnsi"/>
              <w:color w:val="44546A" w:themeColor="text2"/>
              <w:sz w:val="20"/>
              <w:szCs w:val="20"/>
            </w:rPr>
            <w:id w:val="154811706"/>
            <w14:checkbox>
              <w14:checked w14:val="0"/>
              <w14:checkedState w14:val="2612" w14:font="MS Gothic"/>
              <w14:uncheckedState w14:val="2610" w14:font="MS Gothic"/>
            </w14:checkbox>
          </w:sdtPr>
          <w:sdtContent>
            <w:tc>
              <w:tcPr>
                <w:tcW w:w="739" w:type="dxa"/>
                <w:shd w:val="clear" w:color="auto" w:fill="FFFFFF" w:themeFill="background1"/>
              </w:tcPr>
              <w:p w:rsidRPr="00D97668" w:rsidR="00ED650A" w:rsidP="00BD59F0" w:rsidRDefault="00ED650A" w14:paraId="4A3BE0F1" w14:textId="77777777">
                <w:pPr>
                  <w:spacing w:before="120" w:after="0" w:line="240" w:lineRule="auto"/>
                  <w:ind w:left="-13"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D97668" w:rsidR="00ED650A" w:rsidP="001462DB" w:rsidRDefault="00ED650A" w14:paraId="76314734" w14:textId="77777777">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D97668" w:rsidR="00ED650A" w:rsidP="00BD59F0" w:rsidRDefault="00ED650A" w14:paraId="5B8584EF" w14:textId="7777777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20" w:type="dxa"/>
            <w:tcBorders>
              <w:top w:val="single" w:color="auto" w:sz="4" w:space="0"/>
              <w:right w:val="single" w:color="auto" w:sz="4" w:space="0"/>
            </w:tcBorders>
          </w:tcPr>
          <w:p w:rsidR="00ED650A" w:rsidP="00BD59F0" w:rsidRDefault="00ED650A" w14:paraId="20782480" w14:textId="77777777"/>
        </w:tc>
      </w:tr>
    </w:tbl>
    <w:p w:rsidRPr="00A71E1E" w:rsidR="007B05AA" w:rsidP="70A62EBD" w:rsidRDefault="007B05AA" w14:paraId="3319A3E2" w14:textId="77777777"/>
    <w:p w:rsidRPr="002D21DE" w:rsidR="00ED650A" w:rsidP="00ED650A" w:rsidRDefault="29B281AB" w14:paraId="38E9136A" w14:textId="665860E8">
      <w:pPr>
        <w:pStyle w:val="Nagwek1"/>
      </w:pPr>
      <w:r>
        <w:t>OŚWIADCZENIE O PODWYKONAWSTWIE</w:t>
      </w:r>
    </w:p>
    <w:p w:rsidRPr="00ED650A" w:rsidR="00ED650A" w:rsidP="00ED650A" w:rsidRDefault="00ED650A" w14:paraId="304BAA2B" w14:textId="77777777"/>
    <w:p w:rsidR="00ED650A" w:rsidP="00ED650A" w:rsidRDefault="00ED650A" w14:paraId="2AF2B742" w14:textId="77777777">
      <w:pPr>
        <w:pStyle w:val="Akapitzlist"/>
        <w:widowControl w:val="0"/>
        <w:autoSpaceDE w:val="0"/>
        <w:autoSpaceDN w:val="0"/>
        <w:spacing w:after="40" w:line="252" w:lineRule="auto"/>
        <w:contextualSpacing w:val="0"/>
        <w:jc w:val="both"/>
        <w:rPr>
          <w:b/>
          <w:u w:val="single"/>
        </w:rPr>
      </w:pPr>
      <w:r>
        <w:rPr>
          <w:b/>
          <w:u w:val="single"/>
        </w:rPr>
        <w:t>Oświadczamy, że projekt w ramach Przedsięwzięcia zrealizujemy*:</w:t>
      </w:r>
    </w:p>
    <w:p w:rsidR="00ED650A" w:rsidP="00ED650A" w:rsidRDefault="00BE0446" w14:paraId="3C6D2629" w14:textId="77777777">
      <w:pPr>
        <w:ind w:left="283"/>
      </w:pPr>
      <w:sdt>
        <w:sdtPr>
          <w:id w:val="-706329414"/>
          <w14:checkbox>
            <w14:checked w14:val="0"/>
            <w14:checkedState w14:val="2612" w14:font="MS Gothic"/>
            <w14:uncheckedState w14:val="2610" w14:font="MS Gothic"/>
          </w14:checkbox>
        </w:sdtPr>
        <w:sdtContent>
          <w:r w:rsidR="00ED650A">
            <w:rPr>
              <w:rFonts w:hint="eastAsia" w:ascii="MS Gothic" w:hAnsi="MS Gothic" w:eastAsia="MS Gothic"/>
            </w:rPr>
            <w:t>☐</w:t>
          </w:r>
        </w:sdtContent>
      </w:sdt>
      <w:r w:rsidR="00ED650A">
        <w:tab/>
      </w:r>
      <w:r w:rsidR="00ED650A">
        <w:t>samodzielnie;</w:t>
      </w:r>
    </w:p>
    <w:p w:rsidR="00ED650A" w:rsidP="00ED650A" w:rsidRDefault="00BE0446" w14:paraId="425DBBCD" w14:textId="6F8E1013">
      <w:pPr>
        <w:ind w:left="283"/>
      </w:pPr>
      <w:sdt>
        <w:sdtPr>
          <w:id w:val="-390191191"/>
          <w14:checkbox>
            <w14:checked w14:val="0"/>
            <w14:checkedState w14:val="2612" w14:font="MS Gothic"/>
            <w14:uncheckedState w14:val="2610" w14:font="MS Gothic"/>
          </w14:checkbox>
        </w:sdtPr>
        <w:sdtContent>
          <w:r w:rsidR="00ED650A">
            <w:rPr>
              <w:rFonts w:hint="eastAsia" w:ascii="MS Gothic" w:hAnsi="MS Gothic" w:eastAsia="MS Gothic"/>
            </w:rPr>
            <w:t>☐</w:t>
          </w:r>
        </w:sdtContent>
      </w:sdt>
      <w:r w:rsidR="00ED650A">
        <w:tab/>
      </w:r>
      <w:r w:rsidR="00ED650A">
        <w:t xml:space="preserve">przy udziale podwykonawcy/ów w zakresie** </w:t>
      </w:r>
    </w:p>
    <w:p w:rsidR="00ED650A" w:rsidP="00ED650A" w:rsidRDefault="00ED650A" w14:paraId="2A019828" w14:textId="77777777">
      <w:pPr>
        <w:ind w:left="283"/>
      </w:pPr>
    </w:p>
    <w:tbl>
      <w:tblPr>
        <w:tblStyle w:val="Tabela-Siatka"/>
        <w:tblW w:w="0" w:type="auto"/>
        <w:tblInd w:w="283" w:type="dxa"/>
        <w:tblLook w:val="04A0" w:firstRow="1" w:lastRow="0" w:firstColumn="1" w:lastColumn="0" w:noHBand="0" w:noVBand="1"/>
      </w:tblPr>
      <w:tblGrid>
        <w:gridCol w:w="717"/>
        <w:gridCol w:w="555"/>
        <w:gridCol w:w="1984"/>
        <w:gridCol w:w="3769"/>
        <w:gridCol w:w="1754"/>
      </w:tblGrid>
      <w:tr w:rsidR="00ED650A" w:rsidTr="00BD59F0" w14:paraId="6DF2FB3A" w14:textId="77777777">
        <w:tc>
          <w:tcPr>
            <w:tcW w:w="717" w:type="dxa"/>
            <w:shd w:val="clear" w:color="auto" w:fill="A8D08D" w:themeFill="accent6" w:themeFillTint="99"/>
          </w:tcPr>
          <w:p w:rsidR="00ED650A" w:rsidP="00BD59F0" w:rsidRDefault="00ED650A" w14:paraId="331D1403" w14:textId="77777777">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rsidRPr="00DE04E9" w:rsidR="00ED650A" w:rsidP="00BD59F0" w:rsidRDefault="00ED650A" w14:paraId="7D9592F3" w14:textId="77777777">
            <w:pPr>
              <w:rPr>
                <w:rFonts w:cstheme="minorHAnsi"/>
                <w:color w:val="44546A" w:themeColor="text2"/>
                <w:sz w:val="12"/>
                <w:szCs w:val="12"/>
              </w:rPr>
            </w:pPr>
            <w:r w:rsidRPr="00DE04E9">
              <w:rPr>
                <w:rFonts w:cstheme="minorHAnsi"/>
                <w:bCs/>
                <w:sz w:val="12"/>
                <w:szCs w:val="12"/>
              </w:rPr>
              <w:t>(</w:t>
            </w:r>
            <w:r>
              <w:rPr>
                <w:rFonts w:ascii="Wingdings" w:hAnsi="Wingdings" w:eastAsia="Wingdings" w:cstheme="minorHAnsi"/>
                <w:color w:val="44546A" w:themeColor="text2"/>
                <w:sz w:val="12"/>
                <w:szCs w:val="12"/>
              </w:rPr>
              <w:t></w:t>
            </w:r>
            <w:r w:rsidRPr="00DE04E9">
              <w:rPr>
                <w:rFonts w:cstheme="minorHAnsi"/>
                <w:color w:val="44546A" w:themeColor="text2"/>
                <w:sz w:val="12"/>
                <w:szCs w:val="12"/>
              </w:rPr>
              <w:t>= tak</w:t>
            </w:r>
          </w:p>
          <w:p w:rsidR="00ED650A" w:rsidP="00BD59F0" w:rsidRDefault="00ED650A" w14:paraId="6E3368A3" w14:textId="77777777">
            <w:r>
              <w:rPr>
                <w:rFonts w:hint="eastAsia" w:ascii="MS Gothic" w:hAnsi="MS Gothic" w:eastAsia="MS Gothic" w:cstheme="minorHAnsi"/>
                <w:color w:val="44546A" w:themeColor="text2"/>
                <w:sz w:val="12"/>
                <w:szCs w:val="12"/>
              </w:rPr>
              <w:t>□</w:t>
            </w:r>
            <w:r w:rsidRPr="00DE04E9">
              <w:rPr>
                <w:rFonts w:cstheme="minorHAnsi"/>
                <w:color w:val="44546A" w:themeColor="text2"/>
                <w:sz w:val="12"/>
                <w:szCs w:val="12"/>
              </w:rPr>
              <w:t>= nie)</w:t>
            </w:r>
          </w:p>
        </w:tc>
        <w:tc>
          <w:tcPr>
            <w:tcW w:w="555" w:type="dxa"/>
            <w:shd w:val="clear" w:color="auto" w:fill="A8D08D" w:themeFill="accent6" w:themeFillTint="99"/>
          </w:tcPr>
          <w:p w:rsidR="00ED650A" w:rsidP="00BD59F0" w:rsidRDefault="00ED650A" w14:paraId="454238DD" w14:textId="77777777">
            <w:r w:rsidRPr="00CC3507">
              <w:rPr>
                <w:sz w:val="18"/>
                <w:szCs w:val="18"/>
              </w:rPr>
              <w:t>L.p.</w:t>
            </w:r>
          </w:p>
        </w:tc>
        <w:tc>
          <w:tcPr>
            <w:tcW w:w="1984" w:type="dxa"/>
            <w:shd w:val="clear" w:color="auto" w:fill="A8D08D" w:themeFill="accent6" w:themeFillTint="99"/>
          </w:tcPr>
          <w:p w:rsidR="00ED650A" w:rsidP="00BD59F0" w:rsidRDefault="00ED650A" w14:paraId="188C55AC" w14:textId="380BAE47">
            <w:r w:rsidRPr="00CC3507">
              <w:rPr>
                <w:sz w:val="18"/>
                <w:szCs w:val="18"/>
              </w:rPr>
              <w:t>Oznaczenie Podwykonawcy (nazwa, adres, NIP)</w:t>
            </w:r>
          </w:p>
        </w:tc>
        <w:tc>
          <w:tcPr>
            <w:tcW w:w="3769" w:type="dxa"/>
            <w:shd w:val="clear" w:color="auto" w:fill="A8D08D" w:themeFill="accent6" w:themeFillTint="99"/>
          </w:tcPr>
          <w:p w:rsidR="00ED650A" w:rsidP="00BD59F0" w:rsidRDefault="00ED650A" w14:paraId="5ABF63BA" w14:textId="77777777">
            <w:r w:rsidRPr="00CC3507">
              <w:rPr>
                <w:sz w:val="18"/>
                <w:szCs w:val="18"/>
              </w:rPr>
              <w:t>Zakres Prac B+R</w:t>
            </w:r>
          </w:p>
        </w:tc>
        <w:tc>
          <w:tcPr>
            <w:tcW w:w="1754" w:type="dxa"/>
            <w:shd w:val="clear" w:color="auto" w:fill="A8D08D" w:themeFill="accent6" w:themeFillTint="99"/>
          </w:tcPr>
          <w:p w:rsidR="00ED650A" w:rsidP="00BD59F0" w:rsidRDefault="00ED650A" w14:paraId="7B61B1E8" w14:textId="77777777">
            <w:r>
              <w:rPr>
                <w:sz w:val="18"/>
                <w:szCs w:val="18"/>
              </w:rPr>
              <w:t>Szacowany u</w:t>
            </w:r>
            <w:r w:rsidRPr="00CC3507">
              <w:rPr>
                <w:sz w:val="18"/>
                <w:szCs w:val="18"/>
              </w:rPr>
              <w:t>dział w łącznym wolumenie Prac B+R</w:t>
            </w:r>
            <w:r>
              <w:rPr>
                <w:sz w:val="18"/>
                <w:szCs w:val="18"/>
              </w:rPr>
              <w:t xml:space="preserve"> [%]</w:t>
            </w:r>
          </w:p>
        </w:tc>
      </w:tr>
      <w:tr w:rsidR="00ED650A" w:rsidTr="00BD59F0" w14:paraId="188AECAB" w14:textId="77777777">
        <w:sdt>
          <w:sdtPr>
            <w:rPr>
              <w:rFonts w:cstheme="minorHAnsi"/>
              <w:color w:val="44546A" w:themeColor="text2"/>
              <w:sz w:val="20"/>
              <w:szCs w:val="20"/>
            </w:rPr>
            <w:id w:val="1135911911"/>
            <w14:checkbox>
              <w14:checked w14:val="0"/>
              <w14:checkedState w14:val="2612" w14:font="MS Gothic"/>
              <w14:uncheckedState w14:val="2610" w14:font="MS Gothic"/>
            </w14:checkbox>
          </w:sdtPr>
          <w:sdtContent>
            <w:tc>
              <w:tcPr>
                <w:tcW w:w="717" w:type="dxa"/>
              </w:tcPr>
              <w:p w:rsidRPr="00CC3507" w:rsidR="00ED650A" w:rsidP="00BD59F0" w:rsidRDefault="00ED650A" w14:paraId="1D9CDA48" w14:textId="77777777">
                <w:pPr>
                  <w:jc w:val="center"/>
                  <w:rPr>
                    <w:rFonts w:cstheme="minorHAnsi"/>
                    <w:bCs/>
                    <w:sz w:val="20"/>
                    <w:szCs w:val="20"/>
                  </w:rPr>
                </w:pPr>
                <w:r>
                  <w:rPr>
                    <w:rFonts w:hint="eastAsia" w:ascii="MS Gothic" w:hAnsi="MS Gothic" w:eastAsia="MS Gothic" w:cstheme="minorHAnsi"/>
                    <w:color w:val="44546A" w:themeColor="text2"/>
                    <w:sz w:val="20"/>
                    <w:szCs w:val="20"/>
                  </w:rPr>
                  <w:t>☐</w:t>
                </w:r>
              </w:p>
            </w:tc>
          </w:sdtContent>
        </w:sdt>
        <w:tc>
          <w:tcPr>
            <w:tcW w:w="555" w:type="dxa"/>
          </w:tcPr>
          <w:p w:rsidRPr="00CC3507" w:rsidR="00ED650A" w:rsidP="00BD59F0" w:rsidRDefault="00ED650A" w14:paraId="256EB986" w14:textId="77777777">
            <w:pPr>
              <w:rPr>
                <w:sz w:val="20"/>
                <w:szCs w:val="20"/>
              </w:rPr>
            </w:pPr>
            <w:r>
              <w:rPr>
                <w:sz w:val="20"/>
                <w:szCs w:val="20"/>
              </w:rPr>
              <w:t>1.</w:t>
            </w:r>
          </w:p>
        </w:tc>
        <w:tc>
          <w:tcPr>
            <w:tcW w:w="1984" w:type="dxa"/>
          </w:tcPr>
          <w:p w:rsidRPr="00CC3507" w:rsidR="00ED650A" w:rsidP="00BD59F0" w:rsidRDefault="00ED650A" w14:paraId="23D01A74" w14:textId="77777777">
            <w:pPr>
              <w:rPr>
                <w:sz w:val="20"/>
                <w:szCs w:val="20"/>
              </w:rPr>
            </w:pPr>
          </w:p>
        </w:tc>
        <w:tc>
          <w:tcPr>
            <w:tcW w:w="3769" w:type="dxa"/>
          </w:tcPr>
          <w:p w:rsidRPr="00CC3507" w:rsidR="00ED650A" w:rsidP="00BD59F0" w:rsidRDefault="00ED650A" w14:paraId="0193A6A4" w14:textId="77777777">
            <w:pPr>
              <w:rPr>
                <w:sz w:val="20"/>
                <w:szCs w:val="20"/>
              </w:rPr>
            </w:pPr>
          </w:p>
        </w:tc>
        <w:tc>
          <w:tcPr>
            <w:tcW w:w="1754" w:type="dxa"/>
          </w:tcPr>
          <w:p w:rsidRPr="00CC3507" w:rsidR="00ED650A" w:rsidP="00BD59F0" w:rsidRDefault="00ED650A" w14:paraId="186C9488" w14:textId="77777777">
            <w:pPr>
              <w:rPr>
                <w:sz w:val="20"/>
                <w:szCs w:val="20"/>
              </w:rPr>
            </w:pPr>
          </w:p>
        </w:tc>
      </w:tr>
    </w:tbl>
    <w:p w:rsidR="00ED650A" w:rsidP="00ED650A" w:rsidRDefault="00ED650A" w14:paraId="751A7A90" w14:textId="36DE900D"/>
    <w:p w:rsidR="00ED650A" w:rsidP="00ED650A" w:rsidRDefault="00ED650A" w14:paraId="4C123F57" w14:textId="77777777">
      <w:pPr>
        <w:ind w:left="283"/>
      </w:pPr>
      <w:r>
        <w:t>…………………………………..........................................................................................................................</w:t>
      </w:r>
    </w:p>
    <w:p w:rsidR="00ED650A" w:rsidP="00ED650A" w:rsidRDefault="00ED650A" w14:paraId="7314CA57" w14:textId="77777777">
      <w:pPr>
        <w:spacing w:after="40" w:line="252" w:lineRule="auto"/>
        <w:ind w:left="360"/>
        <w:rPr>
          <w:i/>
        </w:rPr>
      </w:pPr>
    </w:p>
    <w:p w:rsidR="00ED650A" w:rsidP="00ED650A" w:rsidRDefault="00ED650A" w14:paraId="7FA34E5B" w14:textId="77777777">
      <w:pPr>
        <w:spacing w:after="40" w:line="252" w:lineRule="auto"/>
        <w:ind w:left="360"/>
        <w:jc w:val="both"/>
        <w:rPr>
          <w:i/>
        </w:rPr>
      </w:pPr>
      <w:r>
        <w:rPr>
          <w:i/>
        </w:rPr>
        <w:t>*należy zaznaczyć symbolem X odpowiedni kwadrat</w:t>
      </w:r>
    </w:p>
    <w:p w:rsidR="00ED650A" w:rsidP="70A62EBD" w:rsidRDefault="00ED650A" w14:paraId="370208D9" w14:textId="3A674CEE">
      <w:pPr>
        <w:spacing w:after="40" w:line="252" w:lineRule="auto"/>
        <w:ind w:left="360"/>
        <w:jc w:val="both"/>
        <w:rPr>
          <w:i/>
          <w:iCs/>
        </w:rPr>
      </w:pPr>
      <w:r w:rsidRPr="70A62EBD">
        <w:rPr>
          <w:i/>
          <w:iCs/>
        </w:rPr>
        <w:t xml:space="preserve">**należy opisać zakres tematyczny, w jakim </w:t>
      </w:r>
      <w:r w:rsidRPr="70A62EBD" w:rsidR="001452E3">
        <w:rPr>
          <w:i/>
          <w:iCs/>
        </w:rPr>
        <w:t>W</w:t>
      </w:r>
      <w:r w:rsidR="001452E3">
        <w:rPr>
          <w:i/>
          <w:iCs/>
        </w:rPr>
        <w:t>nioskodawca</w:t>
      </w:r>
      <w:r w:rsidRPr="70A62EBD" w:rsidR="001452E3">
        <w:rPr>
          <w:i/>
          <w:iCs/>
        </w:rPr>
        <w:t xml:space="preserve"> </w:t>
      </w:r>
      <w:r w:rsidRPr="70A62EBD">
        <w:rPr>
          <w:i/>
          <w:iCs/>
        </w:rPr>
        <w:t>będzie współpracować z podwykonawcami.</w:t>
      </w:r>
    </w:p>
    <w:p w:rsidR="00ED650A" w:rsidP="00ED650A" w:rsidRDefault="00ED650A" w14:paraId="134903B0" w14:textId="0D66B480"/>
    <w:p w:rsidR="00ED650A" w:rsidP="00ED650A" w:rsidRDefault="29B281AB" w14:paraId="1DD6FC54" w14:textId="37F1863A">
      <w:pPr>
        <w:pStyle w:val="Nagwek1"/>
        <w:spacing w:before="120" w:after="120" w:line="240" w:lineRule="auto"/>
        <w:ind w:left="714" w:hanging="357"/>
        <w:rPr>
          <w:rFonts w:cstheme="minorBidi"/>
        </w:rPr>
      </w:pPr>
      <w:r w:rsidRPr="0ACA543E">
        <w:rPr>
          <w:rFonts w:cstheme="minorBidi"/>
        </w:rPr>
        <w:t>OŚWIADCZENIE O BRAKU PODSTAW WYKLUCZENIA</w:t>
      </w:r>
    </w:p>
    <w:p w:rsidRPr="00ED650A" w:rsidR="00ED650A" w:rsidP="00ED650A" w:rsidRDefault="00ED650A" w14:paraId="47B73B02" w14:textId="77777777"/>
    <w:p w:rsidRPr="002E2CCF" w:rsidR="00ED650A" w:rsidP="00ED650A" w:rsidRDefault="00ED650A" w14:paraId="60CAF6C4" w14:textId="5BB3BFB6">
      <w:pPr>
        <w:pStyle w:val="Akapitzlist"/>
        <w:spacing w:before="60" w:after="60" w:line="276" w:lineRule="auto"/>
        <w:ind w:left="0"/>
        <w:contextualSpacing w:val="0"/>
        <w:jc w:val="both"/>
        <w:rPr>
          <w:sz w:val="20"/>
          <w:szCs w:val="20"/>
        </w:rPr>
      </w:pPr>
      <w:r w:rsidRPr="70A62EBD">
        <w:rPr>
          <w:sz w:val="20"/>
          <w:szCs w:val="20"/>
        </w:rPr>
        <w:t xml:space="preserve">Ja/My, niżej podpisany/podpisani oświadczam/oświadczamy, że w stosunku do </w:t>
      </w:r>
      <w:r w:rsidR="00975C91">
        <w:rPr>
          <w:sz w:val="20"/>
          <w:szCs w:val="20"/>
        </w:rPr>
        <w:t>Wnioskodawcy</w:t>
      </w:r>
      <w:r w:rsidRPr="70A62EBD">
        <w:rPr>
          <w:sz w:val="20"/>
          <w:szCs w:val="20"/>
        </w:rPr>
        <w:t xml:space="preserve"> (a w przypadku złożenia Wniosku łącznie przez kilka podmiotów – w stosunku do żadnego z podmiotów działających łącznie jako </w:t>
      </w:r>
      <w:r w:rsidRPr="70A62EBD" w:rsidR="79F39EF7">
        <w:rPr>
          <w:sz w:val="20"/>
          <w:szCs w:val="20"/>
        </w:rPr>
        <w:t>Wykonawc</w:t>
      </w:r>
      <w:r w:rsidRPr="70A62EBD">
        <w:rPr>
          <w:sz w:val="20"/>
          <w:szCs w:val="20"/>
        </w:rPr>
        <w:t>a), nie zachodzą podstawy wykluczenia z Postępowania, o których mowa w rozdziale II ppkt 2.2 ust. 1 Regulaminu.</w:t>
      </w:r>
    </w:p>
    <w:p w:rsidR="00ED650A" w:rsidP="00ED650A" w:rsidRDefault="00ED650A" w14:paraId="38273D82" w14:textId="38026315"/>
    <w:p w:rsidR="00ED650A" w:rsidP="00ED650A" w:rsidRDefault="29B281AB" w14:paraId="165067EE" w14:textId="299683D2">
      <w:pPr>
        <w:pStyle w:val="Nagwek1"/>
      </w:pPr>
      <w:r>
        <w:t xml:space="preserve">INNE OŚWIADCZENIA </w:t>
      </w:r>
      <w:r w:rsidR="5953C44D">
        <w:t>WNIOSKODAWCY</w:t>
      </w:r>
    </w:p>
    <w:p w:rsidR="00ED650A" w:rsidP="00ED650A" w:rsidRDefault="00ED650A" w14:paraId="79235663" w14:textId="0866F32E"/>
    <w:p w:rsidRPr="002E2CCF" w:rsidR="00ED650A" w:rsidP="00ED650A" w:rsidRDefault="00ED650A" w14:paraId="639A24DB" w14:textId="73E4411F">
      <w:pPr>
        <w:pStyle w:val="Akapitzlist"/>
        <w:spacing w:before="60" w:after="60" w:line="276" w:lineRule="auto"/>
        <w:ind w:left="0"/>
        <w:contextualSpacing w:val="0"/>
        <w:jc w:val="both"/>
        <w:rPr>
          <w:sz w:val="20"/>
          <w:szCs w:val="20"/>
        </w:rPr>
      </w:pPr>
      <w:r w:rsidRPr="70A62EBD">
        <w:rPr>
          <w:sz w:val="20"/>
          <w:szCs w:val="20"/>
        </w:rPr>
        <w:t xml:space="preserve">Ja/My, niżej podpisany/podpisani oświadczam/oświadczamy w imieniu </w:t>
      </w:r>
      <w:r w:rsidRPr="70A62EBD" w:rsidR="001452E3">
        <w:rPr>
          <w:sz w:val="20"/>
          <w:szCs w:val="20"/>
        </w:rPr>
        <w:t>W</w:t>
      </w:r>
      <w:r w:rsidR="001452E3">
        <w:rPr>
          <w:sz w:val="20"/>
          <w:szCs w:val="20"/>
        </w:rPr>
        <w:t>nioskodawcy</w:t>
      </w:r>
      <w:r w:rsidRPr="70A62EBD" w:rsidR="001452E3">
        <w:rPr>
          <w:sz w:val="20"/>
          <w:szCs w:val="20"/>
        </w:rPr>
        <w:t xml:space="preserve"> </w:t>
      </w:r>
      <w:r w:rsidRPr="70A62EBD">
        <w:rPr>
          <w:sz w:val="20"/>
          <w:szCs w:val="20"/>
        </w:rPr>
        <w:t xml:space="preserve">(a w przypadku złożenia Wniosku łącznie przez kilka podmiotów – w imieniu każdego z podmiotów działających łącznie jako </w:t>
      </w:r>
      <w:r w:rsidRPr="70A62EBD" w:rsidR="79F39EF7">
        <w:rPr>
          <w:sz w:val="20"/>
          <w:szCs w:val="20"/>
        </w:rPr>
        <w:t>Wykonawc</w:t>
      </w:r>
      <w:r w:rsidRPr="70A62EBD">
        <w:rPr>
          <w:sz w:val="20"/>
          <w:szCs w:val="20"/>
        </w:rPr>
        <w:t>a), że:</w:t>
      </w:r>
    </w:p>
    <w:p w:rsidRPr="002E2CCF" w:rsidR="00ED650A" w:rsidP="001462DB" w:rsidRDefault="001452E3" w14:paraId="2B84E41D" w14:textId="1ED0BF7C">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Pr>
          <w:sz w:val="20"/>
          <w:szCs w:val="20"/>
        </w:rPr>
        <w:t xml:space="preserve"> </w:t>
      </w:r>
      <w:r w:rsidRPr="70A62EBD" w:rsidR="00ED650A">
        <w:rPr>
          <w:sz w:val="20"/>
          <w:szCs w:val="20"/>
        </w:rPr>
        <w:t xml:space="preserve">zapoznał się z warunkami zamówienia określonym przez Narodowe Centrum Badań i Rozwoju w Regulaminie oraz w Umowie i uznaje się związany określonymi w nich zasadami Postępowania oraz zdobytymi informacjami niezbędnymi do przygotowania Wniosku, </w:t>
      </w:r>
    </w:p>
    <w:p w:rsidRPr="002E2CCF" w:rsidR="00ED650A" w:rsidP="001462DB" w:rsidRDefault="001452E3" w14:paraId="242FFE5C" w14:textId="493BA44E">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sidR="00ED650A">
        <w:rPr>
          <w:sz w:val="20"/>
          <w:szCs w:val="20"/>
        </w:rPr>
        <w:t xml:space="preserve"> akceptuje treść Regulaminu oraz Załączników do Regulaminu, w tym wzoru Umowy, oraz zawartych w nich warunków, w tym warunków płatności oraz terminu realizacji Przedsięwzięcia i nie wnosi do nich uwag,</w:t>
      </w:r>
    </w:p>
    <w:p w:rsidRPr="002E2CCF" w:rsidR="00ED650A" w:rsidP="001462DB" w:rsidRDefault="001452E3" w14:paraId="603DD062" w14:textId="32372935">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sidR="00ED650A">
        <w:rPr>
          <w:sz w:val="20"/>
          <w:szCs w:val="20"/>
        </w:rPr>
        <w:t xml:space="preserve"> spełnia wszystkie wymagania zawarte w Regulaminie,</w:t>
      </w:r>
    </w:p>
    <w:p w:rsidRPr="002E2CCF" w:rsidR="00ED650A" w:rsidP="001462DB" w:rsidRDefault="001452E3" w14:paraId="3E702BF3" w14:textId="5F6BFFDC">
      <w:pPr>
        <w:pStyle w:val="Styl4"/>
        <w:numPr>
          <w:ilvl w:val="0"/>
          <w:numId w:val="10"/>
        </w:numPr>
        <w:spacing w:before="60" w:after="60" w:line="276" w:lineRule="auto"/>
        <w:jc w:val="both"/>
        <w:rPr>
          <w:sz w:val="20"/>
          <w:szCs w:val="20"/>
        </w:rPr>
      </w:pPr>
      <w:r w:rsidRPr="70A62EBD">
        <w:rPr>
          <w:sz w:val="20"/>
          <w:szCs w:val="20"/>
        </w:rPr>
        <w:lastRenderedPageBreak/>
        <w:t>W</w:t>
      </w:r>
      <w:r>
        <w:rPr>
          <w:sz w:val="20"/>
          <w:szCs w:val="20"/>
        </w:rPr>
        <w:t>nioskodawca</w:t>
      </w:r>
      <w:r w:rsidRPr="70A62EBD" w:rsidR="00ED650A">
        <w:rPr>
          <w:sz w:val="20"/>
          <w:szCs w:val="20"/>
        </w:rPr>
        <w:t xml:space="preserve"> wyraża zgodę na doręczenie korespondencji, w tym pism i informacji w Postępowaniu w wersji elektronicznej, na adres e-mail wskazany w punkcie C. Wniosku,</w:t>
      </w:r>
    </w:p>
    <w:p w:rsidRPr="002E2CCF" w:rsidR="00ED650A" w:rsidP="0ACA543E" w:rsidRDefault="5953C44D" w14:paraId="34E01E97" w14:textId="43E59425">
      <w:pPr>
        <w:pStyle w:val="Styl4"/>
        <w:numPr>
          <w:ilvl w:val="0"/>
          <w:numId w:val="10"/>
        </w:numPr>
        <w:spacing w:before="60" w:after="60" w:line="276" w:lineRule="auto"/>
        <w:jc w:val="both"/>
        <w:rPr>
          <w:rFonts w:eastAsiaTheme="minorEastAsia"/>
          <w:sz w:val="20"/>
          <w:szCs w:val="20"/>
        </w:rPr>
      </w:pPr>
      <w:r w:rsidRPr="0ACA543E">
        <w:rPr>
          <w:sz w:val="20"/>
          <w:szCs w:val="20"/>
        </w:rPr>
        <w:t>Wnioskodawca</w:t>
      </w:r>
      <w:r w:rsidRPr="0ACA543E" w:rsidR="29B281AB">
        <w:rPr>
          <w:sz w:val="20"/>
          <w:szCs w:val="20"/>
        </w:rPr>
        <w:t xml:space="preserve"> oświadcza i gwarantuje, że Prace B+R wykonywane w ramach Umowy, nie będą finansowane ze środków publicznych, a w szczególności ze środków pochodzących z budżetu Unii Europejskiej, poza wynagrodzeniem wypłacanym zgodnie z Umową przez Narodowe Centrum Badań i Rozwoju,</w:t>
      </w:r>
    </w:p>
    <w:p w:rsidRPr="002E2CCF" w:rsidR="00ED650A" w:rsidP="001462DB" w:rsidRDefault="29B281AB" w14:paraId="150264E5" w14:textId="359422FE">
      <w:pPr>
        <w:pStyle w:val="Styl4"/>
        <w:numPr>
          <w:ilvl w:val="0"/>
          <w:numId w:val="10"/>
        </w:numPr>
        <w:spacing w:before="60" w:after="60" w:line="276" w:lineRule="auto"/>
        <w:jc w:val="both"/>
        <w:rPr>
          <w:sz w:val="20"/>
          <w:szCs w:val="20"/>
        </w:rPr>
      </w:pPr>
      <w:r w:rsidRPr="0ACA543E">
        <w:rPr>
          <w:sz w:val="20"/>
          <w:szCs w:val="20"/>
        </w:rPr>
        <w:t xml:space="preserve">złożony przez </w:t>
      </w:r>
      <w:r w:rsidRPr="0ACA543E" w:rsidR="5953C44D">
        <w:rPr>
          <w:sz w:val="20"/>
          <w:szCs w:val="20"/>
        </w:rPr>
        <w:t xml:space="preserve">Wnioskodawcę </w:t>
      </w:r>
      <w:r w:rsidRPr="0ACA543E">
        <w:rPr>
          <w:sz w:val="20"/>
          <w:szCs w:val="20"/>
        </w:rPr>
        <w:t>Wniosek jest zgodny z treścią Regulaminu,</w:t>
      </w:r>
    </w:p>
    <w:p w:rsidRPr="002E2CCF" w:rsidR="00ED650A" w:rsidP="001462DB" w:rsidRDefault="5953C44D" w14:paraId="17E55719" w14:textId="29E1C5C3">
      <w:pPr>
        <w:pStyle w:val="Styl4"/>
        <w:numPr>
          <w:ilvl w:val="0"/>
          <w:numId w:val="10"/>
        </w:numPr>
        <w:spacing w:before="60" w:after="60" w:line="276" w:lineRule="auto"/>
        <w:ind w:hanging="357"/>
        <w:jc w:val="both"/>
        <w:rPr>
          <w:sz w:val="20"/>
          <w:szCs w:val="20"/>
        </w:rPr>
      </w:pPr>
      <w:r w:rsidRPr="0ACA543E">
        <w:rPr>
          <w:sz w:val="20"/>
          <w:szCs w:val="20"/>
        </w:rPr>
        <w:t>Wnioskodawca</w:t>
      </w:r>
      <w:r w:rsidRPr="0ACA543E" w:rsidR="29B281AB">
        <w:rPr>
          <w:sz w:val="20"/>
          <w:szCs w:val="20"/>
        </w:rPr>
        <w:t xml:space="preserve"> wnosi o dopuszczenie do udziału w Postępowaniu i o zawarcie Umowy,</w:t>
      </w:r>
    </w:p>
    <w:p w:rsidRPr="002E2CCF" w:rsidR="00ED650A" w:rsidP="001462DB" w:rsidRDefault="29B281AB" w14:paraId="544B0C82" w14:textId="0636B6C5">
      <w:pPr>
        <w:pStyle w:val="Styl4"/>
        <w:numPr>
          <w:ilvl w:val="0"/>
          <w:numId w:val="10"/>
        </w:numPr>
        <w:spacing w:before="60" w:after="60" w:line="276" w:lineRule="auto"/>
        <w:ind w:hanging="357"/>
        <w:jc w:val="both"/>
        <w:rPr>
          <w:sz w:val="20"/>
          <w:szCs w:val="20"/>
        </w:rPr>
      </w:pPr>
      <w:r w:rsidRPr="0ACA543E">
        <w:rPr>
          <w:sz w:val="20"/>
          <w:szCs w:val="20"/>
        </w:rPr>
        <w:t xml:space="preserve">w przypadku dopuszczenia </w:t>
      </w:r>
      <w:r w:rsidRPr="0ACA543E" w:rsidR="5953C44D">
        <w:rPr>
          <w:sz w:val="20"/>
          <w:szCs w:val="20"/>
        </w:rPr>
        <w:t>Wnioskodawcy</w:t>
      </w:r>
      <w:r w:rsidRPr="0ACA543E">
        <w:rPr>
          <w:sz w:val="20"/>
          <w:szCs w:val="20"/>
        </w:rPr>
        <w:t xml:space="preserve"> do zawarcia Umowy, zobowiązuje się on w terminie i miejscu wyznaczonym przez NCBR do zawarcia Umowy zgodnie z Regulaminem,</w:t>
      </w:r>
    </w:p>
    <w:p w:rsidRPr="002E2CCF" w:rsidR="00ED650A" w:rsidP="0ACA543E" w:rsidRDefault="29B281AB" w14:paraId="5E2BBA6E" w14:textId="77777777">
      <w:pPr>
        <w:pStyle w:val="Styl4"/>
        <w:numPr>
          <w:ilvl w:val="0"/>
          <w:numId w:val="10"/>
        </w:numPr>
        <w:spacing w:before="60" w:after="60" w:line="276" w:lineRule="auto"/>
        <w:jc w:val="both"/>
        <w:rPr>
          <w:sz w:val="20"/>
          <w:szCs w:val="20"/>
        </w:rPr>
      </w:pPr>
      <w:r w:rsidRPr="0ACA543E">
        <w:rPr>
          <w:sz w:val="20"/>
          <w:szCs w:val="20"/>
        </w:rPr>
        <w:t xml:space="preserve">że osoby wskazane we Wniosku zostały poinformowane o regulacjach wynikających z RODO, ustawy z dnia 10 maja 2018 roku </w:t>
      </w:r>
      <w:r w:rsidRPr="0ACA543E">
        <w:rPr>
          <w:i/>
          <w:iCs/>
          <w:sz w:val="20"/>
          <w:szCs w:val="20"/>
        </w:rPr>
        <w:t>o ochronie danych</w:t>
      </w:r>
      <w:r w:rsidRPr="0ACA543E">
        <w:rPr>
          <w:sz w:val="20"/>
          <w:szCs w:val="20"/>
        </w:rPr>
        <w:t xml:space="preserve"> (t.j. Dz. U. z 2019 r. poz. 1781) oraz powiązanymi z nim powszechnie obowiązującymi przepisami prawa polskiego,</w:t>
      </w:r>
    </w:p>
    <w:p w:rsidRPr="00612371" w:rsidR="00612371" w:rsidP="00ED650A" w:rsidRDefault="29B281AB" w14:paraId="0A59342E" w14:textId="77777777">
      <w:pPr>
        <w:pStyle w:val="Styl4"/>
        <w:numPr>
          <w:ilvl w:val="0"/>
          <w:numId w:val="10"/>
        </w:numPr>
        <w:spacing w:before="60" w:after="60" w:line="276" w:lineRule="auto"/>
        <w:jc w:val="both"/>
        <w:rPr>
          <w:sz w:val="20"/>
          <w:szCs w:val="20"/>
        </w:rPr>
      </w:pPr>
      <w:r w:rsidRPr="0ACA543E">
        <w:rPr>
          <w:sz w:val="20"/>
          <w:szCs w:val="20"/>
        </w:rPr>
        <w:t>że zobowiązuje się w imieniu NCBR do wykonywania wobec osób, których dane dotyczą, obowiązku informacyjnego wynikającego z art. 13 i art. 14 RODO oraz że spełnił wobec wszystkich osób wskazanych we Wniosku obowiązek informacyjny o którym mowa powyżej, zgodnie ze wzorami wskazanymi w załącznikach do Regulaminu</w:t>
      </w:r>
      <w:r w:rsidRPr="0ACA543E" w:rsidR="49C0A0D9">
        <w:rPr>
          <w:sz w:val="20"/>
          <w:szCs w:val="20"/>
        </w:rPr>
        <w:t>,</w:t>
      </w:r>
    </w:p>
    <w:p w:rsidRPr="00612371" w:rsidR="00ED650A" w:rsidP="00ED650A" w:rsidRDefault="00612371" w14:paraId="708BF391" w14:textId="25165462">
      <w:pPr>
        <w:pStyle w:val="Styl4"/>
        <w:numPr>
          <w:ilvl w:val="0"/>
          <w:numId w:val="10"/>
        </w:numPr>
        <w:spacing w:before="60" w:after="60" w:line="276" w:lineRule="auto"/>
        <w:jc w:val="both"/>
        <w:rPr>
          <w:sz w:val="20"/>
          <w:szCs w:val="20"/>
        </w:rPr>
      </w:pPr>
      <w:r w:rsidRPr="615335EE">
        <w:rPr>
          <w:sz w:val="20"/>
          <w:szCs w:val="20"/>
        </w:rPr>
        <w:t>Wnioskodawca w razie ewentualnej realizacji prac B+R w Etapie</w:t>
      </w:r>
      <w:r w:rsidRPr="615335EE" w:rsidR="385E49E0">
        <w:rPr>
          <w:sz w:val="20"/>
          <w:szCs w:val="20"/>
        </w:rPr>
        <w:t xml:space="preserve"> II</w:t>
      </w:r>
      <w:r w:rsidRPr="615335EE">
        <w:rPr>
          <w:sz w:val="20"/>
          <w:szCs w:val="20"/>
        </w:rPr>
        <w:t>, zobowiązuje się dostarczyć i zainstalować na własny koszt Demonstratory A i A’ Partnerowi Strategicznemu, wybranemu przez NCBR, w terminie wskazanym w Umowie.   </w:t>
      </w:r>
    </w:p>
    <w:p w:rsidRPr="00ED650A" w:rsidR="00ED650A" w:rsidP="00ED650A" w:rsidRDefault="29B281AB" w14:paraId="6F4D5089" w14:textId="5ACA7772">
      <w:pPr>
        <w:pStyle w:val="Nagwek1"/>
      </w:pPr>
      <w:r>
        <w:t>WARIANT B I PLAN KOMERCJALIZACJI</w:t>
      </w:r>
    </w:p>
    <w:p w:rsidRPr="00ED650A" w:rsidR="00ED650A" w:rsidP="00ED650A" w:rsidRDefault="00ED650A" w14:paraId="0DE9C3BA" w14:textId="77777777"/>
    <w:tbl>
      <w:tblPr>
        <w:tblStyle w:val="Tabela-Siatka"/>
        <w:tblW w:w="0" w:type="auto"/>
        <w:tblLook w:val="04A0" w:firstRow="1" w:lastRow="0" w:firstColumn="1" w:lastColumn="0" w:noHBand="0" w:noVBand="1"/>
      </w:tblPr>
      <w:tblGrid>
        <w:gridCol w:w="5098"/>
        <w:gridCol w:w="2268"/>
        <w:gridCol w:w="1696"/>
      </w:tblGrid>
      <w:tr w:rsidR="00ED650A" w:rsidTr="70A62EBD" w14:paraId="4C8D2CA3" w14:textId="77777777">
        <w:tc>
          <w:tcPr>
            <w:tcW w:w="5098" w:type="dxa"/>
            <w:shd w:val="clear" w:color="auto" w:fill="A8D08D" w:themeFill="accent6" w:themeFillTint="99"/>
            <w:vAlign w:val="center"/>
          </w:tcPr>
          <w:p w:rsidRPr="00D42C00" w:rsidR="00ED650A" w:rsidP="70A62EBD" w:rsidRDefault="79F39EF7" w14:paraId="7F864DE1" w14:textId="676020A0">
            <w:r w:rsidRPr="70A62EBD">
              <w:t>W</w:t>
            </w:r>
            <w:r w:rsidR="001452E3">
              <w:t>nioskodawc</w:t>
            </w:r>
            <w:r w:rsidRPr="70A62EBD" w:rsidR="00ED650A">
              <w:t>a wybiera Wariant B w przedmiocie zasad współpracy dotyczącej Komercjalizacji Rozwiązania</w:t>
            </w:r>
          </w:p>
        </w:tc>
        <w:tc>
          <w:tcPr>
            <w:tcW w:w="2268" w:type="dxa"/>
            <w:vAlign w:val="center"/>
          </w:tcPr>
          <w:p w:rsidRPr="00D42C00" w:rsidR="00ED650A" w:rsidP="00BD59F0" w:rsidRDefault="00BE0446" w14:paraId="5E66B68F" w14:textId="77777777">
            <w:pPr>
              <w:rPr>
                <w:rFonts w:cstheme="minorHAnsi"/>
              </w:rPr>
            </w:pPr>
            <w:sdt>
              <w:sdtPr>
                <w:rPr>
                  <w:rFonts w:cstheme="minorHAnsi"/>
                </w:rPr>
                <w:id w:val="-1234004506"/>
                <w14:checkbox>
                  <w14:checked w14:val="0"/>
                  <w14:checkedState w14:val="2612" w14:font="MS Gothic"/>
                  <w14:uncheckedState w14:val="2610" w14:font="MS Gothic"/>
                </w14:checkbox>
              </w:sdtPr>
              <w:sdtContent>
                <w:r w:rsidRPr="00D42C00" w:rsidR="00ED650A">
                  <w:rPr>
                    <w:rFonts w:ascii="Segoe UI Symbol" w:hAnsi="Segoe UI Symbol" w:eastAsia="MS Gothic" w:cs="Segoe UI Symbol"/>
                  </w:rPr>
                  <w:t>☐</w:t>
                </w:r>
              </w:sdtContent>
            </w:sdt>
            <w:r w:rsidRPr="00D42C00" w:rsidR="00ED650A">
              <w:rPr>
                <w:rFonts w:cstheme="minorHAnsi"/>
              </w:rPr>
              <w:t xml:space="preserve"> TAK</w:t>
            </w:r>
          </w:p>
        </w:tc>
        <w:tc>
          <w:tcPr>
            <w:tcW w:w="1696" w:type="dxa"/>
            <w:vAlign w:val="center"/>
          </w:tcPr>
          <w:p w:rsidRPr="00D42C00" w:rsidR="00ED650A" w:rsidP="00BD59F0" w:rsidRDefault="00BE0446" w14:paraId="257675AD" w14:textId="77777777">
            <w:pPr>
              <w:rPr>
                <w:rFonts w:cstheme="minorHAnsi"/>
              </w:rPr>
            </w:pPr>
            <w:sdt>
              <w:sdtPr>
                <w:rPr>
                  <w:rFonts w:cstheme="minorHAnsi"/>
                </w:rPr>
                <w:id w:val="884299633"/>
                <w14:checkbox>
                  <w14:checked w14:val="0"/>
                  <w14:checkedState w14:val="2612" w14:font="MS Gothic"/>
                  <w14:uncheckedState w14:val="2610" w14:font="MS Gothic"/>
                </w14:checkbox>
              </w:sdtPr>
              <w:sdtContent>
                <w:r w:rsidRPr="00D42C00" w:rsidR="00ED650A">
                  <w:rPr>
                    <w:rFonts w:ascii="Segoe UI Symbol" w:hAnsi="Segoe UI Symbol" w:eastAsia="MS Gothic" w:cs="Segoe UI Symbol"/>
                  </w:rPr>
                  <w:t>☐</w:t>
                </w:r>
              </w:sdtContent>
            </w:sdt>
            <w:r w:rsidRPr="00D42C00" w:rsidR="00ED650A">
              <w:rPr>
                <w:rFonts w:cstheme="minorHAnsi"/>
              </w:rPr>
              <w:t xml:space="preserve"> NIE</w:t>
            </w:r>
          </w:p>
        </w:tc>
      </w:tr>
    </w:tbl>
    <w:p w:rsidR="00ED650A" w:rsidP="00ED650A" w:rsidRDefault="00ED650A" w14:paraId="4E9FF857" w14:textId="42F0CA1A"/>
    <w:p w:rsidR="00ED650A" w:rsidP="00ED650A" w:rsidRDefault="00ED650A" w14:paraId="242AC781" w14:textId="2A759DE0">
      <w:pPr>
        <w:jc w:val="both"/>
      </w:pPr>
      <w:r>
        <w:t xml:space="preserve">W Przypadku odpowiedzi „TAK” </w:t>
      </w:r>
      <w:r w:rsidR="001452E3">
        <w:t xml:space="preserve">Wnioskodawca </w:t>
      </w:r>
      <w:r>
        <w:t>jest zobowiązany załączyć Plan Komercjalizacji zawierający co najmniej:</w:t>
      </w:r>
    </w:p>
    <w:p w:rsidR="00ED650A" w:rsidP="001462DB" w:rsidRDefault="00ED650A" w14:paraId="183478A8" w14:textId="65160578">
      <w:pPr>
        <w:pStyle w:val="Akapitzlist"/>
        <w:numPr>
          <w:ilvl w:val="0"/>
          <w:numId w:val="16"/>
        </w:numPr>
        <w:jc w:val="both"/>
      </w:pPr>
      <w:r>
        <w:t xml:space="preserve">opis wszystkich planowanych sposobów i rynków, na których </w:t>
      </w:r>
      <w:r w:rsidR="001452E3">
        <w:t xml:space="preserve">Wnioskodawca </w:t>
      </w:r>
      <w:r>
        <w:t>będzie wprowadzać do obrotu Wyniki Prac B+R oraz Technologie Zależne, wraz z opisem istniejącej sytuacji na tych rynkach oraz opisu przewag konkurencyjnych Rozwiązania,</w:t>
      </w:r>
    </w:p>
    <w:p w:rsidR="00ED650A" w:rsidP="001462DB" w:rsidRDefault="00ED650A" w14:paraId="300581E0" w14:textId="77777777">
      <w:pPr>
        <w:pStyle w:val="Akapitzlist"/>
        <w:numPr>
          <w:ilvl w:val="0"/>
          <w:numId w:val="16"/>
        </w:numPr>
        <w:jc w:val="both"/>
      </w:pPr>
      <w:r>
        <w:t>określenie planowanych opłat licencyjnych i cen produktów oferowanych w oparciu o Wyniki Prac B+R oraz Technologie Zależne,</w:t>
      </w:r>
    </w:p>
    <w:p w:rsidR="00ED650A" w:rsidP="001462DB" w:rsidRDefault="00ED650A" w14:paraId="5E5434BB" w14:textId="77777777">
      <w:pPr>
        <w:pStyle w:val="Akapitzlist"/>
        <w:numPr>
          <w:ilvl w:val="0"/>
          <w:numId w:val="16"/>
        </w:numPr>
        <w:jc w:val="both"/>
      </w:pPr>
      <w:r>
        <w:t xml:space="preserve">określenie działań podejmowanych w celu komercjalizacji Rozwiązania w okresie </w:t>
      </w:r>
      <w:bookmarkStart w:name="_Hlk58885389" w:id="28"/>
      <w:r>
        <w:t>pięciu lat od zakończenia Etapu I</w:t>
      </w:r>
      <w:bookmarkEnd w:id="28"/>
      <w:r>
        <w:t>, z rozbiciem na kwartały,</w:t>
      </w:r>
    </w:p>
    <w:p w:rsidR="00ED650A" w:rsidP="001462DB" w:rsidRDefault="00ED650A" w14:paraId="5F77D947" w14:textId="77777777">
      <w:pPr>
        <w:pStyle w:val="Akapitzlist"/>
        <w:numPr>
          <w:ilvl w:val="0"/>
          <w:numId w:val="16"/>
        </w:numPr>
        <w:jc w:val="both"/>
      </w:pPr>
      <w:r>
        <w:t>opisanie celów sprzedażowych oraz wskaźników efektywności (KPI) z rozbiciem na kwartały,</w:t>
      </w:r>
    </w:p>
    <w:p w:rsidR="00ED650A" w:rsidP="001462DB" w:rsidRDefault="00ED650A" w14:paraId="13D74F7D" w14:textId="5677EC01">
      <w:pPr>
        <w:pStyle w:val="Akapitzlist"/>
        <w:numPr>
          <w:ilvl w:val="0"/>
          <w:numId w:val="16"/>
        </w:numPr>
        <w:jc w:val="both"/>
      </w:pPr>
      <w:r>
        <w:t xml:space="preserve">opis ustalonych przez </w:t>
      </w:r>
      <w:r w:rsidR="001452E3">
        <w:t xml:space="preserve">Wnioskodawcę </w:t>
      </w:r>
      <w:r>
        <w:t>ryzyk dla komercjalizacji Wyników Prac B+R oraz Technologii Zależnych,</w:t>
      </w:r>
    </w:p>
    <w:p w:rsidR="00ED650A" w:rsidP="001462DB" w:rsidRDefault="00ED650A" w14:paraId="461127F4" w14:textId="77777777">
      <w:pPr>
        <w:pStyle w:val="Akapitzlist"/>
        <w:numPr>
          <w:ilvl w:val="0"/>
          <w:numId w:val="16"/>
        </w:numPr>
        <w:jc w:val="both"/>
      </w:pPr>
      <w:r>
        <w:t>opis dodatkowych zobowiązań służących realizacji Planu Komercjalizacji, z rozbiciem na kwartały w horyzoncie czasowym pięć lat od zakończenia Etapu I,</w:t>
      </w:r>
    </w:p>
    <w:p w:rsidR="00ED650A" w:rsidP="001462DB" w:rsidRDefault="00ED650A" w14:paraId="1B36A8AA" w14:textId="14C009CF">
      <w:pPr>
        <w:pStyle w:val="Akapitzlist"/>
        <w:numPr>
          <w:ilvl w:val="0"/>
          <w:numId w:val="16"/>
        </w:numPr>
        <w:jc w:val="both"/>
      </w:pPr>
      <w:r>
        <w:t xml:space="preserve">wskazanie prognozowanych przychodów </w:t>
      </w:r>
      <w:r w:rsidR="79F39EF7">
        <w:t>W</w:t>
      </w:r>
      <w:r w:rsidR="001452E3">
        <w:t xml:space="preserve">nioskodawcy </w:t>
      </w:r>
      <w:r>
        <w:t>z tytułu komercjalizacji Wyników Prac B+R oraz Technologii Zależnych wraz z wyszczególnieniem przysługującego NCBR udziału w Przychodach z Komercjalizacji Wyników Prac B+R oraz Komercjalizacji Technologii Zależnych oraz uzasadnieniem wyliczenia, w szczególności odnoszącym się do pkt 1-2),</w:t>
      </w:r>
    </w:p>
    <w:p w:rsidR="00ED650A" w:rsidP="16979AD7" w:rsidRDefault="29B281AB" w14:paraId="343A9D75" w14:textId="4882CA74">
      <w:pPr>
        <w:pStyle w:val="Akapitzlist"/>
        <w:numPr>
          <w:ilvl w:val="0"/>
          <w:numId w:val="16"/>
        </w:numPr>
        <w:jc w:val="both"/>
        <w:rPr>
          <w:rFonts w:eastAsiaTheme="minorEastAsia"/>
        </w:rPr>
      </w:pPr>
      <w:r>
        <w:lastRenderedPageBreak/>
        <w:t xml:space="preserve">określenie sposobu uzyskania dla NCBR zwrotu wskazanego w art. </w:t>
      </w:r>
      <w:r w:rsidR="69A7BC20">
        <w:t xml:space="preserve">28 </w:t>
      </w:r>
      <w:r>
        <w:t>§</w:t>
      </w:r>
      <w:r w:rsidR="69A7BC20">
        <w:t>3</w:t>
      </w:r>
      <w:r>
        <w:t xml:space="preserve"> Umowy w okresie </w:t>
      </w:r>
      <w:r w:rsidR="69A7BC20">
        <w:t xml:space="preserve">piętnastu </w:t>
      </w:r>
      <w:r>
        <w:t>lat od zakończenia Etapu I, z rozbiciem wskazanej kwoty na kwartały.</w:t>
      </w:r>
    </w:p>
    <w:p w:rsidR="00A71E1E" w:rsidP="00A71E1E" w:rsidRDefault="00A71E1E" w14:paraId="1884CADD" w14:textId="77777777">
      <w:pPr>
        <w:pStyle w:val="Akapitzlist"/>
        <w:jc w:val="both"/>
      </w:pPr>
    </w:p>
    <w:p w:rsidR="00ED650A" w:rsidP="00ED650A" w:rsidRDefault="29B281AB" w14:paraId="0082486C" w14:textId="77777777">
      <w:pPr>
        <w:pStyle w:val="Nagwek1"/>
        <w:spacing w:before="120" w:after="120" w:line="240" w:lineRule="auto"/>
        <w:ind w:left="714" w:hanging="357"/>
        <w:rPr>
          <w:rFonts w:cstheme="minorBidi"/>
        </w:rPr>
      </w:pPr>
      <w:r w:rsidRPr="0ACA543E">
        <w:rPr>
          <w:rFonts w:cstheme="minorBidi"/>
        </w:rPr>
        <w:t>KRAJOWA INTELIGENTNA SPECJALIZACJA</w:t>
      </w:r>
    </w:p>
    <w:p w:rsidR="00ED650A" w:rsidP="00ED650A" w:rsidRDefault="00ED650A" w14:paraId="2A861DFD" w14:textId="5DEB31A6"/>
    <w:p w:rsidRPr="00F426CE" w:rsidR="00ED650A" w:rsidP="00ED650A" w:rsidRDefault="00ED650A" w14:paraId="35A7B48D" w14:textId="77777777">
      <w:r>
        <w:t xml:space="preserve">Rozwiązanie opisane Wnioskiem wpisuje się w następujące Krajowe Inteligentne Specjalizacje </w:t>
      </w:r>
      <w:r w:rsidRPr="00A81893">
        <w:rPr>
          <w:i/>
        </w:rPr>
        <w:t>(należy zaznaczyć X):</w:t>
      </w:r>
    </w:p>
    <w:tbl>
      <w:tblPr>
        <w:tblStyle w:val="Tabela-Siatka"/>
        <w:tblW w:w="0" w:type="auto"/>
        <w:tblLook w:val="04A0" w:firstRow="1" w:lastRow="0" w:firstColumn="1" w:lastColumn="0" w:noHBand="0" w:noVBand="1"/>
      </w:tblPr>
      <w:tblGrid>
        <w:gridCol w:w="7650"/>
        <w:gridCol w:w="1412"/>
      </w:tblGrid>
      <w:tr w:rsidR="00ED650A" w:rsidTr="00BD59F0" w14:paraId="3C413A7A" w14:textId="77777777">
        <w:tc>
          <w:tcPr>
            <w:tcW w:w="9062" w:type="dxa"/>
            <w:gridSpan w:val="2"/>
            <w:shd w:val="clear" w:color="auto" w:fill="A8D08D" w:themeFill="accent6" w:themeFillTint="99"/>
          </w:tcPr>
          <w:p w:rsidRPr="00EB3BAE" w:rsidR="00ED650A" w:rsidP="00BD59F0" w:rsidRDefault="00ED650A" w14:paraId="05E84F92" w14:textId="77777777">
            <w:pPr>
              <w:spacing w:line="276" w:lineRule="auto"/>
              <w:jc w:val="center"/>
              <w:rPr>
                <w:b/>
                <w:bCs/>
              </w:rPr>
            </w:pPr>
            <w:r w:rsidRPr="00243DA1">
              <w:rPr>
                <w:b/>
                <w:bCs/>
                <w:sz w:val="20"/>
                <w:szCs w:val="20"/>
              </w:rPr>
              <w:t>ZDROWE SPOŁECZEŃSTWO</w:t>
            </w:r>
          </w:p>
        </w:tc>
      </w:tr>
      <w:tr w:rsidR="00ED650A" w:rsidTr="00BD59F0" w14:paraId="67403DE5" w14:textId="77777777">
        <w:tc>
          <w:tcPr>
            <w:tcW w:w="7650" w:type="dxa"/>
            <w:shd w:val="clear" w:color="auto" w:fill="E2EFD9" w:themeFill="accent6" w:themeFillTint="33"/>
          </w:tcPr>
          <w:p w:rsidRPr="00243DA1" w:rsidR="00ED650A" w:rsidP="00BD59F0" w:rsidRDefault="00ED650A" w14:paraId="2D6D3B21" w14:textId="77777777">
            <w:pPr>
              <w:spacing w:line="276" w:lineRule="auto"/>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Content>
            <w:tc>
              <w:tcPr>
                <w:tcW w:w="1412" w:type="dxa"/>
              </w:tcPr>
              <w:p w:rsidR="00ED650A" w:rsidP="00BD59F0" w:rsidRDefault="00ED650A" w14:paraId="52822E8A"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0086A07E" w14:textId="77777777">
        <w:tc>
          <w:tcPr>
            <w:tcW w:w="9062" w:type="dxa"/>
            <w:gridSpan w:val="2"/>
            <w:shd w:val="clear" w:color="auto" w:fill="A8D08D" w:themeFill="accent6" w:themeFillTint="99"/>
          </w:tcPr>
          <w:p w:rsidRPr="00243DA1" w:rsidR="00ED650A" w:rsidP="00BD59F0" w:rsidRDefault="00ED650A" w14:paraId="26936B43" w14:textId="77777777">
            <w:pPr>
              <w:spacing w:line="276" w:lineRule="auto"/>
              <w:jc w:val="center"/>
              <w:rPr>
                <w:b/>
                <w:bCs/>
                <w:sz w:val="20"/>
                <w:szCs w:val="20"/>
              </w:rPr>
            </w:pPr>
            <w:r w:rsidRPr="0C862B17">
              <w:rPr>
                <w:b/>
                <w:bCs/>
                <w:sz w:val="20"/>
                <w:szCs w:val="20"/>
              </w:rPr>
              <w:t>BIOGOSPODARKA ROLNO-SPOŻYWCZA, LEŚNO-DRZEWNA I ŚRODOWISKOWA</w:t>
            </w:r>
          </w:p>
        </w:tc>
      </w:tr>
      <w:tr w:rsidR="00ED650A" w:rsidTr="00BD59F0" w14:paraId="312FF915" w14:textId="77777777">
        <w:tc>
          <w:tcPr>
            <w:tcW w:w="7650" w:type="dxa"/>
            <w:shd w:val="clear" w:color="auto" w:fill="E2EFD9" w:themeFill="accent6" w:themeFillTint="33"/>
          </w:tcPr>
          <w:p w:rsidRPr="00243DA1" w:rsidR="00ED650A" w:rsidP="00BD59F0" w:rsidRDefault="00ED650A" w14:paraId="47C7A943" w14:textId="77777777">
            <w:pPr>
              <w:spacing w:line="276" w:lineRule="auto"/>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Content>
            <w:tc>
              <w:tcPr>
                <w:tcW w:w="1412" w:type="dxa"/>
              </w:tcPr>
              <w:p w:rsidR="00ED650A" w:rsidP="00BD59F0" w:rsidRDefault="00ED650A" w14:paraId="51B53E9D"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248BDF40" w14:textId="77777777">
        <w:tc>
          <w:tcPr>
            <w:tcW w:w="7650" w:type="dxa"/>
            <w:shd w:val="clear" w:color="auto" w:fill="E2EFD9" w:themeFill="accent6" w:themeFillTint="33"/>
          </w:tcPr>
          <w:p w:rsidRPr="00243DA1" w:rsidR="00ED650A" w:rsidP="00BD59F0" w:rsidRDefault="00ED650A" w14:paraId="187371A0" w14:textId="77777777">
            <w:pPr>
              <w:spacing w:line="276" w:lineRule="auto"/>
              <w:rPr>
                <w:sz w:val="20"/>
                <w:szCs w:val="20"/>
              </w:rPr>
            </w:pPr>
            <w:r w:rsidRPr="00243DA1">
              <w:rPr>
                <w:sz w:val="20"/>
                <w:szCs w:val="20"/>
              </w:rPr>
              <w:t>KIS 3. Biotechnologiczne i chemiczne procesy, bioprodukty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Content>
            <w:tc>
              <w:tcPr>
                <w:tcW w:w="1412" w:type="dxa"/>
              </w:tcPr>
              <w:p w:rsidR="00ED650A" w:rsidP="00BD59F0" w:rsidRDefault="00ED650A" w14:paraId="1FDAB62F"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1992B4A6" w14:textId="77777777">
        <w:tc>
          <w:tcPr>
            <w:tcW w:w="9062" w:type="dxa"/>
            <w:gridSpan w:val="2"/>
            <w:shd w:val="clear" w:color="auto" w:fill="A8D08D" w:themeFill="accent6" w:themeFillTint="99"/>
          </w:tcPr>
          <w:p w:rsidRPr="00243DA1" w:rsidR="00ED650A" w:rsidP="00BD59F0" w:rsidRDefault="00ED650A" w14:paraId="25005A3E" w14:textId="77777777">
            <w:pPr>
              <w:spacing w:line="276" w:lineRule="auto"/>
              <w:jc w:val="center"/>
              <w:rPr>
                <w:b/>
                <w:bCs/>
                <w:sz w:val="20"/>
                <w:szCs w:val="20"/>
              </w:rPr>
            </w:pPr>
            <w:r w:rsidRPr="00243DA1">
              <w:rPr>
                <w:b/>
                <w:bCs/>
                <w:sz w:val="20"/>
                <w:szCs w:val="20"/>
              </w:rPr>
              <w:t>ZRÓWNOWAŻONA ENERGETYKA</w:t>
            </w:r>
          </w:p>
        </w:tc>
      </w:tr>
      <w:tr w:rsidR="00ED650A" w:rsidTr="00BD59F0" w14:paraId="4C06182C" w14:textId="77777777">
        <w:tc>
          <w:tcPr>
            <w:tcW w:w="7650" w:type="dxa"/>
            <w:shd w:val="clear" w:color="auto" w:fill="E2EFD9" w:themeFill="accent6" w:themeFillTint="33"/>
          </w:tcPr>
          <w:p w:rsidRPr="00243DA1" w:rsidR="00ED650A" w:rsidP="00BD59F0" w:rsidRDefault="00ED650A" w14:paraId="2C28F9A8" w14:textId="77777777">
            <w:pPr>
              <w:spacing w:line="276" w:lineRule="auto"/>
              <w:rPr>
                <w:sz w:val="20"/>
                <w:szCs w:val="20"/>
              </w:rPr>
            </w:pPr>
            <w:r w:rsidRPr="00243DA1">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Content>
            <w:tc>
              <w:tcPr>
                <w:tcW w:w="1412" w:type="dxa"/>
              </w:tcPr>
              <w:p w:rsidR="00ED650A" w:rsidP="00BD59F0" w:rsidRDefault="00ED650A" w14:paraId="3AFE6218"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192CC1D3" w14:textId="77777777">
        <w:tc>
          <w:tcPr>
            <w:tcW w:w="7650" w:type="dxa"/>
            <w:shd w:val="clear" w:color="auto" w:fill="E2EFD9" w:themeFill="accent6" w:themeFillTint="33"/>
          </w:tcPr>
          <w:p w:rsidRPr="00243DA1" w:rsidR="00ED650A" w:rsidP="00BD59F0" w:rsidRDefault="00ED650A" w14:paraId="20DA2794" w14:textId="77777777">
            <w:pPr>
              <w:spacing w:line="276" w:lineRule="auto"/>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Content>
            <w:tc>
              <w:tcPr>
                <w:tcW w:w="1412" w:type="dxa"/>
              </w:tcPr>
              <w:p w:rsidR="00ED650A" w:rsidP="00BD59F0" w:rsidRDefault="00ED650A" w14:paraId="6C2D1934"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70C0340A" w14:textId="77777777">
        <w:tc>
          <w:tcPr>
            <w:tcW w:w="7650" w:type="dxa"/>
            <w:shd w:val="clear" w:color="auto" w:fill="E2EFD9" w:themeFill="accent6" w:themeFillTint="33"/>
          </w:tcPr>
          <w:p w:rsidRPr="00243DA1" w:rsidR="00ED650A" w:rsidP="00BD59F0" w:rsidRDefault="00ED650A" w14:paraId="65147EB6" w14:textId="77777777">
            <w:pPr>
              <w:spacing w:line="276" w:lineRule="auto"/>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Content>
            <w:tc>
              <w:tcPr>
                <w:tcW w:w="1412" w:type="dxa"/>
              </w:tcPr>
              <w:p w:rsidR="00ED650A" w:rsidP="00BD59F0" w:rsidRDefault="00ED650A" w14:paraId="5E4DFBC2"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4E084C64" w14:textId="77777777">
        <w:tc>
          <w:tcPr>
            <w:tcW w:w="9062" w:type="dxa"/>
            <w:gridSpan w:val="2"/>
            <w:shd w:val="clear" w:color="auto" w:fill="A8D08D" w:themeFill="accent6" w:themeFillTint="99"/>
          </w:tcPr>
          <w:p w:rsidRPr="00243DA1" w:rsidR="00ED650A" w:rsidP="00BD59F0" w:rsidRDefault="00ED650A" w14:paraId="1899596C" w14:textId="77777777">
            <w:pPr>
              <w:spacing w:line="276" w:lineRule="auto"/>
              <w:jc w:val="center"/>
              <w:rPr>
                <w:sz w:val="20"/>
                <w:szCs w:val="20"/>
              </w:rPr>
            </w:pPr>
            <w:r w:rsidRPr="00243DA1">
              <w:rPr>
                <w:b/>
                <w:bCs/>
                <w:sz w:val="20"/>
                <w:szCs w:val="20"/>
              </w:rPr>
              <w:t>GOSPODARKA O OBIEGU ZAMKNIĘTYM - WODA, SUROWCE KOPALNE, ODPADY</w:t>
            </w:r>
          </w:p>
        </w:tc>
      </w:tr>
      <w:tr w:rsidR="00ED650A" w:rsidTr="00BD59F0" w14:paraId="4924FA1E" w14:textId="77777777">
        <w:tc>
          <w:tcPr>
            <w:tcW w:w="7650" w:type="dxa"/>
            <w:shd w:val="clear" w:color="auto" w:fill="E2EFD9" w:themeFill="accent6" w:themeFillTint="33"/>
          </w:tcPr>
          <w:p w:rsidRPr="00243DA1" w:rsidR="00ED650A" w:rsidP="00BD59F0" w:rsidRDefault="00ED650A" w14:paraId="2F676F19" w14:textId="77777777">
            <w:pPr>
              <w:spacing w:line="276" w:lineRule="auto"/>
              <w:rPr>
                <w:sz w:val="20"/>
                <w:szCs w:val="20"/>
              </w:rPr>
            </w:pPr>
            <w:r w:rsidRPr="07CE9E9B">
              <w:rPr>
                <w:sz w:val="20"/>
                <w:szCs w:val="20"/>
              </w:rPr>
              <w:t>KIS 7. Gospodarka o obiegu zamkniętym - woda, surowce kopalne, odpady</w:t>
            </w: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Content>
            <w:tc>
              <w:tcPr>
                <w:tcW w:w="1412" w:type="dxa"/>
              </w:tcPr>
              <w:p w:rsidR="00ED650A" w:rsidP="00BD59F0" w:rsidRDefault="00ED650A" w14:paraId="2E1DD299"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45D552AD" w14:textId="77777777">
        <w:tc>
          <w:tcPr>
            <w:tcW w:w="9062" w:type="dxa"/>
            <w:gridSpan w:val="2"/>
            <w:shd w:val="clear" w:color="auto" w:fill="A8D08D" w:themeFill="accent6" w:themeFillTint="99"/>
          </w:tcPr>
          <w:p w:rsidRPr="00243DA1" w:rsidR="00ED650A" w:rsidP="00BD59F0" w:rsidRDefault="00ED650A" w14:paraId="2A9C3621" w14:textId="77777777">
            <w:pPr>
              <w:spacing w:line="276" w:lineRule="auto"/>
              <w:jc w:val="center"/>
              <w:rPr>
                <w:b/>
                <w:bCs/>
                <w:sz w:val="20"/>
                <w:szCs w:val="20"/>
              </w:rPr>
            </w:pPr>
            <w:r w:rsidRPr="0C862B17">
              <w:rPr>
                <w:b/>
                <w:bCs/>
                <w:sz w:val="20"/>
                <w:szCs w:val="20"/>
              </w:rPr>
              <w:t>INNOWACYJNE TECHNOLOGIE I PROCESY PRZEMYSŁOWE (W UJĘCIU HORYZONTALNYM)</w:t>
            </w:r>
          </w:p>
        </w:tc>
      </w:tr>
      <w:tr w:rsidR="00ED650A" w:rsidTr="00BD59F0" w14:paraId="1CA51E17" w14:textId="77777777">
        <w:tc>
          <w:tcPr>
            <w:tcW w:w="7650" w:type="dxa"/>
            <w:shd w:val="clear" w:color="auto" w:fill="E2EFD9" w:themeFill="accent6" w:themeFillTint="33"/>
          </w:tcPr>
          <w:p w:rsidRPr="00243DA1" w:rsidR="00ED650A" w:rsidP="00BD59F0" w:rsidRDefault="00ED650A" w14:paraId="23D183A7" w14:textId="77777777">
            <w:pPr>
              <w:spacing w:line="276" w:lineRule="auto"/>
              <w:rPr>
                <w:sz w:val="20"/>
                <w:szCs w:val="20"/>
              </w:rPr>
            </w:pPr>
            <w:r w:rsidRPr="0C862B17">
              <w:rPr>
                <w:sz w:val="20"/>
                <w:szCs w:val="20"/>
              </w:rPr>
              <w:t>KIS 8. Wielofunkcyjne materiały i kompozyty o zaawansowanych właściwościach, w tym nanoprocesy  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Content>
            <w:tc>
              <w:tcPr>
                <w:tcW w:w="1412" w:type="dxa"/>
              </w:tcPr>
              <w:p w:rsidR="00ED650A" w:rsidP="00BD59F0" w:rsidRDefault="00ED650A" w14:paraId="37B4581D"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3EBEAE39" w14:textId="77777777">
        <w:tc>
          <w:tcPr>
            <w:tcW w:w="7650" w:type="dxa"/>
            <w:shd w:val="clear" w:color="auto" w:fill="E2EFD9" w:themeFill="accent6" w:themeFillTint="33"/>
          </w:tcPr>
          <w:p w:rsidRPr="00243DA1" w:rsidR="00ED650A" w:rsidP="00BD59F0" w:rsidRDefault="00ED650A" w14:paraId="05800BC3" w14:textId="77777777">
            <w:pPr>
              <w:spacing w:line="276" w:lineRule="auto"/>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Content>
            <w:tc>
              <w:tcPr>
                <w:tcW w:w="1412" w:type="dxa"/>
              </w:tcPr>
              <w:p w:rsidR="00ED650A" w:rsidP="00BD59F0" w:rsidRDefault="00ED650A" w14:paraId="1C4FDC2F"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54F7124A" w14:textId="77777777">
        <w:tc>
          <w:tcPr>
            <w:tcW w:w="7650" w:type="dxa"/>
            <w:shd w:val="clear" w:color="auto" w:fill="E2EFD9" w:themeFill="accent6" w:themeFillTint="33"/>
          </w:tcPr>
          <w:p w:rsidRPr="00243DA1" w:rsidR="00ED650A" w:rsidP="00BD59F0" w:rsidRDefault="00ED650A" w14:paraId="342E8E8F" w14:textId="77777777">
            <w:pPr>
              <w:spacing w:line="276" w:lineRule="auto"/>
              <w:rPr>
                <w:sz w:val="20"/>
                <w:szCs w:val="20"/>
              </w:rPr>
            </w:pPr>
            <w:r w:rsidRPr="00243DA1">
              <w:rPr>
                <w:sz w:val="20"/>
                <w:szCs w:val="20"/>
              </w:rPr>
              <w:t xml:space="preserve">KIS 10. Inteligentne sieci i technologie informacyjno-komunikacyjne oraz geoinformacyjne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Content>
            <w:tc>
              <w:tcPr>
                <w:tcW w:w="1412" w:type="dxa"/>
              </w:tcPr>
              <w:p w:rsidR="00ED650A" w:rsidP="00BD59F0" w:rsidRDefault="00ED650A" w14:paraId="791FD338"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2B84717A" w14:textId="77777777">
        <w:tc>
          <w:tcPr>
            <w:tcW w:w="7650" w:type="dxa"/>
            <w:shd w:val="clear" w:color="auto" w:fill="E2EFD9" w:themeFill="accent6" w:themeFillTint="33"/>
          </w:tcPr>
          <w:p w:rsidRPr="00243DA1" w:rsidR="00ED650A" w:rsidP="00BD59F0" w:rsidRDefault="00ED650A" w14:paraId="25857FF8" w14:textId="77777777">
            <w:pPr>
              <w:spacing w:line="276" w:lineRule="auto"/>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Content>
            <w:tc>
              <w:tcPr>
                <w:tcW w:w="1412" w:type="dxa"/>
              </w:tcPr>
              <w:p w:rsidR="00ED650A" w:rsidP="00BD59F0" w:rsidRDefault="00ED650A" w14:paraId="0D8B13D4"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4EC2B9B9" w14:textId="77777777">
        <w:tc>
          <w:tcPr>
            <w:tcW w:w="7650" w:type="dxa"/>
            <w:shd w:val="clear" w:color="auto" w:fill="E2EFD9" w:themeFill="accent6" w:themeFillTint="33"/>
          </w:tcPr>
          <w:p w:rsidRPr="00243DA1" w:rsidR="00ED650A" w:rsidP="00BD59F0" w:rsidRDefault="00ED650A" w14:paraId="13021769" w14:textId="77777777">
            <w:pPr>
              <w:spacing w:line="276" w:lineRule="auto"/>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Content>
            <w:tc>
              <w:tcPr>
                <w:tcW w:w="1412" w:type="dxa"/>
              </w:tcPr>
              <w:p w:rsidR="00ED650A" w:rsidP="00BD59F0" w:rsidRDefault="00ED650A" w14:paraId="5248D290"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6140E09E" w14:textId="77777777">
        <w:tc>
          <w:tcPr>
            <w:tcW w:w="7650" w:type="dxa"/>
            <w:shd w:val="clear" w:color="auto" w:fill="E2EFD9" w:themeFill="accent6" w:themeFillTint="33"/>
          </w:tcPr>
          <w:p w:rsidRPr="00243DA1" w:rsidR="00ED650A" w:rsidP="00BD59F0" w:rsidRDefault="00ED650A" w14:paraId="1F5BDF20" w14:textId="77777777">
            <w:pPr>
              <w:spacing w:line="276" w:lineRule="auto"/>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Content>
            <w:tc>
              <w:tcPr>
                <w:tcW w:w="1412" w:type="dxa"/>
              </w:tcPr>
              <w:p w:rsidR="00ED650A" w:rsidP="00BD59F0" w:rsidRDefault="00ED650A" w14:paraId="228B9E33" w14:textId="77777777">
                <w:pPr>
                  <w:spacing w:line="276" w:lineRule="auto"/>
                  <w:jc w:val="center"/>
                </w:pPr>
                <w:r>
                  <w:rPr>
                    <w:rFonts w:hint="eastAsia" w:ascii="MS Gothic" w:hAnsi="MS Gothic" w:eastAsia="MS Gothic" w:cstheme="minorHAnsi"/>
                    <w:color w:val="44546A" w:themeColor="text2"/>
                    <w:sz w:val="20"/>
                    <w:szCs w:val="20"/>
                  </w:rPr>
                  <w:t>☐</w:t>
                </w:r>
              </w:p>
            </w:tc>
          </w:sdtContent>
        </w:sdt>
      </w:tr>
    </w:tbl>
    <w:p w:rsidR="00952983" w:rsidP="00ED650A" w:rsidRDefault="00952983" w14:paraId="721CAF60" w14:textId="73C340EB"/>
    <w:p w:rsidRPr="00ED650A" w:rsidR="00ED650A" w:rsidP="00ED650A" w:rsidRDefault="29B281AB" w14:paraId="46631EF4" w14:textId="5F51C398">
      <w:pPr>
        <w:pStyle w:val="Nagwek1"/>
      </w:pPr>
      <w:r>
        <w:t>ZAŁĄCZNIKI</w:t>
      </w:r>
    </w:p>
    <w:p w:rsidR="00ED650A" w:rsidP="00ED650A" w:rsidRDefault="00ED650A" w14:paraId="47275232" w14:textId="7219A515"/>
    <w:p w:rsidR="00ED650A" w:rsidP="00ED650A" w:rsidRDefault="00ED650A" w14:paraId="6E83B06D" w14:textId="5DAF2F50">
      <w:pPr>
        <w:jc w:val="both"/>
        <w:rPr>
          <w:sz w:val="20"/>
          <w:szCs w:val="20"/>
        </w:rPr>
      </w:pPr>
      <w:r w:rsidRPr="70A62EBD">
        <w:rPr>
          <w:sz w:val="20"/>
          <w:szCs w:val="20"/>
        </w:rPr>
        <w:t xml:space="preserve">Uwaga! Jeżeli </w:t>
      </w:r>
      <w:r w:rsidR="00400BAA">
        <w:rPr>
          <w:sz w:val="20"/>
          <w:szCs w:val="20"/>
        </w:rPr>
        <w:t>Wni</w:t>
      </w:r>
      <w:r w:rsidR="001452E3">
        <w:rPr>
          <w:sz w:val="20"/>
          <w:szCs w:val="20"/>
        </w:rPr>
        <w:t>o</w:t>
      </w:r>
      <w:r w:rsidR="00400BAA">
        <w:rPr>
          <w:sz w:val="20"/>
          <w:szCs w:val="20"/>
        </w:rPr>
        <w:t>s</w:t>
      </w:r>
      <w:r w:rsidR="001452E3">
        <w:rPr>
          <w:sz w:val="20"/>
          <w:szCs w:val="20"/>
        </w:rPr>
        <w:t>kodawca</w:t>
      </w:r>
      <w:r w:rsidRPr="70A62EBD" w:rsidR="001452E3">
        <w:rPr>
          <w:sz w:val="20"/>
          <w:szCs w:val="20"/>
        </w:rPr>
        <w:t xml:space="preserve"> </w:t>
      </w:r>
      <w:r w:rsidRPr="70A62EBD">
        <w:rPr>
          <w:sz w:val="20"/>
          <w:szCs w:val="20"/>
        </w:rPr>
        <w:t>załącza do Wniosku dodatkowe Załączniki (np. do poszczególnych tabel) zoblig</w:t>
      </w:r>
      <w:r w:rsidRPr="70A62EBD" w:rsidR="00952983">
        <w:rPr>
          <w:sz w:val="20"/>
          <w:szCs w:val="20"/>
        </w:rPr>
        <w:t xml:space="preserve">owany jest je wykazać w Tabeli </w:t>
      </w:r>
      <w:r w:rsidR="00E975AC">
        <w:rPr>
          <w:sz w:val="20"/>
          <w:szCs w:val="20"/>
        </w:rPr>
        <w:t>M</w:t>
      </w:r>
      <w:r w:rsidRPr="70A62EBD">
        <w:rPr>
          <w:sz w:val="20"/>
          <w:szCs w:val="20"/>
        </w:rPr>
        <w:t>.1.</w:t>
      </w:r>
    </w:p>
    <w:p w:rsidRPr="002E2CCF" w:rsidR="00952983" w:rsidP="00ED650A" w:rsidRDefault="00952983" w14:paraId="5B32F060" w14:textId="3533B89C">
      <w:pPr>
        <w:jc w:val="both"/>
        <w:rPr>
          <w:sz w:val="20"/>
          <w:szCs w:val="20"/>
        </w:rPr>
      </w:pPr>
    </w:p>
    <w:p w:rsidRPr="00952983" w:rsidR="00ED650A" w:rsidP="70A62EBD" w:rsidRDefault="00952983" w14:paraId="5CDEFD21" w14:textId="3563BBC2">
      <w:pPr>
        <w:rPr>
          <w:i/>
          <w:iCs/>
          <w:color w:val="44546A" w:themeColor="text2"/>
          <w:sz w:val="18"/>
          <w:szCs w:val="18"/>
        </w:rPr>
      </w:pPr>
      <w:r w:rsidRPr="70A62EBD">
        <w:rPr>
          <w:i/>
          <w:iCs/>
          <w:color w:val="44546A" w:themeColor="text2"/>
          <w:sz w:val="18"/>
          <w:szCs w:val="18"/>
        </w:rPr>
        <w:t xml:space="preserve">Tabela </w:t>
      </w:r>
      <w:r w:rsidR="00E975AC">
        <w:rPr>
          <w:i/>
          <w:iCs/>
          <w:color w:val="44546A" w:themeColor="text2"/>
          <w:sz w:val="18"/>
          <w:szCs w:val="18"/>
        </w:rPr>
        <w:t>M</w:t>
      </w:r>
      <w:r w:rsidRPr="70A62EBD">
        <w:rPr>
          <w:i/>
          <w:iCs/>
          <w:color w:val="44546A" w:themeColor="text2"/>
          <w:sz w:val="18"/>
          <w:szCs w:val="18"/>
        </w:rPr>
        <w:t>.1. Wykaz załączników</w:t>
      </w:r>
      <w:r w:rsidRPr="70A62EBD" w:rsidR="16104FFF">
        <w:rPr>
          <w:i/>
          <w:iCs/>
          <w:color w:val="44546A" w:themeColor="text2"/>
          <w:sz w:val="18"/>
          <w:szCs w:val="18"/>
        </w:rPr>
        <w:t xml:space="preserve"> </w:t>
      </w:r>
      <w:r w:rsidRPr="004E16F4" w:rsidR="004E16F4">
        <w:rPr>
          <w:i/>
          <w:iCs/>
          <w:color w:val="44546A" w:themeColor="text2"/>
          <w:sz w:val="18"/>
          <w:szCs w:val="18"/>
        </w:rPr>
        <w:t xml:space="preserve">dla </w:t>
      </w:r>
      <w:r w:rsidR="000537E8">
        <w:rPr>
          <w:i/>
          <w:iCs/>
          <w:color w:val="44546A" w:themeColor="text2"/>
          <w:sz w:val="18"/>
          <w:szCs w:val="18"/>
        </w:rPr>
        <w:t xml:space="preserve">Strumienia </w:t>
      </w:r>
      <w:r w:rsidRPr="004E16F4" w:rsidR="000537E8">
        <w:rPr>
          <w:i/>
          <w:iCs/>
          <w:color w:val="44546A" w:themeColor="text2"/>
          <w:sz w:val="18"/>
          <w:szCs w:val="18"/>
        </w:rPr>
        <w:t xml:space="preserve"> </w:t>
      </w:r>
      <w:r w:rsidRPr="004E16F4" w:rsidR="004E16F4">
        <w:rPr>
          <w:i/>
          <w:iCs/>
          <w:color w:val="44546A" w:themeColor="text2"/>
          <w:sz w:val="18"/>
          <w:szCs w:val="18"/>
        </w:rPr>
        <w:t>1</w:t>
      </w:r>
      <w:r w:rsidR="003E233B">
        <w:rPr>
          <w:i/>
          <w:iCs/>
          <w:color w:val="44546A" w:themeColor="text2"/>
          <w:sz w:val="18"/>
          <w:szCs w:val="18"/>
        </w:rPr>
        <w:t>Przedsięwzięcia „Magazynowanie Ciepła i Chłodu</w:t>
      </w:r>
    </w:p>
    <w:tbl>
      <w:tblPr>
        <w:tblStyle w:val="Tabela-Siatka"/>
        <w:tblW w:w="8999" w:type="dxa"/>
        <w:tblInd w:w="352" w:type="dxa"/>
        <w:tblLook w:val="04A0" w:firstRow="1" w:lastRow="0" w:firstColumn="1" w:lastColumn="0" w:noHBand="0" w:noVBand="1"/>
      </w:tblPr>
      <w:tblGrid>
        <w:gridCol w:w="558"/>
        <w:gridCol w:w="5606"/>
        <w:gridCol w:w="1417"/>
        <w:gridCol w:w="1418"/>
      </w:tblGrid>
      <w:tr w:rsidR="00952983" w:rsidTr="0ACA543E" w14:paraId="505EAA06" w14:textId="77777777">
        <w:tc>
          <w:tcPr>
            <w:tcW w:w="558" w:type="dxa"/>
            <w:shd w:val="clear" w:color="auto" w:fill="A8D08D" w:themeFill="accent6" w:themeFillTint="99"/>
            <w:vAlign w:val="center"/>
          </w:tcPr>
          <w:p w:rsidRPr="00F72E87" w:rsidR="00952983" w:rsidP="00BD59F0" w:rsidRDefault="00952983" w14:paraId="6E454BE3" w14:textId="77777777">
            <w:pPr>
              <w:pStyle w:val="Styl4"/>
              <w:numPr>
                <w:ilvl w:val="0"/>
                <w:numId w:val="0"/>
              </w:numPr>
              <w:spacing w:before="60" w:after="60" w:line="276" w:lineRule="auto"/>
              <w:jc w:val="center"/>
              <w:rPr>
                <w:rFonts w:cstheme="minorHAnsi"/>
                <w:b/>
              </w:rPr>
            </w:pPr>
            <w:r w:rsidRPr="00F72E87">
              <w:rPr>
                <w:rFonts w:cstheme="minorHAnsi"/>
                <w:b/>
              </w:rPr>
              <w:t>L.p.</w:t>
            </w:r>
          </w:p>
        </w:tc>
        <w:tc>
          <w:tcPr>
            <w:tcW w:w="5606" w:type="dxa"/>
            <w:shd w:val="clear" w:color="auto" w:fill="A8D08D" w:themeFill="accent6" w:themeFillTint="99"/>
            <w:vAlign w:val="center"/>
          </w:tcPr>
          <w:p w:rsidRPr="00F72E87" w:rsidR="00952983" w:rsidP="00BD59F0" w:rsidRDefault="00952983" w14:paraId="737D4191" w14:textId="77777777">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417" w:type="dxa"/>
            <w:shd w:val="clear" w:color="auto" w:fill="A8D08D" w:themeFill="accent6" w:themeFillTint="99"/>
            <w:vAlign w:val="center"/>
          </w:tcPr>
          <w:p w:rsidRPr="00F72E87" w:rsidR="00952983" w:rsidP="00BD59F0" w:rsidRDefault="00952983" w14:paraId="27494C7E" w14:textId="77777777">
            <w:pPr>
              <w:pStyle w:val="Styl4"/>
              <w:numPr>
                <w:ilvl w:val="0"/>
                <w:numId w:val="0"/>
              </w:numPr>
              <w:spacing w:before="60" w:after="60" w:line="276" w:lineRule="auto"/>
              <w:jc w:val="center"/>
              <w:rPr>
                <w:rFonts w:cstheme="minorHAnsi"/>
                <w:b/>
              </w:rPr>
            </w:pPr>
            <w:r>
              <w:rPr>
                <w:rFonts w:cstheme="minorHAnsi"/>
                <w:b/>
              </w:rPr>
              <w:t>Złożono</w:t>
            </w:r>
          </w:p>
        </w:tc>
        <w:tc>
          <w:tcPr>
            <w:tcW w:w="1418" w:type="dxa"/>
            <w:shd w:val="clear" w:color="auto" w:fill="A8D08D" w:themeFill="accent6" w:themeFillTint="99"/>
            <w:vAlign w:val="center"/>
          </w:tcPr>
          <w:p w:rsidRPr="00F72E87" w:rsidR="00952983" w:rsidP="00BD59F0" w:rsidRDefault="00952983" w14:paraId="42083825" w14:textId="77777777">
            <w:pPr>
              <w:pStyle w:val="Styl4"/>
              <w:numPr>
                <w:ilvl w:val="0"/>
                <w:numId w:val="0"/>
              </w:numPr>
              <w:spacing w:before="60" w:after="60" w:line="276" w:lineRule="auto"/>
              <w:jc w:val="center"/>
              <w:rPr>
                <w:rFonts w:cstheme="minorHAnsi"/>
                <w:b/>
              </w:rPr>
            </w:pPr>
            <w:r>
              <w:rPr>
                <w:rFonts w:cstheme="minorHAnsi"/>
                <w:b/>
              </w:rPr>
              <w:t>Nie złożono</w:t>
            </w:r>
          </w:p>
        </w:tc>
      </w:tr>
      <w:tr w:rsidR="00952983" w:rsidTr="00CC7395" w14:paraId="1858E5DC" w14:textId="77777777">
        <w:tc>
          <w:tcPr>
            <w:tcW w:w="558" w:type="dxa"/>
            <w:shd w:val="clear" w:color="auto" w:fill="A8D08D" w:themeFill="accent6" w:themeFillTint="99"/>
          </w:tcPr>
          <w:p w:rsidRPr="00F72E87" w:rsidR="00952983" w:rsidP="00BD59F0" w:rsidRDefault="00952983" w14:paraId="5AAD8610" w14:textId="77777777">
            <w:pPr>
              <w:pStyle w:val="Styl4"/>
              <w:numPr>
                <w:ilvl w:val="0"/>
                <w:numId w:val="0"/>
              </w:numPr>
              <w:spacing w:before="60" w:after="60" w:line="276" w:lineRule="auto"/>
              <w:jc w:val="center"/>
              <w:rPr>
                <w:rFonts w:cstheme="minorHAnsi"/>
                <w:b/>
              </w:rPr>
            </w:pPr>
            <w:r w:rsidRPr="00F72E87">
              <w:rPr>
                <w:rFonts w:cstheme="minorHAnsi"/>
                <w:b/>
              </w:rPr>
              <w:t>1.</w:t>
            </w:r>
          </w:p>
        </w:tc>
        <w:tc>
          <w:tcPr>
            <w:tcW w:w="5606" w:type="dxa"/>
            <w:shd w:val="clear" w:color="auto" w:fill="E2EFD9" w:themeFill="accent6" w:themeFillTint="33"/>
          </w:tcPr>
          <w:p w:rsidRPr="00F72E87" w:rsidR="00952983" w:rsidP="001452E3" w:rsidRDefault="00952983" w14:paraId="4DFD0481" w14:textId="3510FA34">
            <w:pPr>
              <w:pStyle w:val="Styl4"/>
              <w:numPr>
                <w:ilvl w:val="0"/>
                <w:numId w:val="0"/>
              </w:numPr>
              <w:spacing w:before="60" w:after="60" w:line="276" w:lineRule="auto"/>
              <w:jc w:val="both"/>
            </w:pPr>
            <w:r w:rsidRPr="70A62EBD">
              <w:t xml:space="preserve">dokument wykazujący umocowanie osób składających podpis w imieniu </w:t>
            </w:r>
            <w:r w:rsidR="001452E3">
              <w:t>Wnioskodawcy</w:t>
            </w:r>
          </w:p>
        </w:tc>
        <w:sdt>
          <w:sdtPr>
            <w:rPr>
              <w:rFonts w:ascii="Times New Roman" w:hAnsi="Times New Roman" w:cs="Times New Roman"/>
            </w:rPr>
            <w:id w:val="681478412"/>
            <w14:checkbox>
              <w14:checked w14:val="0"/>
              <w14:checkedState w14:val="2612" w14:font="MS Gothic"/>
              <w14:uncheckedState w14:val="2610" w14:font="MS Gothic"/>
            </w14:checkbox>
          </w:sdtPr>
          <w:sdtContent>
            <w:tc>
              <w:tcPr>
                <w:tcW w:w="1417" w:type="dxa"/>
                <w:vAlign w:val="center"/>
              </w:tcPr>
              <w:p w:rsidR="00952983" w:rsidP="00BD59F0" w:rsidRDefault="00952983" w14:paraId="7EA2A9E4"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521705008"/>
            <w14:checkbox>
              <w14:checked w14:val="0"/>
              <w14:checkedState w14:val="2612" w14:font="MS Gothic"/>
              <w14:uncheckedState w14:val="2610" w14:font="MS Gothic"/>
            </w14:checkbox>
          </w:sdtPr>
          <w:sdtContent>
            <w:tc>
              <w:tcPr>
                <w:tcW w:w="1418" w:type="dxa"/>
                <w:vAlign w:val="center"/>
              </w:tcPr>
              <w:p w:rsidR="00952983" w:rsidP="00BD59F0" w:rsidRDefault="00952983" w14:paraId="415C98A6"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522A709A" w14:textId="77777777">
        <w:tc>
          <w:tcPr>
            <w:tcW w:w="558" w:type="dxa"/>
            <w:shd w:val="clear" w:color="auto" w:fill="A8D08D" w:themeFill="accent6" w:themeFillTint="99"/>
          </w:tcPr>
          <w:p w:rsidRPr="00F72E87" w:rsidR="00952983" w:rsidP="00BD59F0" w:rsidRDefault="00952983" w14:paraId="2576DC53" w14:textId="77777777">
            <w:pPr>
              <w:pStyle w:val="Styl4"/>
              <w:numPr>
                <w:ilvl w:val="0"/>
                <w:numId w:val="0"/>
              </w:numPr>
              <w:spacing w:before="60" w:after="60" w:line="276" w:lineRule="auto"/>
              <w:jc w:val="center"/>
              <w:rPr>
                <w:rFonts w:cstheme="minorHAnsi"/>
                <w:b/>
              </w:rPr>
            </w:pPr>
            <w:r w:rsidRPr="00F72E87">
              <w:rPr>
                <w:rFonts w:cstheme="minorHAnsi"/>
                <w:b/>
              </w:rPr>
              <w:lastRenderedPageBreak/>
              <w:t>2.</w:t>
            </w:r>
          </w:p>
        </w:tc>
        <w:tc>
          <w:tcPr>
            <w:tcW w:w="5606" w:type="dxa"/>
            <w:shd w:val="clear" w:color="auto" w:fill="E2EFD9" w:themeFill="accent6" w:themeFillTint="33"/>
          </w:tcPr>
          <w:p w:rsidRPr="00F72E87" w:rsidR="00952983" w:rsidP="00BD59F0" w:rsidRDefault="00952983" w14:paraId="5BEF26DB" w14:textId="77777777">
            <w:pPr>
              <w:pStyle w:val="Styl4"/>
              <w:numPr>
                <w:ilvl w:val="0"/>
                <w:numId w:val="0"/>
              </w:numPr>
              <w:tabs>
                <w:tab w:val="left" w:pos="4006"/>
              </w:tabs>
              <w:spacing w:before="60" w:after="60" w:line="276" w:lineRule="auto"/>
              <w:jc w:val="both"/>
              <w:rPr>
                <w:rFonts w:cstheme="minorHAnsi"/>
              </w:rPr>
            </w:pPr>
            <w:r w:rsidRPr="00F72E87">
              <w:rPr>
                <w:rFonts w:cstheme="minorHAnsi"/>
              </w:rPr>
              <w:t>pełnomocnictwo/pełnomocnictwa (jeśli dotyczy)</w:t>
            </w:r>
          </w:p>
        </w:tc>
        <w:sdt>
          <w:sdtPr>
            <w:rPr>
              <w:rFonts w:ascii="Times New Roman" w:hAnsi="Times New Roman" w:cs="Times New Roman"/>
            </w:rPr>
            <w:id w:val="-1136023638"/>
            <w14:checkbox>
              <w14:checked w14:val="0"/>
              <w14:checkedState w14:val="2612" w14:font="MS Gothic"/>
              <w14:uncheckedState w14:val="2610" w14:font="MS Gothic"/>
            </w14:checkbox>
          </w:sdtPr>
          <w:sdtContent>
            <w:tc>
              <w:tcPr>
                <w:tcW w:w="1417" w:type="dxa"/>
                <w:vAlign w:val="center"/>
              </w:tcPr>
              <w:p w:rsidR="00952983" w:rsidP="00BD59F0" w:rsidRDefault="00952983" w14:paraId="00B27D13"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2061702518"/>
            <w14:checkbox>
              <w14:checked w14:val="0"/>
              <w14:checkedState w14:val="2612" w14:font="MS Gothic"/>
              <w14:uncheckedState w14:val="2610" w14:font="MS Gothic"/>
            </w14:checkbox>
          </w:sdtPr>
          <w:sdtContent>
            <w:tc>
              <w:tcPr>
                <w:tcW w:w="1418" w:type="dxa"/>
                <w:vAlign w:val="center"/>
              </w:tcPr>
              <w:p w:rsidR="00952983" w:rsidP="00BD59F0" w:rsidRDefault="00952983" w14:paraId="5A74E963"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592B6D76" w14:textId="77777777">
        <w:tc>
          <w:tcPr>
            <w:tcW w:w="558" w:type="dxa"/>
            <w:shd w:val="clear" w:color="auto" w:fill="A8D08D" w:themeFill="accent6" w:themeFillTint="99"/>
          </w:tcPr>
          <w:p w:rsidRPr="00F72E87" w:rsidR="00952983" w:rsidP="00BD59F0" w:rsidRDefault="00952983" w14:paraId="412EAFFE" w14:textId="77777777">
            <w:pPr>
              <w:pStyle w:val="Styl4"/>
              <w:numPr>
                <w:ilvl w:val="0"/>
                <w:numId w:val="0"/>
              </w:numPr>
              <w:spacing w:before="60" w:after="60" w:line="276" w:lineRule="auto"/>
              <w:jc w:val="center"/>
              <w:rPr>
                <w:rFonts w:cstheme="minorHAnsi"/>
                <w:b/>
              </w:rPr>
            </w:pPr>
            <w:r>
              <w:rPr>
                <w:rFonts w:cstheme="minorHAnsi"/>
                <w:b/>
              </w:rPr>
              <w:t>3</w:t>
            </w:r>
            <w:r w:rsidRPr="00F72E87">
              <w:rPr>
                <w:rFonts w:cstheme="minorHAnsi"/>
                <w:b/>
              </w:rPr>
              <w:t>.</w:t>
            </w:r>
          </w:p>
        </w:tc>
        <w:tc>
          <w:tcPr>
            <w:tcW w:w="5606" w:type="dxa"/>
            <w:shd w:val="clear" w:color="auto" w:fill="E2EFD9" w:themeFill="accent6" w:themeFillTint="33"/>
          </w:tcPr>
          <w:p w:rsidRPr="00F72E87" w:rsidR="00952983" w:rsidP="00BD59F0" w:rsidRDefault="00952983" w14:paraId="37227A44" w14:textId="77777777">
            <w:pPr>
              <w:pStyle w:val="Styl4"/>
              <w:numPr>
                <w:ilvl w:val="0"/>
                <w:numId w:val="0"/>
              </w:numPr>
              <w:spacing w:before="60" w:after="60" w:line="276" w:lineRule="auto"/>
              <w:jc w:val="both"/>
              <w:rPr>
                <w:rFonts w:cstheme="minorHAnsi"/>
              </w:rPr>
            </w:pPr>
            <w:r w:rsidRPr="00F72E87">
              <w:rPr>
                <w:rFonts w:cstheme="minorHAnsi"/>
              </w:rPr>
              <w:t xml:space="preserve">Oświadczenia i informacje </w:t>
            </w:r>
            <w:r>
              <w:rPr>
                <w:rFonts w:cstheme="minorHAnsi"/>
              </w:rPr>
              <w:t xml:space="preserve">oraz uzasadnienie </w:t>
            </w:r>
            <w:r w:rsidRPr="00F72E87">
              <w:rPr>
                <w:rFonts w:cstheme="minorHAnsi"/>
              </w:rPr>
              <w:t>dotyczące zastrzeżenia tajemnicy przedsiębiorstwa</w:t>
            </w:r>
          </w:p>
        </w:tc>
        <w:sdt>
          <w:sdtPr>
            <w:rPr>
              <w:rFonts w:ascii="Times New Roman" w:hAnsi="Times New Roman" w:cs="Times New Roman"/>
            </w:rPr>
            <w:id w:val="303828735"/>
            <w14:checkbox>
              <w14:checked w14:val="0"/>
              <w14:checkedState w14:val="2612" w14:font="MS Gothic"/>
              <w14:uncheckedState w14:val="2610" w14:font="MS Gothic"/>
            </w14:checkbox>
          </w:sdtPr>
          <w:sdtContent>
            <w:tc>
              <w:tcPr>
                <w:tcW w:w="1417" w:type="dxa"/>
                <w:vAlign w:val="center"/>
              </w:tcPr>
              <w:p w:rsidR="00952983" w:rsidP="00BD59F0" w:rsidRDefault="00952983" w14:paraId="40B9581F"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1744631678"/>
            <w14:checkbox>
              <w14:checked w14:val="0"/>
              <w14:checkedState w14:val="2612" w14:font="MS Gothic"/>
              <w14:uncheckedState w14:val="2610" w14:font="MS Gothic"/>
            </w14:checkbox>
          </w:sdtPr>
          <w:sdtContent>
            <w:tc>
              <w:tcPr>
                <w:tcW w:w="1418" w:type="dxa"/>
                <w:vAlign w:val="center"/>
              </w:tcPr>
              <w:p w:rsidR="00952983" w:rsidP="00BD59F0" w:rsidRDefault="00952983" w14:paraId="217679CD"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1896CF7F" w14:textId="77777777">
        <w:tc>
          <w:tcPr>
            <w:tcW w:w="558" w:type="dxa"/>
            <w:shd w:val="clear" w:color="auto" w:fill="A8D08D" w:themeFill="accent6" w:themeFillTint="99"/>
          </w:tcPr>
          <w:p w:rsidRPr="00F72E87" w:rsidR="00952983" w:rsidP="00BD59F0" w:rsidRDefault="00952983" w14:paraId="72132659" w14:textId="77777777">
            <w:pPr>
              <w:pStyle w:val="Styl4"/>
              <w:numPr>
                <w:ilvl w:val="0"/>
                <w:numId w:val="0"/>
              </w:numPr>
              <w:spacing w:before="60" w:after="60" w:line="276" w:lineRule="auto"/>
              <w:jc w:val="center"/>
              <w:rPr>
                <w:rFonts w:cstheme="minorHAnsi"/>
                <w:b/>
              </w:rPr>
            </w:pPr>
            <w:r>
              <w:rPr>
                <w:rFonts w:cstheme="minorHAnsi"/>
                <w:b/>
              </w:rPr>
              <w:t>4</w:t>
            </w:r>
            <w:r w:rsidRPr="00F72E87">
              <w:rPr>
                <w:rFonts w:cstheme="minorHAnsi"/>
                <w:b/>
              </w:rPr>
              <w:t>.</w:t>
            </w:r>
          </w:p>
        </w:tc>
        <w:tc>
          <w:tcPr>
            <w:tcW w:w="5606" w:type="dxa"/>
            <w:shd w:val="clear" w:color="auto" w:fill="E2EFD9" w:themeFill="accent6" w:themeFillTint="33"/>
          </w:tcPr>
          <w:p w:rsidRPr="00F72E87" w:rsidR="00952983" w:rsidP="00BD59F0" w:rsidRDefault="00952983" w14:paraId="63B32668" w14:textId="77777777">
            <w:pPr>
              <w:pStyle w:val="Styl4"/>
              <w:numPr>
                <w:ilvl w:val="0"/>
                <w:numId w:val="0"/>
              </w:numPr>
              <w:spacing w:before="60" w:after="60" w:line="276" w:lineRule="auto"/>
              <w:jc w:val="both"/>
              <w:rPr>
                <w:rFonts w:cstheme="minorHAnsi"/>
              </w:rPr>
            </w:pPr>
            <w:r w:rsidRPr="00F72E87">
              <w:rPr>
                <w:rFonts w:cstheme="minorHAnsi"/>
              </w:rPr>
              <w:t>umowa konsorcjum (jeśli dotyczy)</w:t>
            </w:r>
          </w:p>
        </w:tc>
        <w:sdt>
          <w:sdtPr>
            <w:rPr>
              <w:rFonts w:ascii="Times New Roman" w:hAnsi="Times New Roman" w:cs="Times New Roman"/>
            </w:rPr>
            <w:id w:val="-1119990088"/>
            <w14:checkbox>
              <w14:checked w14:val="0"/>
              <w14:checkedState w14:val="2612" w14:font="MS Gothic"/>
              <w14:uncheckedState w14:val="2610" w14:font="MS Gothic"/>
            </w14:checkbox>
          </w:sdtPr>
          <w:sdtContent>
            <w:tc>
              <w:tcPr>
                <w:tcW w:w="1417" w:type="dxa"/>
                <w:vAlign w:val="center"/>
              </w:tcPr>
              <w:p w:rsidR="00952983" w:rsidP="00BD59F0" w:rsidRDefault="00952983" w14:paraId="6AD54A35"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844818520"/>
            <w14:checkbox>
              <w14:checked w14:val="0"/>
              <w14:checkedState w14:val="2612" w14:font="MS Gothic"/>
              <w14:uncheckedState w14:val="2610" w14:font="MS Gothic"/>
            </w14:checkbox>
          </w:sdtPr>
          <w:sdtContent>
            <w:tc>
              <w:tcPr>
                <w:tcW w:w="1418" w:type="dxa"/>
                <w:vAlign w:val="center"/>
              </w:tcPr>
              <w:p w:rsidR="00952983" w:rsidP="00BD59F0" w:rsidRDefault="00952983" w14:paraId="138CB8B6"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3DBD1B56" w14:textId="77777777">
        <w:tc>
          <w:tcPr>
            <w:tcW w:w="558" w:type="dxa"/>
            <w:shd w:val="clear" w:color="auto" w:fill="A8D08D" w:themeFill="accent6" w:themeFillTint="99"/>
          </w:tcPr>
          <w:p w:rsidR="00952983" w:rsidP="00BD59F0" w:rsidRDefault="00952983" w14:paraId="2DD84BF8" w14:textId="158A41E7">
            <w:pPr>
              <w:pStyle w:val="Styl4"/>
              <w:numPr>
                <w:ilvl w:val="0"/>
                <w:numId w:val="0"/>
              </w:numPr>
              <w:spacing w:before="60" w:after="60" w:line="276" w:lineRule="auto"/>
              <w:jc w:val="center"/>
              <w:rPr>
                <w:rFonts w:cstheme="minorHAnsi"/>
                <w:b/>
              </w:rPr>
            </w:pPr>
            <w:r>
              <w:rPr>
                <w:rFonts w:cstheme="minorHAnsi"/>
                <w:b/>
              </w:rPr>
              <w:t>5.</w:t>
            </w:r>
          </w:p>
        </w:tc>
        <w:tc>
          <w:tcPr>
            <w:tcW w:w="5606" w:type="dxa"/>
            <w:shd w:val="clear" w:color="auto" w:fill="E2EFD9" w:themeFill="accent6" w:themeFillTint="33"/>
          </w:tcPr>
          <w:p w:rsidRPr="00F72E87" w:rsidR="00952983" w:rsidP="001452E3" w:rsidRDefault="317B6254" w14:paraId="5DE7348C" w14:textId="632402DC">
            <w:pPr>
              <w:pStyle w:val="Styl4"/>
              <w:numPr>
                <w:ilvl w:val="0"/>
                <w:numId w:val="0"/>
              </w:numPr>
              <w:spacing w:before="60" w:after="60" w:line="276" w:lineRule="auto"/>
              <w:jc w:val="both"/>
            </w:pPr>
            <w:r>
              <w:t xml:space="preserve">Wypełniony przez </w:t>
            </w:r>
            <w:r w:rsidR="5953C44D">
              <w:t xml:space="preserve">Wnioskodawcę </w:t>
            </w:r>
            <w:r>
              <w:t xml:space="preserve">Załącznik </w:t>
            </w:r>
            <w:r w:rsidR="00436EDB">
              <w:t>3.1</w:t>
            </w:r>
            <w:r>
              <w:t xml:space="preserve"> do </w:t>
            </w:r>
            <w:r w:rsidR="7DDC8AC9">
              <w:t>niniejszego dokumentu</w:t>
            </w:r>
            <w:r>
              <w:t xml:space="preserve"> </w:t>
            </w:r>
          </w:p>
        </w:tc>
        <w:sdt>
          <w:sdtPr>
            <w:rPr>
              <w:rFonts w:ascii="Times New Roman" w:hAnsi="Times New Roman" w:cs="Times New Roman"/>
            </w:rPr>
            <w:id w:val="-1225441817"/>
            <w14:checkbox>
              <w14:checked w14:val="0"/>
              <w14:checkedState w14:val="2612" w14:font="MS Gothic"/>
              <w14:uncheckedState w14:val="2610" w14:font="MS Gothic"/>
            </w14:checkbox>
          </w:sdtPr>
          <w:sdtContent>
            <w:tc>
              <w:tcPr>
                <w:tcW w:w="1417" w:type="dxa"/>
                <w:vAlign w:val="center"/>
              </w:tcPr>
              <w:p w:rsidR="00952983" w:rsidP="00BD59F0" w:rsidRDefault="00952983" w14:paraId="09D7B555"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633142196"/>
            <w14:checkbox>
              <w14:checked w14:val="0"/>
              <w14:checkedState w14:val="2612" w14:font="MS Gothic"/>
              <w14:uncheckedState w14:val="2610" w14:font="MS Gothic"/>
            </w14:checkbox>
          </w:sdtPr>
          <w:sdtContent>
            <w:tc>
              <w:tcPr>
                <w:tcW w:w="1418" w:type="dxa"/>
                <w:vAlign w:val="center"/>
              </w:tcPr>
              <w:p w:rsidR="00952983" w:rsidP="00BD59F0" w:rsidRDefault="00952983" w14:paraId="33542285"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F102E0" w:rsidTr="00CC7395" w14:paraId="043AC3D8" w14:textId="77777777">
        <w:tc>
          <w:tcPr>
            <w:tcW w:w="558" w:type="dxa"/>
            <w:shd w:val="clear" w:color="auto" w:fill="A8D08D" w:themeFill="accent6" w:themeFillTint="99"/>
          </w:tcPr>
          <w:p w:rsidR="00F102E0" w:rsidP="00BD59F0" w:rsidRDefault="00F102E0" w14:paraId="360228E0" w14:textId="49EDA4E8">
            <w:pPr>
              <w:pStyle w:val="Styl4"/>
              <w:numPr>
                <w:ilvl w:val="0"/>
                <w:numId w:val="0"/>
              </w:numPr>
              <w:spacing w:before="60" w:after="60" w:line="276" w:lineRule="auto"/>
              <w:jc w:val="center"/>
              <w:rPr>
                <w:rFonts w:cstheme="minorHAnsi"/>
                <w:b/>
              </w:rPr>
            </w:pPr>
            <w:r>
              <w:rPr>
                <w:rFonts w:cstheme="minorHAnsi"/>
                <w:b/>
              </w:rPr>
              <w:t>6</w:t>
            </w:r>
          </w:p>
        </w:tc>
        <w:tc>
          <w:tcPr>
            <w:tcW w:w="5606" w:type="dxa"/>
            <w:shd w:val="clear" w:color="auto" w:fill="E2EFD9" w:themeFill="accent6" w:themeFillTint="33"/>
          </w:tcPr>
          <w:p w:rsidR="00F102E0" w:rsidP="00E95A6C" w:rsidRDefault="0019773A" w14:paraId="0BE6E774" w14:textId="21806D5B">
            <w:pPr>
              <w:pStyle w:val="Styl4"/>
              <w:numPr>
                <w:ilvl w:val="0"/>
                <w:numId w:val="0"/>
              </w:numPr>
              <w:spacing w:before="60" w:after="60" w:line="276" w:lineRule="auto"/>
              <w:jc w:val="both"/>
            </w:pPr>
            <w:r>
              <w:t>Arkusz K</w:t>
            </w:r>
            <w:r w:rsidR="00436EDB">
              <w:t xml:space="preserve">alkulacyjny </w:t>
            </w:r>
            <w:r w:rsidR="00F762DA">
              <w:t>Bilansu Energii</w:t>
            </w:r>
            <w:r w:rsidR="00E95A6C">
              <w:t xml:space="preserve"> </w:t>
            </w:r>
            <w:r w:rsidR="00436EDB">
              <w:t>dla Systemu 1 i dla Systemu 2 stanowiący Załącznik do niniejszego dokumentu</w:t>
            </w:r>
          </w:p>
        </w:tc>
        <w:sdt>
          <w:sdtPr>
            <w:rPr>
              <w:rFonts w:ascii="Times New Roman" w:hAnsi="Times New Roman" w:cs="Times New Roman"/>
            </w:rPr>
            <w:id w:val="664444583"/>
            <w14:checkbox>
              <w14:checked w14:val="0"/>
              <w14:checkedState w14:val="2612" w14:font="MS Gothic"/>
              <w14:uncheckedState w14:val="2610" w14:font="MS Gothic"/>
            </w14:checkbox>
          </w:sdtPr>
          <w:sdtContent>
            <w:tc>
              <w:tcPr>
                <w:tcW w:w="1417" w:type="dxa"/>
                <w:vAlign w:val="center"/>
              </w:tcPr>
              <w:p w:rsidR="00F102E0" w:rsidP="00BD59F0" w:rsidRDefault="000C0814" w14:paraId="344A0AF5" w14:textId="62A60C52">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433211668"/>
            <w14:checkbox>
              <w14:checked w14:val="0"/>
              <w14:checkedState w14:val="2612" w14:font="MS Gothic"/>
              <w14:uncheckedState w14:val="2610" w14:font="MS Gothic"/>
            </w14:checkbox>
          </w:sdtPr>
          <w:sdtContent>
            <w:tc>
              <w:tcPr>
                <w:tcW w:w="1418" w:type="dxa"/>
                <w:vAlign w:val="center"/>
              </w:tcPr>
              <w:p w:rsidR="00F102E0" w:rsidP="00BD59F0" w:rsidRDefault="000C0814" w14:paraId="17932D3A" w14:textId="74C7D65F">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6F224FE2" w14:textId="77777777">
        <w:tc>
          <w:tcPr>
            <w:tcW w:w="558" w:type="dxa"/>
            <w:shd w:val="clear" w:color="auto" w:fill="A8D08D" w:themeFill="accent6" w:themeFillTint="99"/>
          </w:tcPr>
          <w:p w:rsidR="00952983" w:rsidP="00BD59F0" w:rsidRDefault="00F102E0" w14:paraId="5A357E3A" w14:textId="4A04DF1D">
            <w:pPr>
              <w:pStyle w:val="Styl4"/>
              <w:numPr>
                <w:ilvl w:val="0"/>
                <w:numId w:val="0"/>
              </w:numPr>
              <w:spacing w:before="60" w:after="60" w:line="276" w:lineRule="auto"/>
              <w:jc w:val="center"/>
              <w:rPr>
                <w:b/>
                <w:bCs/>
              </w:rPr>
            </w:pPr>
            <w:r>
              <w:rPr>
                <w:b/>
                <w:bCs/>
              </w:rPr>
              <w:t>7</w:t>
            </w:r>
            <w:r w:rsidRPr="29952200" w:rsidR="00952983">
              <w:rPr>
                <w:b/>
                <w:bCs/>
              </w:rPr>
              <w:t>.</w:t>
            </w:r>
          </w:p>
          <w:p w:rsidR="00952983" w:rsidP="00BD59F0" w:rsidRDefault="00952983" w14:paraId="5138593A" w14:textId="77777777">
            <w:pPr>
              <w:pStyle w:val="Styl4"/>
              <w:numPr>
                <w:ilvl w:val="0"/>
                <w:numId w:val="0"/>
              </w:numPr>
              <w:spacing w:line="276" w:lineRule="auto"/>
              <w:jc w:val="center"/>
              <w:rPr>
                <w:b/>
                <w:bCs/>
              </w:rPr>
            </w:pPr>
          </w:p>
        </w:tc>
        <w:tc>
          <w:tcPr>
            <w:tcW w:w="5606" w:type="dxa"/>
            <w:shd w:val="clear" w:color="auto" w:fill="E2EFD9" w:themeFill="accent6" w:themeFillTint="33"/>
          </w:tcPr>
          <w:p w:rsidR="00952983" w:rsidP="00BD59F0" w:rsidRDefault="00952983" w14:paraId="79C3DDF5" w14:textId="77777777">
            <w:pPr>
              <w:spacing w:line="259" w:lineRule="auto"/>
              <w:jc w:val="both"/>
            </w:pPr>
            <w:r w:rsidRPr="29952200">
              <w:t>Zobowiązanie podmiotu trzeciego do udostępnienia zasobów dla potrzeb realizacji Przedsięwzięcia (jeśli dotyczy)</w:t>
            </w:r>
          </w:p>
        </w:tc>
        <w:tc>
          <w:tcPr>
            <w:tcW w:w="1417" w:type="dxa"/>
            <w:vAlign w:val="center"/>
          </w:tcPr>
          <w:p w:rsidR="00952983" w:rsidP="00BD59F0" w:rsidRDefault="00952983" w14:paraId="6A2702AD" w14:textId="77777777">
            <w:pPr>
              <w:pStyle w:val="Styl4"/>
              <w:numPr>
                <w:ilvl w:val="0"/>
                <w:numId w:val="0"/>
              </w:numPr>
              <w:spacing w:before="60" w:after="60" w:line="276" w:lineRule="auto"/>
              <w:jc w:val="center"/>
              <w:rPr>
                <w:rFonts w:ascii="Times New Roman" w:hAnsi="Times New Roman" w:cs="Times New Roman"/>
              </w:rPr>
            </w:pPr>
            <w:r w:rsidRPr="29952200">
              <w:rPr>
                <w:rFonts w:ascii="MS Gothic" w:hAnsi="MS Gothic" w:eastAsia="MS Gothic" w:cs="Times New Roman"/>
              </w:rPr>
              <w:t>☐</w:t>
            </w:r>
          </w:p>
          <w:p w:rsidR="00952983" w:rsidP="00BD59F0" w:rsidRDefault="00952983" w14:paraId="759E9EA8" w14:textId="77777777">
            <w:pPr>
              <w:pStyle w:val="Styl4"/>
              <w:numPr>
                <w:ilvl w:val="0"/>
                <w:numId w:val="0"/>
              </w:numPr>
              <w:spacing w:line="276" w:lineRule="auto"/>
              <w:jc w:val="center"/>
              <w:rPr>
                <w:rFonts w:ascii="MS Gothic" w:hAnsi="MS Gothic" w:eastAsia="MS Gothic" w:cs="Times New Roman"/>
              </w:rPr>
            </w:pPr>
          </w:p>
        </w:tc>
        <w:tc>
          <w:tcPr>
            <w:tcW w:w="1418" w:type="dxa"/>
            <w:vAlign w:val="center"/>
          </w:tcPr>
          <w:p w:rsidR="00952983" w:rsidP="00BD59F0" w:rsidRDefault="00952983" w14:paraId="61397DE1" w14:textId="77777777">
            <w:pPr>
              <w:pStyle w:val="Styl4"/>
              <w:numPr>
                <w:ilvl w:val="0"/>
                <w:numId w:val="0"/>
              </w:numPr>
              <w:spacing w:before="60" w:after="60" w:line="276" w:lineRule="auto"/>
              <w:jc w:val="center"/>
              <w:rPr>
                <w:rFonts w:ascii="Times New Roman" w:hAnsi="Times New Roman" w:cs="Times New Roman"/>
              </w:rPr>
            </w:pPr>
            <w:r w:rsidRPr="29952200">
              <w:rPr>
                <w:rFonts w:ascii="MS Gothic" w:hAnsi="MS Gothic" w:eastAsia="MS Gothic" w:cs="Times New Roman"/>
              </w:rPr>
              <w:t>☐</w:t>
            </w:r>
          </w:p>
          <w:p w:rsidR="00952983" w:rsidP="00BD59F0" w:rsidRDefault="00952983" w14:paraId="759EFB79" w14:textId="77777777">
            <w:pPr>
              <w:pStyle w:val="Styl4"/>
              <w:numPr>
                <w:ilvl w:val="0"/>
                <w:numId w:val="0"/>
              </w:numPr>
              <w:spacing w:line="276" w:lineRule="auto"/>
              <w:jc w:val="center"/>
              <w:rPr>
                <w:rFonts w:ascii="MS Gothic" w:hAnsi="MS Gothic" w:eastAsia="MS Gothic" w:cs="Times New Roman"/>
              </w:rPr>
            </w:pPr>
          </w:p>
        </w:tc>
      </w:tr>
      <w:tr w:rsidR="00952983" w:rsidTr="00CC7395" w14:paraId="4862813C" w14:textId="77777777">
        <w:tc>
          <w:tcPr>
            <w:tcW w:w="558" w:type="dxa"/>
            <w:shd w:val="clear" w:color="auto" w:fill="A8D08D" w:themeFill="accent6" w:themeFillTint="99"/>
          </w:tcPr>
          <w:p w:rsidR="00952983" w:rsidP="00BD59F0" w:rsidRDefault="00F102E0" w14:paraId="125F85EB" w14:textId="3EBD9A2F">
            <w:pPr>
              <w:pStyle w:val="Styl4"/>
              <w:numPr>
                <w:ilvl w:val="0"/>
                <w:numId w:val="0"/>
              </w:numPr>
              <w:spacing w:before="60" w:after="60" w:line="276" w:lineRule="auto"/>
              <w:jc w:val="center"/>
              <w:rPr>
                <w:b/>
                <w:bCs/>
              </w:rPr>
            </w:pPr>
            <w:r>
              <w:rPr>
                <w:b/>
                <w:bCs/>
              </w:rPr>
              <w:t>8</w:t>
            </w:r>
            <w:r w:rsidRPr="29952200" w:rsidR="00952983">
              <w:rPr>
                <w:b/>
                <w:bCs/>
              </w:rPr>
              <w:t>.</w:t>
            </w:r>
          </w:p>
        </w:tc>
        <w:tc>
          <w:tcPr>
            <w:tcW w:w="5606" w:type="dxa"/>
            <w:shd w:val="clear" w:color="auto" w:fill="FFFFFF" w:themeFill="background1"/>
          </w:tcPr>
          <w:p w:rsidRPr="00F72E87" w:rsidR="00952983" w:rsidP="00BD59F0" w:rsidRDefault="00952983" w14:paraId="75A142BD" w14:textId="77777777">
            <w:pPr>
              <w:pStyle w:val="Styl4"/>
              <w:numPr>
                <w:ilvl w:val="0"/>
                <w:numId w:val="0"/>
              </w:numPr>
              <w:spacing w:before="60" w:after="60" w:line="276" w:lineRule="auto"/>
              <w:jc w:val="both"/>
              <w:rPr>
                <w:rFonts w:cstheme="minorHAnsi"/>
              </w:rPr>
            </w:pPr>
            <w:r w:rsidRPr="00F72E87">
              <w:rPr>
                <w:rFonts w:cstheme="minorHAnsi"/>
              </w:rPr>
              <w:t xml:space="preserve"> </w:t>
            </w:r>
            <w:r>
              <w:rPr>
                <w:rFonts w:cstheme="minorHAnsi"/>
              </w:rPr>
              <w:t>I</w:t>
            </w:r>
            <w:r w:rsidRPr="00F72E87">
              <w:rPr>
                <w:rFonts w:cstheme="minorHAnsi"/>
              </w:rPr>
              <w:t>nne dokumenty</w:t>
            </w:r>
            <w:r>
              <w:rPr>
                <w:rFonts w:cstheme="minorHAnsi"/>
              </w:rPr>
              <w:t xml:space="preserve"> …</w:t>
            </w:r>
          </w:p>
        </w:tc>
        <w:sdt>
          <w:sdtPr>
            <w:rPr>
              <w:rFonts w:ascii="Times New Roman" w:hAnsi="Times New Roman" w:cs="Times New Roman"/>
            </w:rPr>
            <w:id w:val="-1752037011"/>
            <w14:checkbox>
              <w14:checked w14:val="0"/>
              <w14:checkedState w14:val="2612" w14:font="MS Gothic"/>
              <w14:uncheckedState w14:val="2610" w14:font="MS Gothic"/>
            </w14:checkbox>
          </w:sdtPr>
          <w:sdtContent>
            <w:tc>
              <w:tcPr>
                <w:tcW w:w="1417" w:type="dxa"/>
                <w:vAlign w:val="center"/>
              </w:tcPr>
              <w:p w:rsidR="00952983" w:rsidP="00BD59F0" w:rsidRDefault="00952983" w14:paraId="468A399B"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531652309"/>
            <w14:checkbox>
              <w14:checked w14:val="0"/>
              <w14:checkedState w14:val="2612" w14:font="MS Gothic"/>
              <w14:uncheckedState w14:val="2610" w14:font="MS Gothic"/>
            </w14:checkbox>
          </w:sdtPr>
          <w:sdtContent>
            <w:tc>
              <w:tcPr>
                <w:tcW w:w="1418" w:type="dxa"/>
                <w:vAlign w:val="center"/>
              </w:tcPr>
              <w:p w:rsidR="00952983" w:rsidP="00BD59F0" w:rsidRDefault="00952983" w14:paraId="3FD0CD58"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bl>
    <w:p w:rsidR="00952983" w:rsidP="00ED650A" w:rsidRDefault="00952983" w14:paraId="33885ED0" w14:textId="4673F4C7"/>
    <w:p w:rsidR="00952983" w:rsidP="00952983" w:rsidRDefault="00952983" w14:paraId="04407339" w14:textId="3C8165E6">
      <w:pPr>
        <w:pStyle w:val="Styl4"/>
        <w:numPr>
          <w:ilvl w:val="0"/>
          <w:numId w:val="0"/>
        </w:numPr>
        <w:spacing w:before="60" w:after="60" w:line="276" w:lineRule="auto"/>
        <w:ind w:left="352"/>
        <w:jc w:val="both"/>
        <w:rPr>
          <w:rFonts w:ascii="Times New Roman" w:hAnsi="Times New Roman" w:cs="Times New Roman"/>
        </w:rPr>
      </w:pPr>
    </w:p>
    <w:p w:rsidR="00952983" w:rsidP="00952983" w:rsidRDefault="00952983" w14:paraId="4B2F035E" w14:textId="396B86F8">
      <w:pPr>
        <w:pStyle w:val="Styl4"/>
        <w:numPr>
          <w:ilvl w:val="0"/>
          <w:numId w:val="0"/>
        </w:numPr>
        <w:spacing w:before="60" w:after="60" w:line="276" w:lineRule="auto"/>
        <w:ind w:left="352"/>
        <w:jc w:val="both"/>
        <w:rPr>
          <w:rFonts w:ascii="Times New Roman" w:hAnsi="Times New Roman" w:cs="Times New Roman"/>
        </w:rPr>
      </w:pPr>
    </w:p>
    <w:p w:rsidR="00952983" w:rsidP="00952983" w:rsidRDefault="00952983" w14:paraId="6D25BAB2" w14:textId="51681786">
      <w:pPr>
        <w:pStyle w:val="Styl4"/>
        <w:numPr>
          <w:ilvl w:val="0"/>
          <w:numId w:val="0"/>
        </w:numPr>
        <w:spacing w:before="60" w:after="60" w:line="276" w:lineRule="auto"/>
        <w:ind w:left="352"/>
        <w:jc w:val="both"/>
        <w:rPr>
          <w:rFonts w:ascii="Times New Roman" w:hAnsi="Times New Roman" w:cs="Times New Roman"/>
        </w:rPr>
      </w:pPr>
    </w:p>
    <w:p w:rsidR="00952983" w:rsidP="00952983" w:rsidRDefault="00952983" w14:paraId="215B4207" w14:textId="77777777">
      <w:pPr>
        <w:pStyle w:val="Styl4"/>
        <w:numPr>
          <w:ilvl w:val="0"/>
          <w:numId w:val="0"/>
        </w:numPr>
        <w:spacing w:before="60" w:after="60" w:line="276" w:lineRule="auto"/>
        <w:ind w:left="352"/>
        <w:jc w:val="both"/>
        <w:rPr>
          <w:rFonts w:ascii="Times New Roman" w:hAnsi="Times New Roman" w:cs="Times New Roman"/>
        </w:rPr>
      </w:pPr>
    </w:p>
    <w:p w:rsidRPr="00574C96" w:rsidR="00952983" w:rsidP="00952983" w:rsidRDefault="00952983" w14:paraId="379101E3" w14:textId="77777777">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06"/>
        <w:gridCol w:w="851"/>
        <w:gridCol w:w="4105"/>
      </w:tblGrid>
      <w:tr w:rsidRPr="00574C96" w:rsidR="00952983" w:rsidTr="00BD59F0" w14:paraId="588A6ED5" w14:textId="77777777">
        <w:tc>
          <w:tcPr>
            <w:tcW w:w="4106" w:type="dxa"/>
            <w:tcBorders>
              <w:top w:val="single" w:color="auto" w:sz="4" w:space="0"/>
            </w:tcBorders>
          </w:tcPr>
          <w:p w:rsidRPr="00F72E87" w:rsidR="00952983" w:rsidP="00BD59F0" w:rsidRDefault="00952983" w14:paraId="51023370" w14:textId="77777777">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rsidRPr="00F72E87" w:rsidR="00952983" w:rsidP="00BD59F0" w:rsidRDefault="00952983" w14:paraId="5C7C1E96" w14:textId="77777777">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color="auto" w:sz="4" w:space="0"/>
            </w:tcBorders>
          </w:tcPr>
          <w:p w:rsidRPr="00F72E87" w:rsidR="00952983" w:rsidP="00BD59F0" w:rsidRDefault="00952983" w14:paraId="20AE4499" w14:textId="77777777">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bookmarkEnd w:id="27"/>
    </w:tbl>
    <w:p w:rsidRPr="00ED650A" w:rsidR="00952983" w:rsidP="00ED650A" w:rsidRDefault="00952983" w14:paraId="69824BA2" w14:textId="77777777"/>
    <w:sectPr w:rsidRPr="00ED650A" w:rsidR="00952983" w:rsidSect="00B948CD">
      <w:headerReference w:type="default" r:id="rId11"/>
      <w:footerReference w:type="default" r:id="rId12"/>
      <w:headerReference w:type="first" r:id="rId13"/>
      <w:footerReference w:type="first" r:id="rId14"/>
      <w:pgSz w:w="11906" w:h="16838" w:orient="portrait"/>
      <w:pgMar w:top="1417" w:right="1417" w:bottom="1417" w:left="1417"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F76009" w16cex:dateUtc="2021-06-21T11:21:46.692Z"/>
  <w16cex:commentExtensible w16cex:durableId="610056DB" w16cex:dateUtc="2021-06-21T11:25:33.081Z"/>
  <w16cex:commentExtensible w16cex:durableId="52BB3A38" w16cex:dateUtc="2021-06-21T11:29:36.385Z"/>
  <w16cex:commentExtensible w16cex:durableId="5CACDFC1" w16cex:dateUtc="2021-06-21T11:30:08.235Z"/>
  <w16cex:commentExtensible w16cex:durableId="09716798" w16cex:dateUtc="2021-06-21T11:31:01.912Z"/>
  <w16cex:commentExtensible w16cex:durableId="5A58AF21" w16cex:dateUtc="2021-06-21T11:31:59.087Z"/>
  <w16cex:commentExtensible w16cex:durableId="37B29955" w16cex:dateUtc="2021-06-21T11:32:45.767Z"/>
  <w16cex:commentExtensible w16cex:durableId="64D3C195" w16cex:dateUtc="2021-06-21T11:33:34.21Z"/>
  <w16cex:commentExtensible w16cex:durableId="68F407FE" w16cex:dateUtc="2021-06-21T11:34:21.75Z"/>
  <w16cex:commentExtensible w16cex:durableId="095CD070" w16cex:dateUtc="2021-06-21T11:39:03.793Z"/>
  <w16cex:commentExtensible w16cex:durableId="3BA5BEF4" w16cex:dateUtc="2021-06-21T11:39:18.779Z"/>
  <w16cex:commentExtensible w16cex:durableId="7816C774" w16cex:dateUtc="2021-06-21T11:39:31.312Z"/>
  <w16cex:commentExtensible w16cex:durableId="629252AE" w16cex:dateUtc="2021-06-21T11:41:34.624Z"/>
  <w16cex:commentExtensible w16cex:durableId="716B8585" w16cex:dateUtc="2021-06-21T11:42:02.417Z"/>
  <w16cex:commentExtensible w16cex:durableId="31238C2C" w16cex:dateUtc="2021-06-21T11:43:30.073Z"/>
  <w16cex:commentExtensible w16cex:durableId="0C834FC7" w16cex:dateUtc="2021-06-21T11:44:41.184Z"/>
</w16cex:commentsExtensible>
</file>

<file path=word/commentsIds.xml><?xml version="1.0" encoding="utf-8"?>
<w16cid:commentsIds xmlns:mc="http://schemas.openxmlformats.org/markup-compatibility/2006" xmlns:w16cid="http://schemas.microsoft.com/office/word/2016/wordml/cid" mc:Ignorable="w16cid">
  <w16cid:commentId w16cid:paraId="308B09BC" w16cid:durableId="246F5C93"/>
  <w16cid:commentId w16cid:paraId="5DEECA86" w16cid:durableId="246F5C99"/>
  <w16cid:commentId w16cid:paraId="557B426F" w16cid:durableId="24773006"/>
  <w16cid:commentId w16cid:paraId="5FA89E84" w16cid:durableId="24773007"/>
  <w16cid:commentId w16cid:paraId="62D61474" w16cid:durableId="24773008"/>
  <w16cid:commentId w16cid:paraId="1823ECD6" w16cid:durableId="24773009"/>
  <w16cid:commentId w16cid:paraId="629F8160" w16cid:durableId="246F5C9A"/>
  <w16cid:commentId w16cid:paraId="402E0771" w16cid:durableId="246F5C9B"/>
  <w16cid:commentId w16cid:paraId="55207879" w16cid:durableId="246F5C9C"/>
  <w16cid:commentId w16cid:paraId="59BA9A8A" w16cid:durableId="246F5C9D"/>
  <w16cid:commentId w16cid:paraId="3A78472E" w16cid:durableId="2477300E"/>
  <w16cid:commentId w16cid:paraId="54E0482B" w16cid:durableId="2477300F"/>
  <w16cid:commentId w16cid:paraId="3B3D7BED" w16cid:durableId="24773010"/>
  <w16cid:commentId w16cid:paraId="40C818ED" w16cid:durableId="24773011"/>
  <w16cid:commentId w16cid:paraId="28EBA5F6" w16cid:durableId="5592D91E"/>
  <w16cid:commentId w16cid:paraId="1A5240B6" w16cid:durableId="05F76009"/>
  <w16cid:commentId w16cid:paraId="7624F793" w16cid:durableId="610056DB"/>
  <w16cid:commentId w16cid:paraId="6A3EAF91" w16cid:durableId="52BB3A38"/>
  <w16cid:commentId w16cid:paraId="5D64DD2B" w16cid:durableId="5CACDFC1"/>
  <w16cid:commentId w16cid:paraId="1927767F" w16cid:durableId="09716798"/>
  <w16cid:commentId w16cid:paraId="247A0113" w16cid:durableId="5A58AF21"/>
  <w16cid:commentId w16cid:paraId="0492B9C4" w16cid:durableId="37B29955"/>
  <w16cid:commentId w16cid:paraId="2C1A0164" w16cid:durableId="64D3C195"/>
  <w16cid:commentId w16cid:paraId="79A18EF5" w16cid:durableId="68F407FE"/>
  <w16cid:commentId w16cid:paraId="4F408FCC" w16cid:durableId="095CD070"/>
  <w16cid:commentId w16cid:paraId="31057F5A" w16cid:durableId="3BA5BEF4"/>
  <w16cid:commentId w16cid:paraId="47864383" w16cid:durableId="7816C774"/>
  <w16cid:commentId w16cid:paraId="643A2159" w16cid:durableId="629252AE"/>
  <w16cid:commentId w16cid:paraId="372ECD53" w16cid:durableId="716B8585"/>
  <w16cid:commentId w16cid:paraId="2F1C4A0C" w16cid:durableId="31238C2C"/>
  <w16cid:commentId w16cid:paraId="17626036" w16cid:durableId="0C834F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446" w:rsidP="005E06F6" w:rsidRDefault="00BE0446" w14:paraId="268E72DB" w14:textId="77777777">
      <w:pPr>
        <w:spacing w:after="0" w:line="240" w:lineRule="auto"/>
      </w:pPr>
      <w:r>
        <w:separator/>
      </w:r>
    </w:p>
  </w:endnote>
  <w:endnote w:type="continuationSeparator" w:id="0">
    <w:p w:rsidR="00BE0446" w:rsidP="005E06F6" w:rsidRDefault="00BE0446" w14:paraId="3DD4F5B9" w14:textId="77777777">
      <w:pPr>
        <w:spacing w:after="0" w:line="240" w:lineRule="auto"/>
      </w:pPr>
      <w:r>
        <w:continuationSeparator/>
      </w:r>
    </w:p>
  </w:endnote>
  <w:endnote w:type="continuationNotice" w:id="1">
    <w:p w:rsidR="00BE0446" w:rsidRDefault="00BE0446" w14:paraId="0C495DD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988523"/>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Content>
          <w:p w:rsidRPr="005E06F6" w:rsidR="00BE0446" w:rsidRDefault="00BE0446" w14:paraId="1241628D" w14:textId="54B6BA2B">
            <w:pPr>
              <w:pStyle w:val="Stopka"/>
              <w:jc w:val="right"/>
              <w:rPr>
                <w:sz w:val="20"/>
                <w:szCs w:val="20"/>
              </w:rPr>
            </w:pPr>
            <w:sdt>
              <w:sdtPr>
                <w:rPr>
                  <w:sz w:val="20"/>
                  <w:szCs w:val="20"/>
                </w:rPr>
                <w:id w:val="-1414088071"/>
                <w:docPartObj>
                  <w:docPartGallery w:val="Page Numbers (Top of Page)"/>
                  <w:docPartUnique/>
                </w:docPartObj>
              </w:sdtPr>
              <w:sdtContent>
                <w:sdt>
                  <w:sdtPr>
                    <w:id w:val="-279568307"/>
                    <w:docPartObj>
                      <w:docPartGallery w:val="Page Numbers (Bottom of Page)"/>
                      <w:docPartUnique/>
                    </w:docPartObj>
                  </w:sdtPr>
                  <w:sdtContent>
                    <w:sdt>
                      <w:sdtPr>
                        <w:id w:val="1728636285"/>
                        <w:docPartObj>
                          <w:docPartGallery w:val="Page Numbers (Top of Page)"/>
                          <w:docPartUnique/>
                        </w:docPartObj>
                      </w:sdtPr>
                      <w:sdtContent>
                        <w:r>
                          <w:t xml:space="preserve">Strona </w:t>
                        </w:r>
                        <w:r>
                          <w:rPr>
                            <w:b/>
                            <w:bCs/>
                            <w:sz w:val="24"/>
                            <w:szCs w:val="24"/>
                          </w:rPr>
                          <w:fldChar w:fldCharType="begin"/>
                        </w:r>
                        <w:r>
                          <w:rPr>
                            <w:b/>
                            <w:bCs/>
                          </w:rPr>
                          <w:instrText>PAGE</w:instrText>
                        </w:r>
                        <w:r>
                          <w:rPr>
                            <w:b/>
                            <w:bCs/>
                            <w:sz w:val="24"/>
                            <w:szCs w:val="24"/>
                          </w:rPr>
                          <w:fldChar w:fldCharType="separate"/>
                        </w:r>
                        <w:r w:rsidR="00906ADC">
                          <w:rPr>
                            <w:b/>
                            <w:bCs/>
                            <w:noProof/>
                          </w:rPr>
                          <w:t>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06ADC">
                          <w:rPr>
                            <w:b/>
                            <w:bCs/>
                            <w:noProof/>
                          </w:rPr>
                          <w:t>23</w:t>
                        </w:r>
                        <w:r>
                          <w:rPr>
                            <w:b/>
                            <w:bCs/>
                            <w:sz w:val="24"/>
                            <w:szCs w:val="24"/>
                          </w:rPr>
                          <w:fldChar w:fldCharType="end"/>
                        </w:r>
                      </w:sdtContent>
                    </w:sdt>
                  </w:sdtContent>
                </w:sdt>
                <w:r w:rsidRPr="005E06F6" w:rsidDel="0072157B">
                  <w:rPr>
                    <w:bCs/>
                    <w:sz w:val="20"/>
                    <w:szCs w:val="20"/>
                  </w:rPr>
                  <w:t xml:space="preserve"> </w:t>
                </w:r>
              </w:sdtContent>
            </w:sdt>
            <w:r w:rsidRPr="005E06F6">
              <w:rPr>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BE0446" w:rsidTr="399EC482" w14:paraId="67A1EF2B" w14:textId="77777777">
      <w:tc>
        <w:tcPr>
          <w:tcW w:w="3020" w:type="dxa"/>
        </w:tcPr>
        <w:p w:rsidR="00BE0446" w:rsidP="399EC482" w:rsidRDefault="00BE0446" w14:paraId="2FC2C68C" w14:textId="7239CAA7">
          <w:pPr>
            <w:pStyle w:val="Nagwek"/>
            <w:ind w:left="-115"/>
          </w:pPr>
        </w:p>
      </w:tc>
      <w:tc>
        <w:tcPr>
          <w:tcW w:w="3020" w:type="dxa"/>
        </w:tcPr>
        <w:p w:rsidR="00BE0446" w:rsidP="399EC482" w:rsidRDefault="00BE0446" w14:paraId="3C10531C" w14:textId="65ADDA41">
          <w:pPr>
            <w:pStyle w:val="Nagwek"/>
            <w:jc w:val="center"/>
          </w:pPr>
        </w:p>
      </w:tc>
      <w:tc>
        <w:tcPr>
          <w:tcW w:w="3020" w:type="dxa"/>
        </w:tcPr>
        <w:p w:rsidR="00BE0446" w:rsidP="399EC482" w:rsidRDefault="00BE0446" w14:paraId="4964AA46" w14:textId="5C6AF85C">
          <w:pPr>
            <w:pStyle w:val="Nagwek"/>
            <w:ind w:right="-115"/>
            <w:jc w:val="right"/>
          </w:pPr>
        </w:p>
      </w:tc>
    </w:tr>
  </w:tbl>
  <w:p w:rsidR="00BE0446" w:rsidP="399EC482" w:rsidRDefault="00BE0446" w14:paraId="4D523BA7" w14:textId="2A8E2E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446" w:rsidP="005E06F6" w:rsidRDefault="00BE0446" w14:paraId="629B236E" w14:textId="77777777">
      <w:pPr>
        <w:spacing w:after="0" w:line="240" w:lineRule="auto"/>
      </w:pPr>
      <w:r>
        <w:separator/>
      </w:r>
    </w:p>
  </w:footnote>
  <w:footnote w:type="continuationSeparator" w:id="0">
    <w:p w:rsidR="00BE0446" w:rsidP="005E06F6" w:rsidRDefault="00BE0446" w14:paraId="6513583B" w14:textId="77777777">
      <w:pPr>
        <w:spacing w:after="0" w:line="240" w:lineRule="auto"/>
      </w:pPr>
      <w:r>
        <w:continuationSeparator/>
      </w:r>
    </w:p>
  </w:footnote>
  <w:footnote w:type="continuationNotice" w:id="1">
    <w:p w:rsidR="00BE0446" w:rsidRDefault="00BE0446" w14:paraId="7B51BB7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BE0446" w:rsidTr="399EC482" w14:paraId="2515079E" w14:textId="77777777">
      <w:tc>
        <w:tcPr>
          <w:tcW w:w="3020" w:type="dxa"/>
        </w:tcPr>
        <w:p w:rsidR="00BE0446" w:rsidP="399EC482" w:rsidRDefault="00BE0446" w14:paraId="406E9F0D" w14:textId="4C5DE3C9">
          <w:pPr>
            <w:pStyle w:val="Nagwek"/>
            <w:ind w:left="-115"/>
          </w:pPr>
        </w:p>
      </w:tc>
      <w:tc>
        <w:tcPr>
          <w:tcW w:w="3020" w:type="dxa"/>
        </w:tcPr>
        <w:p w:rsidR="00BE0446" w:rsidP="399EC482" w:rsidRDefault="00BE0446" w14:paraId="62C1414D" w14:textId="51AD881B">
          <w:pPr>
            <w:pStyle w:val="Nagwek"/>
            <w:jc w:val="center"/>
          </w:pPr>
        </w:p>
      </w:tc>
      <w:tc>
        <w:tcPr>
          <w:tcW w:w="3020" w:type="dxa"/>
        </w:tcPr>
        <w:p w:rsidR="00BE0446" w:rsidP="399EC482" w:rsidRDefault="00BE0446" w14:paraId="0B8C6A19" w14:textId="28FE33CB">
          <w:pPr>
            <w:pStyle w:val="Nagwek"/>
            <w:ind w:right="-115"/>
            <w:jc w:val="right"/>
          </w:pPr>
        </w:p>
      </w:tc>
    </w:tr>
  </w:tbl>
  <w:p w:rsidR="00BE0446" w:rsidP="399EC482" w:rsidRDefault="00BE0446" w14:paraId="5F2261B7" w14:textId="4D316C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BE0446" w:rsidP="00B948CD" w:rsidRDefault="00BE0446" w14:paraId="1B2F5787" w14:textId="1B86321D">
    <w:pPr>
      <w:pStyle w:val="Nagwek"/>
      <w:tabs>
        <w:tab w:val="right" w:pos="3969"/>
      </w:tabs>
      <w:ind w:right="4110"/>
      <w:jc w:val="both"/>
      <w:rPr>
        <w:b/>
        <w:i/>
        <w:u w:val="single"/>
      </w:rPr>
    </w:pPr>
    <w:r>
      <w:rPr>
        <w:noProof/>
        <w:lang w:eastAsia="pl-PL"/>
      </w:rPr>
      <w:drawing>
        <wp:inline distT="0" distB="0" distL="0" distR="0" wp14:anchorId="628B75B4" wp14:editId="1AE1135D">
          <wp:extent cx="5743575" cy="342900"/>
          <wp:effectExtent l="0" t="0" r="9525" b="0"/>
          <wp:docPr id="1" name="Obraz 1"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43575" cy="342900"/>
                  </a:xfrm>
                  <a:prstGeom prst="rect">
                    <a:avLst/>
                  </a:prstGeom>
                </pic:spPr>
              </pic:pic>
            </a:graphicData>
          </a:graphic>
        </wp:inline>
      </w:drawing>
    </w:r>
  </w:p>
  <w:p w:rsidR="00BE0446" w:rsidP="00B948CD" w:rsidRDefault="00BE0446" w14:paraId="023DA76B" w14:textId="77777777">
    <w:pPr>
      <w:pStyle w:val="Nagwek"/>
      <w:jc w:val="center"/>
      <w:rPr>
        <w:i/>
        <w:sz w:val="15"/>
        <w:szCs w:val="15"/>
      </w:rPr>
    </w:pPr>
  </w:p>
  <w:p w:rsidR="00BE0446" w:rsidP="00B948CD" w:rsidRDefault="00BE0446" w14:paraId="124C7164" w14:textId="77777777">
    <w:pPr>
      <w:pStyle w:val="Nagwek"/>
      <w:jc w:val="center"/>
    </w:pPr>
    <w:r>
      <w:rPr>
        <w:i/>
        <w:sz w:val="15"/>
        <w:szCs w:val="15"/>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p w:rsidR="00BE0446" w:rsidRDefault="00BE0446" w14:paraId="2D53F69E"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00E"/>
    <w:multiLevelType w:val="multilevel"/>
    <w:tmpl w:val="CDB2A6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6070BF"/>
    <w:multiLevelType w:val="hybridMultilevel"/>
    <w:tmpl w:val="40EAAF32"/>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2C165DD"/>
    <w:multiLevelType w:val="hybridMultilevel"/>
    <w:tmpl w:val="6B08828A"/>
    <w:lvl w:ilvl="0" w:tplc="04150017">
      <w:start w:val="1"/>
      <w:numFmt w:val="lowerLetter"/>
      <w:lvlText w:val="%1)"/>
      <w:lvlJc w:val="lef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6373B"/>
    <w:multiLevelType w:val="hybridMultilevel"/>
    <w:tmpl w:val="3AA05A56"/>
    <w:lvl w:ilvl="0" w:tplc="29FE7344">
      <w:start w:val="1"/>
      <w:numFmt w:val="bullet"/>
      <w:lvlText w:val=""/>
      <w:lvlJc w:val="left"/>
      <w:pPr>
        <w:ind w:left="720" w:hanging="360"/>
      </w:pPr>
      <w:rPr>
        <w:rFonts w:hint="default" w:ascii="Symbol" w:hAnsi="Symbol"/>
      </w:rPr>
    </w:lvl>
    <w:lvl w:ilvl="1" w:tplc="58F2A486">
      <w:start w:val="1"/>
      <w:numFmt w:val="bullet"/>
      <w:lvlText w:val="o"/>
      <w:lvlJc w:val="left"/>
      <w:pPr>
        <w:ind w:left="1440" w:hanging="360"/>
      </w:pPr>
      <w:rPr>
        <w:rFonts w:hint="default" w:ascii="Courier New" w:hAnsi="Courier New"/>
      </w:rPr>
    </w:lvl>
    <w:lvl w:ilvl="2" w:tplc="41027D4C">
      <w:start w:val="1"/>
      <w:numFmt w:val="bullet"/>
      <w:lvlText w:val=""/>
      <w:lvlJc w:val="left"/>
      <w:pPr>
        <w:ind w:left="2160" w:hanging="360"/>
      </w:pPr>
      <w:rPr>
        <w:rFonts w:hint="default" w:ascii="Wingdings" w:hAnsi="Wingdings"/>
      </w:rPr>
    </w:lvl>
    <w:lvl w:ilvl="3" w:tplc="54E09E72">
      <w:start w:val="1"/>
      <w:numFmt w:val="bullet"/>
      <w:lvlText w:val=""/>
      <w:lvlJc w:val="left"/>
      <w:pPr>
        <w:ind w:left="2880" w:hanging="360"/>
      </w:pPr>
      <w:rPr>
        <w:rFonts w:hint="default" w:ascii="Symbol" w:hAnsi="Symbol"/>
      </w:rPr>
    </w:lvl>
    <w:lvl w:ilvl="4" w:tplc="E77E5F30">
      <w:start w:val="1"/>
      <w:numFmt w:val="bullet"/>
      <w:lvlText w:val="o"/>
      <w:lvlJc w:val="left"/>
      <w:pPr>
        <w:ind w:left="3600" w:hanging="360"/>
      </w:pPr>
      <w:rPr>
        <w:rFonts w:hint="default" w:ascii="Courier New" w:hAnsi="Courier New"/>
      </w:rPr>
    </w:lvl>
    <w:lvl w:ilvl="5" w:tplc="1B38A57C">
      <w:start w:val="1"/>
      <w:numFmt w:val="bullet"/>
      <w:lvlText w:val=""/>
      <w:lvlJc w:val="left"/>
      <w:pPr>
        <w:ind w:left="4320" w:hanging="360"/>
      </w:pPr>
      <w:rPr>
        <w:rFonts w:hint="default" w:ascii="Wingdings" w:hAnsi="Wingdings"/>
      </w:rPr>
    </w:lvl>
    <w:lvl w:ilvl="6" w:tplc="0F6AB8EC">
      <w:start w:val="1"/>
      <w:numFmt w:val="bullet"/>
      <w:lvlText w:val=""/>
      <w:lvlJc w:val="left"/>
      <w:pPr>
        <w:ind w:left="5040" w:hanging="360"/>
      </w:pPr>
      <w:rPr>
        <w:rFonts w:hint="default" w:ascii="Symbol" w:hAnsi="Symbol"/>
      </w:rPr>
    </w:lvl>
    <w:lvl w:ilvl="7" w:tplc="C6C40360">
      <w:start w:val="1"/>
      <w:numFmt w:val="bullet"/>
      <w:lvlText w:val="o"/>
      <w:lvlJc w:val="left"/>
      <w:pPr>
        <w:ind w:left="5760" w:hanging="360"/>
      </w:pPr>
      <w:rPr>
        <w:rFonts w:hint="default" w:ascii="Courier New" w:hAnsi="Courier New"/>
      </w:rPr>
    </w:lvl>
    <w:lvl w:ilvl="8" w:tplc="F2E4BD54">
      <w:start w:val="1"/>
      <w:numFmt w:val="bullet"/>
      <w:lvlText w:val=""/>
      <w:lvlJc w:val="left"/>
      <w:pPr>
        <w:ind w:left="6480" w:hanging="360"/>
      </w:pPr>
      <w:rPr>
        <w:rFonts w:hint="default" w:ascii="Wingdings" w:hAnsi="Wingdings"/>
      </w:rPr>
    </w:lvl>
  </w:abstractNum>
  <w:abstractNum w:abstractNumId="4" w15:restartNumberingAfterBreak="0">
    <w:nsid w:val="0F3522CD"/>
    <w:multiLevelType w:val="hybridMultilevel"/>
    <w:tmpl w:val="AEF8D7D2"/>
    <w:lvl w:ilvl="0" w:tplc="327AEC8E">
      <w:start w:val="1"/>
      <w:numFmt w:val="bullet"/>
      <w:lvlText w:val=""/>
      <w:lvlJc w:val="left"/>
      <w:pPr>
        <w:ind w:left="720" w:hanging="360"/>
      </w:pPr>
      <w:rPr>
        <w:rFonts w:hint="default" w:ascii="Symbol" w:hAnsi="Symbol"/>
      </w:rPr>
    </w:lvl>
    <w:lvl w:ilvl="1" w:tplc="A0B020B8">
      <w:start w:val="1"/>
      <w:numFmt w:val="bullet"/>
      <w:lvlText w:val="o"/>
      <w:lvlJc w:val="left"/>
      <w:pPr>
        <w:ind w:left="1440" w:hanging="360"/>
      </w:pPr>
      <w:rPr>
        <w:rFonts w:hint="default" w:ascii="Courier New" w:hAnsi="Courier New"/>
      </w:rPr>
    </w:lvl>
    <w:lvl w:ilvl="2" w:tplc="A792FAC0">
      <w:start w:val="1"/>
      <w:numFmt w:val="bullet"/>
      <w:lvlText w:val=""/>
      <w:lvlJc w:val="left"/>
      <w:pPr>
        <w:ind w:left="2160" w:hanging="360"/>
      </w:pPr>
      <w:rPr>
        <w:rFonts w:hint="default" w:ascii="Wingdings" w:hAnsi="Wingdings"/>
      </w:rPr>
    </w:lvl>
    <w:lvl w:ilvl="3" w:tplc="382C4576">
      <w:start w:val="1"/>
      <w:numFmt w:val="bullet"/>
      <w:lvlText w:val=""/>
      <w:lvlJc w:val="left"/>
      <w:pPr>
        <w:ind w:left="2880" w:hanging="360"/>
      </w:pPr>
      <w:rPr>
        <w:rFonts w:hint="default" w:ascii="Symbol" w:hAnsi="Symbol"/>
      </w:rPr>
    </w:lvl>
    <w:lvl w:ilvl="4" w:tplc="52EECB1E">
      <w:start w:val="1"/>
      <w:numFmt w:val="bullet"/>
      <w:lvlText w:val="o"/>
      <w:lvlJc w:val="left"/>
      <w:pPr>
        <w:ind w:left="3600" w:hanging="360"/>
      </w:pPr>
      <w:rPr>
        <w:rFonts w:hint="default" w:ascii="Courier New" w:hAnsi="Courier New"/>
      </w:rPr>
    </w:lvl>
    <w:lvl w:ilvl="5" w:tplc="DE6A1E3C">
      <w:start w:val="1"/>
      <w:numFmt w:val="bullet"/>
      <w:lvlText w:val=""/>
      <w:lvlJc w:val="left"/>
      <w:pPr>
        <w:ind w:left="4320" w:hanging="360"/>
      </w:pPr>
      <w:rPr>
        <w:rFonts w:hint="default" w:ascii="Wingdings" w:hAnsi="Wingdings"/>
      </w:rPr>
    </w:lvl>
    <w:lvl w:ilvl="6" w:tplc="4470D71C">
      <w:start w:val="1"/>
      <w:numFmt w:val="bullet"/>
      <w:lvlText w:val=""/>
      <w:lvlJc w:val="left"/>
      <w:pPr>
        <w:ind w:left="5040" w:hanging="360"/>
      </w:pPr>
      <w:rPr>
        <w:rFonts w:hint="default" w:ascii="Symbol" w:hAnsi="Symbol"/>
      </w:rPr>
    </w:lvl>
    <w:lvl w:ilvl="7" w:tplc="E342FE7E">
      <w:start w:val="1"/>
      <w:numFmt w:val="bullet"/>
      <w:lvlText w:val="o"/>
      <w:lvlJc w:val="left"/>
      <w:pPr>
        <w:ind w:left="5760" w:hanging="360"/>
      </w:pPr>
      <w:rPr>
        <w:rFonts w:hint="default" w:ascii="Courier New" w:hAnsi="Courier New"/>
      </w:rPr>
    </w:lvl>
    <w:lvl w:ilvl="8" w:tplc="E9BED2E0">
      <w:start w:val="1"/>
      <w:numFmt w:val="bullet"/>
      <w:lvlText w:val=""/>
      <w:lvlJc w:val="left"/>
      <w:pPr>
        <w:ind w:left="6480" w:hanging="360"/>
      </w:pPr>
      <w:rPr>
        <w:rFonts w:hint="default" w:ascii="Wingdings" w:hAnsi="Wingdings"/>
      </w:rPr>
    </w:lvl>
  </w:abstractNum>
  <w:abstractNum w:abstractNumId="5" w15:restartNumberingAfterBreak="0">
    <w:nsid w:val="10437F39"/>
    <w:multiLevelType w:val="multilevel"/>
    <w:tmpl w:val="DE0283E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85814FA"/>
    <w:multiLevelType w:val="hybridMultilevel"/>
    <w:tmpl w:val="C7325340"/>
    <w:lvl w:ilvl="0" w:tplc="2A22A00C">
      <w:start w:val="1"/>
      <w:numFmt w:val="bullet"/>
      <w:lvlText w:val=""/>
      <w:lvlJc w:val="left"/>
      <w:pPr>
        <w:ind w:left="720" w:hanging="360"/>
      </w:pPr>
      <w:rPr>
        <w:rFonts w:hint="default" w:ascii="Symbol" w:hAnsi="Symbol"/>
      </w:rPr>
    </w:lvl>
    <w:lvl w:ilvl="1" w:tplc="8CBA48CC">
      <w:start w:val="1"/>
      <w:numFmt w:val="bullet"/>
      <w:lvlText w:val="o"/>
      <w:lvlJc w:val="left"/>
      <w:pPr>
        <w:ind w:left="1440" w:hanging="360"/>
      </w:pPr>
      <w:rPr>
        <w:rFonts w:hint="default" w:ascii="Courier New" w:hAnsi="Courier New"/>
      </w:rPr>
    </w:lvl>
    <w:lvl w:ilvl="2" w:tplc="066E0B46">
      <w:start w:val="1"/>
      <w:numFmt w:val="bullet"/>
      <w:lvlText w:val=""/>
      <w:lvlJc w:val="left"/>
      <w:pPr>
        <w:ind w:left="2160" w:hanging="360"/>
      </w:pPr>
      <w:rPr>
        <w:rFonts w:hint="default" w:ascii="Wingdings" w:hAnsi="Wingdings"/>
      </w:rPr>
    </w:lvl>
    <w:lvl w:ilvl="3" w:tplc="C8667EAC">
      <w:start w:val="1"/>
      <w:numFmt w:val="bullet"/>
      <w:lvlText w:val=""/>
      <w:lvlJc w:val="left"/>
      <w:pPr>
        <w:ind w:left="2880" w:hanging="360"/>
      </w:pPr>
      <w:rPr>
        <w:rFonts w:hint="default" w:ascii="Symbol" w:hAnsi="Symbol"/>
      </w:rPr>
    </w:lvl>
    <w:lvl w:ilvl="4" w:tplc="FFCE104A">
      <w:start w:val="1"/>
      <w:numFmt w:val="bullet"/>
      <w:lvlText w:val="o"/>
      <w:lvlJc w:val="left"/>
      <w:pPr>
        <w:ind w:left="3600" w:hanging="360"/>
      </w:pPr>
      <w:rPr>
        <w:rFonts w:hint="default" w:ascii="Courier New" w:hAnsi="Courier New"/>
      </w:rPr>
    </w:lvl>
    <w:lvl w:ilvl="5" w:tplc="2E5287C6">
      <w:start w:val="1"/>
      <w:numFmt w:val="bullet"/>
      <w:lvlText w:val=""/>
      <w:lvlJc w:val="left"/>
      <w:pPr>
        <w:ind w:left="4320" w:hanging="360"/>
      </w:pPr>
      <w:rPr>
        <w:rFonts w:hint="default" w:ascii="Wingdings" w:hAnsi="Wingdings"/>
      </w:rPr>
    </w:lvl>
    <w:lvl w:ilvl="6" w:tplc="296C81C0">
      <w:start w:val="1"/>
      <w:numFmt w:val="bullet"/>
      <w:lvlText w:val=""/>
      <w:lvlJc w:val="left"/>
      <w:pPr>
        <w:ind w:left="5040" w:hanging="360"/>
      </w:pPr>
      <w:rPr>
        <w:rFonts w:hint="default" w:ascii="Symbol" w:hAnsi="Symbol"/>
      </w:rPr>
    </w:lvl>
    <w:lvl w:ilvl="7" w:tplc="32CC1702">
      <w:start w:val="1"/>
      <w:numFmt w:val="bullet"/>
      <w:lvlText w:val="o"/>
      <w:lvlJc w:val="left"/>
      <w:pPr>
        <w:ind w:left="5760" w:hanging="360"/>
      </w:pPr>
      <w:rPr>
        <w:rFonts w:hint="default" w:ascii="Courier New" w:hAnsi="Courier New"/>
      </w:rPr>
    </w:lvl>
    <w:lvl w:ilvl="8" w:tplc="22F20D2C">
      <w:start w:val="1"/>
      <w:numFmt w:val="bullet"/>
      <w:lvlText w:val=""/>
      <w:lvlJc w:val="left"/>
      <w:pPr>
        <w:ind w:left="6480" w:hanging="360"/>
      </w:pPr>
      <w:rPr>
        <w:rFonts w:hint="default" w:ascii="Wingdings" w:hAnsi="Wingdings"/>
      </w:rPr>
    </w:lvl>
  </w:abstractNum>
  <w:abstractNum w:abstractNumId="7" w15:restartNumberingAfterBreak="0">
    <w:nsid w:val="1D4D4D40"/>
    <w:multiLevelType w:val="hybridMultilevel"/>
    <w:tmpl w:val="8DC8B59E"/>
    <w:lvl w:ilvl="0" w:tplc="71A64D4A">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1D991D90"/>
    <w:multiLevelType w:val="hybridMultilevel"/>
    <w:tmpl w:val="A93856B6"/>
    <w:lvl w:ilvl="0" w:tplc="00307E42">
      <w:start w:val="1"/>
      <w:numFmt w:val="lowerLetter"/>
      <w:lvlText w:val="%1)"/>
      <w:lvlJc w:val="left"/>
      <w:pPr>
        <w:ind w:left="1080" w:hanging="360"/>
      </w:pPr>
      <w:rPr>
        <w:rFonts w:hint="default" w:asciiTheme="minorHAnsi" w:hAnsiTheme="minorHAnsi" w:cstheme="minorHAnsi"/>
        <w:sz w:val="20"/>
        <w:szCs w:val="20"/>
      </w:rPr>
    </w:lvl>
    <w:lvl w:ilvl="1" w:tplc="FFFFFFFF">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08D716D"/>
    <w:multiLevelType w:val="hybridMultilevel"/>
    <w:tmpl w:val="790C1F4E"/>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9F0F83"/>
    <w:multiLevelType w:val="hybridMultilevel"/>
    <w:tmpl w:val="82B03550"/>
    <w:lvl w:ilvl="0" w:tplc="A404DD12">
      <w:start w:val="1"/>
      <w:numFmt w:val="bullet"/>
      <w:lvlText w:val=""/>
      <w:lvlJc w:val="left"/>
      <w:pPr>
        <w:ind w:left="720" w:hanging="360"/>
      </w:pPr>
      <w:rPr>
        <w:rFonts w:hint="default" w:ascii="Symbol" w:hAnsi="Symbol"/>
      </w:rPr>
    </w:lvl>
    <w:lvl w:ilvl="1" w:tplc="9DA66684">
      <w:start w:val="1"/>
      <w:numFmt w:val="bullet"/>
      <w:lvlText w:val="o"/>
      <w:lvlJc w:val="left"/>
      <w:pPr>
        <w:ind w:left="1440" w:hanging="360"/>
      </w:pPr>
      <w:rPr>
        <w:rFonts w:hint="default" w:ascii="Courier New" w:hAnsi="Courier New"/>
      </w:rPr>
    </w:lvl>
    <w:lvl w:ilvl="2" w:tplc="629A3CC4">
      <w:start w:val="1"/>
      <w:numFmt w:val="bullet"/>
      <w:lvlText w:val=""/>
      <w:lvlJc w:val="left"/>
      <w:pPr>
        <w:ind w:left="2160" w:hanging="360"/>
      </w:pPr>
      <w:rPr>
        <w:rFonts w:hint="default" w:ascii="Wingdings" w:hAnsi="Wingdings"/>
      </w:rPr>
    </w:lvl>
    <w:lvl w:ilvl="3" w:tplc="BABEB036">
      <w:start w:val="1"/>
      <w:numFmt w:val="bullet"/>
      <w:lvlText w:val=""/>
      <w:lvlJc w:val="left"/>
      <w:pPr>
        <w:ind w:left="2880" w:hanging="360"/>
      </w:pPr>
      <w:rPr>
        <w:rFonts w:hint="default" w:ascii="Symbol" w:hAnsi="Symbol"/>
      </w:rPr>
    </w:lvl>
    <w:lvl w:ilvl="4" w:tplc="7AAA66B2">
      <w:start w:val="1"/>
      <w:numFmt w:val="bullet"/>
      <w:lvlText w:val="o"/>
      <w:lvlJc w:val="left"/>
      <w:pPr>
        <w:ind w:left="3600" w:hanging="360"/>
      </w:pPr>
      <w:rPr>
        <w:rFonts w:hint="default" w:ascii="Courier New" w:hAnsi="Courier New"/>
      </w:rPr>
    </w:lvl>
    <w:lvl w:ilvl="5" w:tplc="1598A6F8">
      <w:start w:val="1"/>
      <w:numFmt w:val="bullet"/>
      <w:lvlText w:val=""/>
      <w:lvlJc w:val="left"/>
      <w:pPr>
        <w:ind w:left="4320" w:hanging="360"/>
      </w:pPr>
      <w:rPr>
        <w:rFonts w:hint="default" w:ascii="Wingdings" w:hAnsi="Wingdings"/>
      </w:rPr>
    </w:lvl>
    <w:lvl w:ilvl="6" w:tplc="1D8867F6">
      <w:start w:val="1"/>
      <w:numFmt w:val="bullet"/>
      <w:lvlText w:val=""/>
      <w:lvlJc w:val="left"/>
      <w:pPr>
        <w:ind w:left="5040" w:hanging="360"/>
      </w:pPr>
      <w:rPr>
        <w:rFonts w:hint="default" w:ascii="Symbol" w:hAnsi="Symbol"/>
      </w:rPr>
    </w:lvl>
    <w:lvl w:ilvl="7" w:tplc="C8F866D6">
      <w:start w:val="1"/>
      <w:numFmt w:val="bullet"/>
      <w:lvlText w:val="o"/>
      <w:lvlJc w:val="left"/>
      <w:pPr>
        <w:ind w:left="5760" w:hanging="360"/>
      </w:pPr>
      <w:rPr>
        <w:rFonts w:hint="default" w:ascii="Courier New" w:hAnsi="Courier New"/>
      </w:rPr>
    </w:lvl>
    <w:lvl w:ilvl="8" w:tplc="B714E776">
      <w:start w:val="1"/>
      <w:numFmt w:val="bullet"/>
      <w:lvlText w:val=""/>
      <w:lvlJc w:val="left"/>
      <w:pPr>
        <w:ind w:left="6480" w:hanging="360"/>
      </w:pPr>
      <w:rPr>
        <w:rFonts w:hint="default" w:ascii="Wingdings" w:hAnsi="Wingdings"/>
      </w:rPr>
    </w:lvl>
  </w:abstractNum>
  <w:abstractNum w:abstractNumId="11" w15:restartNumberingAfterBreak="0">
    <w:nsid w:val="25C93F6C"/>
    <w:multiLevelType w:val="hybridMultilevel"/>
    <w:tmpl w:val="82323DBA"/>
    <w:lvl w:ilvl="0" w:tplc="87B4A3B6">
      <w:start w:val="1"/>
      <w:numFmt w:val="bullet"/>
      <w:lvlText w:val=""/>
      <w:lvlJc w:val="left"/>
      <w:pPr>
        <w:ind w:left="720" w:hanging="360"/>
      </w:pPr>
      <w:rPr>
        <w:rFonts w:hint="default" w:ascii="Symbol" w:hAnsi="Symbol"/>
      </w:rPr>
    </w:lvl>
    <w:lvl w:ilvl="1" w:tplc="EE061F0E">
      <w:start w:val="1"/>
      <w:numFmt w:val="bullet"/>
      <w:lvlText w:val="o"/>
      <w:lvlJc w:val="left"/>
      <w:pPr>
        <w:ind w:left="1440" w:hanging="360"/>
      </w:pPr>
      <w:rPr>
        <w:rFonts w:hint="default" w:ascii="Courier New" w:hAnsi="Courier New"/>
      </w:rPr>
    </w:lvl>
    <w:lvl w:ilvl="2" w:tplc="CC0C995A">
      <w:start w:val="1"/>
      <w:numFmt w:val="bullet"/>
      <w:lvlText w:val=""/>
      <w:lvlJc w:val="left"/>
      <w:pPr>
        <w:ind w:left="2160" w:hanging="360"/>
      </w:pPr>
      <w:rPr>
        <w:rFonts w:hint="default" w:ascii="Wingdings" w:hAnsi="Wingdings"/>
      </w:rPr>
    </w:lvl>
    <w:lvl w:ilvl="3" w:tplc="77E62226">
      <w:start w:val="1"/>
      <w:numFmt w:val="bullet"/>
      <w:lvlText w:val=""/>
      <w:lvlJc w:val="left"/>
      <w:pPr>
        <w:ind w:left="2880" w:hanging="360"/>
      </w:pPr>
      <w:rPr>
        <w:rFonts w:hint="default" w:ascii="Symbol" w:hAnsi="Symbol"/>
      </w:rPr>
    </w:lvl>
    <w:lvl w:ilvl="4" w:tplc="7130B3CC">
      <w:start w:val="1"/>
      <w:numFmt w:val="bullet"/>
      <w:lvlText w:val="o"/>
      <w:lvlJc w:val="left"/>
      <w:pPr>
        <w:ind w:left="3600" w:hanging="360"/>
      </w:pPr>
      <w:rPr>
        <w:rFonts w:hint="default" w:ascii="Courier New" w:hAnsi="Courier New"/>
      </w:rPr>
    </w:lvl>
    <w:lvl w:ilvl="5" w:tplc="3FB091DC">
      <w:start w:val="1"/>
      <w:numFmt w:val="bullet"/>
      <w:lvlText w:val=""/>
      <w:lvlJc w:val="left"/>
      <w:pPr>
        <w:ind w:left="4320" w:hanging="360"/>
      </w:pPr>
      <w:rPr>
        <w:rFonts w:hint="default" w:ascii="Wingdings" w:hAnsi="Wingdings"/>
      </w:rPr>
    </w:lvl>
    <w:lvl w:ilvl="6" w:tplc="0CE28D48">
      <w:start w:val="1"/>
      <w:numFmt w:val="bullet"/>
      <w:lvlText w:val=""/>
      <w:lvlJc w:val="left"/>
      <w:pPr>
        <w:ind w:left="5040" w:hanging="360"/>
      </w:pPr>
      <w:rPr>
        <w:rFonts w:hint="default" w:ascii="Symbol" w:hAnsi="Symbol"/>
      </w:rPr>
    </w:lvl>
    <w:lvl w:ilvl="7" w:tplc="91FCD3B2">
      <w:start w:val="1"/>
      <w:numFmt w:val="bullet"/>
      <w:lvlText w:val="o"/>
      <w:lvlJc w:val="left"/>
      <w:pPr>
        <w:ind w:left="5760" w:hanging="360"/>
      </w:pPr>
      <w:rPr>
        <w:rFonts w:hint="default" w:ascii="Courier New" w:hAnsi="Courier New"/>
      </w:rPr>
    </w:lvl>
    <w:lvl w:ilvl="8" w:tplc="0DC46F40">
      <w:start w:val="1"/>
      <w:numFmt w:val="bullet"/>
      <w:lvlText w:val=""/>
      <w:lvlJc w:val="left"/>
      <w:pPr>
        <w:ind w:left="6480" w:hanging="360"/>
      </w:pPr>
      <w:rPr>
        <w:rFonts w:hint="default" w:ascii="Wingdings" w:hAnsi="Wingdings"/>
      </w:rPr>
    </w:lvl>
  </w:abstractNum>
  <w:abstractNum w:abstractNumId="12" w15:restartNumberingAfterBreak="0">
    <w:nsid w:val="2A540238"/>
    <w:multiLevelType w:val="multilevel"/>
    <w:tmpl w:val="B3A41ED0"/>
    <w:lvl w:ilvl="0">
      <w:start w:val="6"/>
      <w:numFmt w:val="lowerLetter"/>
      <w:lvlText w:val="%1."/>
      <w:lvlJc w:val="left"/>
      <w:pPr>
        <w:tabs>
          <w:tab w:val="num" w:pos="720"/>
        </w:tabs>
        <w:ind w:left="720" w:hanging="360"/>
      </w:pPr>
    </w:lvl>
    <w:lvl w:ilvl="1">
      <w:start w:val="2"/>
      <w:numFmt w:val="bullet"/>
      <w:lvlText w:val=""/>
      <w:lvlJc w:val="left"/>
      <w:pPr>
        <w:ind w:left="1440" w:hanging="360"/>
      </w:pPr>
      <w:rPr>
        <w:rFonts w:hint="default" w:ascii="Symbol" w:hAnsi="Symbol" w:eastAsiaTheme="minorHAnsi" w:cstheme="minorBidi"/>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1C63353"/>
    <w:multiLevelType w:val="multilevel"/>
    <w:tmpl w:val="472E328A"/>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B47B6B"/>
    <w:multiLevelType w:val="multilevel"/>
    <w:tmpl w:val="32D819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AB865C1"/>
    <w:multiLevelType w:val="hybridMultilevel"/>
    <w:tmpl w:val="A93856B6"/>
    <w:lvl w:ilvl="0" w:tplc="FFFFFFFF">
      <w:start w:val="1"/>
      <w:numFmt w:val="lowerLetter"/>
      <w:lvlText w:val="%1)"/>
      <w:lvlJc w:val="left"/>
      <w:pPr>
        <w:ind w:left="1080" w:hanging="360"/>
      </w:pPr>
      <w:rPr>
        <w:sz w:val="20"/>
        <w:szCs w:val="20"/>
      </w:rPr>
    </w:lvl>
    <w:lvl w:ilvl="1" w:tplc="FFFFFFFF">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B601452"/>
    <w:multiLevelType w:val="multilevel"/>
    <w:tmpl w:val="A25C4D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D2D17B8"/>
    <w:multiLevelType w:val="hybridMultilevel"/>
    <w:tmpl w:val="288E351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8" w15:restartNumberingAfterBreak="0">
    <w:nsid w:val="404262B2"/>
    <w:multiLevelType w:val="multilevel"/>
    <w:tmpl w:val="40042C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0E2505A"/>
    <w:multiLevelType w:val="hybridMultilevel"/>
    <w:tmpl w:val="87E61B10"/>
    <w:lvl w:ilvl="0" w:tplc="8E6C7266">
      <w:start w:val="1"/>
      <w:numFmt w:val="lowerLetter"/>
      <w:lvlText w:val="%1)"/>
      <w:lvlJc w:val="left"/>
      <w:pPr>
        <w:ind w:left="720" w:hanging="360"/>
      </w:pPr>
    </w:lvl>
    <w:lvl w:ilvl="1" w:tplc="25708024">
      <w:start w:val="1"/>
      <w:numFmt w:val="upperRoman"/>
      <w:lvlText w:val="%2."/>
      <w:lvlJc w:val="right"/>
      <w:pPr>
        <w:ind w:left="1440" w:hanging="360"/>
      </w:pPr>
    </w:lvl>
    <w:lvl w:ilvl="2" w:tplc="520AB8EC">
      <w:start w:val="1"/>
      <w:numFmt w:val="lowerRoman"/>
      <w:lvlText w:val="%3."/>
      <w:lvlJc w:val="right"/>
      <w:pPr>
        <w:ind w:left="2160" w:hanging="180"/>
      </w:pPr>
    </w:lvl>
    <w:lvl w:ilvl="3" w:tplc="D64002E4">
      <w:start w:val="1"/>
      <w:numFmt w:val="decimal"/>
      <w:lvlText w:val="%4."/>
      <w:lvlJc w:val="left"/>
      <w:pPr>
        <w:ind w:left="2880" w:hanging="360"/>
      </w:pPr>
    </w:lvl>
    <w:lvl w:ilvl="4" w:tplc="5F524F38">
      <w:start w:val="1"/>
      <w:numFmt w:val="lowerLetter"/>
      <w:lvlText w:val="%5."/>
      <w:lvlJc w:val="left"/>
      <w:pPr>
        <w:ind w:left="3600" w:hanging="360"/>
      </w:pPr>
    </w:lvl>
    <w:lvl w:ilvl="5" w:tplc="9CACF750">
      <w:start w:val="1"/>
      <w:numFmt w:val="lowerRoman"/>
      <w:lvlText w:val="%6."/>
      <w:lvlJc w:val="right"/>
      <w:pPr>
        <w:ind w:left="4320" w:hanging="180"/>
      </w:pPr>
    </w:lvl>
    <w:lvl w:ilvl="6" w:tplc="4176C0FE">
      <w:start w:val="1"/>
      <w:numFmt w:val="decimal"/>
      <w:lvlText w:val="%7."/>
      <w:lvlJc w:val="left"/>
      <w:pPr>
        <w:ind w:left="5040" w:hanging="360"/>
      </w:pPr>
    </w:lvl>
    <w:lvl w:ilvl="7" w:tplc="53B4917C">
      <w:start w:val="1"/>
      <w:numFmt w:val="lowerLetter"/>
      <w:lvlText w:val="%8."/>
      <w:lvlJc w:val="left"/>
      <w:pPr>
        <w:ind w:left="5760" w:hanging="360"/>
      </w:pPr>
    </w:lvl>
    <w:lvl w:ilvl="8" w:tplc="EBEA0762">
      <w:start w:val="1"/>
      <w:numFmt w:val="lowerRoman"/>
      <w:lvlText w:val="%9."/>
      <w:lvlJc w:val="right"/>
      <w:pPr>
        <w:ind w:left="6480" w:hanging="180"/>
      </w:pPr>
    </w:lvl>
  </w:abstractNum>
  <w:abstractNum w:abstractNumId="20" w15:restartNumberingAfterBreak="0">
    <w:nsid w:val="41343C36"/>
    <w:multiLevelType w:val="multilevel"/>
    <w:tmpl w:val="4008D862"/>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95E64C2"/>
    <w:multiLevelType w:val="multilevel"/>
    <w:tmpl w:val="C1A8BDC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asciiTheme="minorHAnsi" w:hAnsiTheme="minorHAnsi" w:cstheme="minorHAnsi"/>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27047A"/>
    <w:multiLevelType w:val="hybridMultilevel"/>
    <w:tmpl w:val="D57A2A0C"/>
    <w:lvl w:ilvl="0" w:tplc="FFFFFFFF">
      <w:start w:val="1"/>
      <w:numFmt w:val="upperLetter"/>
      <w:pStyle w:val="Nagwek1"/>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DC0368"/>
    <w:multiLevelType w:val="multilevel"/>
    <w:tmpl w:val="B638F6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52930FE0"/>
    <w:multiLevelType w:val="multilevel"/>
    <w:tmpl w:val="5B1216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576219B8"/>
    <w:multiLevelType w:val="hybridMultilevel"/>
    <w:tmpl w:val="A90236C4"/>
    <w:lvl w:ilvl="0" w:tplc="671ABF62">
      <w:start w:val="1"/>
      <w:numFmt w:val="lowerLetter"/>
      <w:lvlText w:val="%1)"/>
      <w:lvlJc w:val="left"/>
      <w:pPr>
        <w:ind w:left="1080" w:hanging="360"/>
      </w:pPr>
    </w:lvl>
    <w:lvl w:ilvl="1" w:tplc="B10EF45C">
      <w:start w:val="1"/>
      <w:numFmt w:val="lowerLetter"/>
      <w:lvlText w:val="%2."/>
      <w:lvlJc w:val="left"/>
      <w:pPr>
        <w:ind w:left="1800" w:hanging="360"/>
      </w:pPr>
    </w:lvl>
    <w:lvl w:ilvl="2" w:tplc="20F23D2C">
      <w:start w:val="1"/>
      <w:numFmt w:val="lowerRoman"/>
      <w:lvlText w:val="%3."/>
      <w:lvlJc w:val="right"/>
      <w:pPr>
        <w:ind w:left="2520" w:hanging="180"/>
      </w:pPr>
    </w:lvl>
    <w:lvl w:ilvl="3" w:tplc="22AC88B6">
      <w:start w:val="1"/>
      <w:numFmt w:val="decimal"/>
      <w:lvlText w:val="%4."/>
      <w:lvlJc w:val="left"/>
      <w:pPr>
        <w:ind w:left="3240" w:hanging="360"/>
      </w:pPr>
    </w:lvl>
    <w:lvl w:ilvl="4" w:tplc="203C22AA">
      <w:start w:val="1"/>
      <w:numFmt w:val="lowerLetter"/>
      <w:lvlText w:val="%5."/>
      <w:lvlJc w:val="left"/>
      <w:pPr>
        <w:ind w:left="3960" w:hanging="360"/>
      </w:pPr>
    </w:lvl>
    <w:lvl w:ilvl="5" w:tplc="5FC69A60">
      <w:start w:val="1"/>
      <w:numFmt w:val="lowerRoman"/>
      <w:lvlText w:val="%6."/>
      <w:lvlJc w:val="right"/>
      <w:pPr>
        <w:ind w:left="4680" w:hanging="180"/>
      </w:pPr>
    </w:lvl>
    <w:lvl w:ilvl="6" w:tplc="C5D64786">
      <w:start w:val="1"/>
      <w:numFmt w:val="decimal"/>
      <w:lvlText w:val="%7."/>
      <w:lvlJc w:val="left"/>
      <w:pPr>
        <w:ind w:left="5400" w:hanging="360"/>
      </w:pPr>
    </w:lvl>
    <w:lvl w:ilvl="7" w:tplc="309413E0">
      <w:start w:val="1"/>
      <w:numFmt w:val="lowerLetter"/>
      <w:lvlText w:val="%8."/>
      <w:lvlJc w:val="left"/>
      <w:pPr>
        <w:ind w:left="6120" w:hanging="360"/>
      </w:pPr>
    </w:lvl>
    <w:lvl w:ilvl="8" w:tplc="DF1CC67E">
      <w:start w:val="1"/>
      <w:numFmt w:val="lowerRoman"/>
      <w:lvlText w:val="%9."/>
      <w:lvlJc w:val="right"/>
      <w:pPr>
        <w:ind w:left="6840" w:hanging="180"/>
      </w:pPr>
    </w:lvl>
  </w:abstractNum>
  <w:abstractNum w:abstractNumId="28" w15:restartNumberingAfterBreak="0">
    <w:nsid w:val="593B7672"/>
    <w:multiLevelType w:val="multilevel"/>
    <w:tmpl w:val="A70AAAC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BB8797A"/>
    <w:multiLevelType w:val="hybridMultilevel"/>
    <w:tmpl w:val="2A6E1D6A"/>
    <w:lvl w:ilvl="0" w:tplc="E14482BE">
      <w:start w:val="1"/>
      <w:numFmt w:val="bullet"/>
      <w:lvlText w:val=""/>
      <w:lvlJc w:val="left"/>
      <w:pPr>
        <w:ind w:left="720" w:hanging="360"/>
      </w:pPr>
      <w:rPr>
        <w:rFonts w:hint="default" w:ascii="Symbol" w:hAnsi="Symbol"/>
      </w:rPr>
    </w:lvl>
    <w:lvl w:ilvl="1" w:tplc="57C49644">
      <w:start w:val="1"/>
      <w:numFmt w:val="bullet"/>
      <w:lvlText w:val="o"/>
      <w:lvlJc w:val="left"/>
      <w:pPr>
        <w:ind w:left="1440" w:hanging="360"/>
      </w:pPr>
      <w:rPr>
        <w:rFonts w:hint="default" w:ascii="Courier New" w:hAnsi="Courier New"/>
      </w:rPr>
    </w:lvl>
    <w:lvl w:ilvl="2" w:tplc="20248326">
      <w:start w:val="1"/>
      <w:numFmt w:val="bullet"/>
      <w:lvlText w:val=""/>
      <w:lvlJc w:val="left"/>
      <w:pPr>
        <w:ind w:left="2160" w:hanging="360"/>
      </w:pPr>
      <w:rPr>
        <w:rFonts w:hint="default" w:ascii="Wingdings" w:hAnsi="Wingdings"/>
      </w:rPr>
    </w:lvl>
    <w:lvl w:ilvl="3" w:tplc="BCFE1680">
      <w:start w:val="1"/>
      <w:numFmt w:val="bullet"/>
      <w:lvlText w:val=""/>
      <w:lvlJc w:val="left"/>
      <w:pPr>
        <w:ind w:left="2880" w:hanging="360"/>
      </w:pPr>
      <w:rPr>
        <w:rFonts w:hint="default" w:ascii="Symbol" w:hAnsi="Symbol"/>
      </w:rPr>
    </w:lvl>
    <w:lvl w:ilvl="4" w:tplc="94E83716">
      <w:start w:val="1"/>
      <w:numFmt w:val="bullet"/>
      <w:lvlText w:val="o"/>
      <w:lvlJc w:val="left"/>
      <w:pPr>
        <w:ind w:left="3600" w:hanging="360"/>
      </w:pPr>
      <w:rPr>
        <w:rFonts w:hint="default" w:ascii="Courier New" w:hAnsi="Courier New"/>
      </w:rPr>
    </w:lvl>
    <w:lvl w:ilvl="5" w:tplc="A0AA212E">
      <w:start w:val="1"/>
      <w:numFmt w:val="bullet"/>
      <w:lvlText w:val=""/>
      <w:lvlJc w:val="left"/>
      <w:pPr>
        <w:ind w:left="4320" w:hanging="360"/>
      </w:pPr>
      <w:rPr>
        <w:rFonts w:hint="default" w:ascii="Wingdings" w:hAnsi="Wingdings"/>
      </w:rPr>
    </w:lvl>
    <w:lvl w:ilvl="6" w:tplc="30E2C0B2">
      <w:start w:val="1"/>
      <w:numFmt w:val="bullet"/>
      <w:lvlText w:val=""/>
      <w:lvlJc w:val="left"/>
      <w:pPr>
        <w:ind w:left="5040" w:hanging="360"/>
      </w:pPr>
      <w:rPr>
        <w:rFonts w:hint="default" w:ascii="Symbol" w:hAnsi="Symbol"/>
      </w:rPr>
    </w:lvl>
    <w:lvl w:ilvl="7" w:tplc="0532A352">
      <w:start w:val="1"/>
      <w:numFmt w:val="bullet"/>
      <w:lvlText w:val="o"/>
      <w:lvlJc w:val="left"/>
      <w:pPr>
        <w:ind w:left="5760" w:hanging="360"/>
      </w:pPr>
      <w:rPr>
        <w:rFonts w:hint="default" w:ascii="Courier New" w:hAnsi="Courier New"/>
      </w:rPr>
    </w:lvl>
    <w:lvl w:ilvl="8" w:tplc="334C7020">
      <w:start w:val="1"/>
      <w:numFmt w:val="bullet"/>
      <w:lvlText w:val=""/>
      <w:lvlJc w:val="left"/>
      <w:pPr>
        <w:ind w:left="6480" w:hanging="360"/>
      </w:pPr>
      <w:rPr>
        <w:rFonts w:hint="default" w:ascii="Wingdings" w:hAnsi="Wingdings"/>
      </w:rPr>
    </w:lvl>
  </w:abstractNum>
  <w:abstractNum w:abstractNumId="30" w15:restartNumberingAfterBreak="0">
    <w:nsid w:val="646D7D75"/>
    <w:multiLevelType w:val="multilevel"/>
    <w:tmpl w:val="80E44AA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6CF6F49"/>
    <w:multiLevelType w:val="hybridMultilevel"/>
    <w:tmpl w:val="CB505F86"/>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2" w15:restartNumberingAfterBreak="0">
    <w:nsid w:val="690C34D3"/>
    <w:multiLevelType w:val="multilevel"/>
    <w:tmpl w:val="A664EE6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C636495"/>
    <w:multiLevelType w:val="hybridMultilevel"/>
    <w:tmpl w:val="4DBA5F9A"/>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4" w15:restartNumberingAfterBreak="0">
    <w:nsid w:val="6ECA7CEE"/>
    <w:multiLevelType w:val="hybridMultilevel"/>
    <w:tmpl w:val="F0349620"/>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5" w15:restartNumberingAfterBreak="0">
    <w:nsid w:val="6ECE214C"/>
    <w:multiLevelType w:val="multilevel"/>
    <w:tmpl w:val="31F28E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FE61D6B"/>
    <w:multiLevelType w:val="multilevel"/>
    <w:tmpl w:val="7130CFF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00A05D2"/>
    <w:multiLevelType w:val="hybridMultilevel"/>
    <w:tmpl w:val="6B08828A"/>
    <w:lvl w:ilvl="0" w:tplc="04150017">
      <w:start w:val="1"/>
      <w:numFmt w:val="lowerLetter"/>
      <w:lvlText w:val="%1)"/>
      <w:lvlJc w:val="lef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553013"/>
    <w:multiLevelType w:val="multilevel"/>
    <w:tmpl w:val="EE68B09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4496801"/>
    <w:multiLevelType w:val="hybridMultilevel"/>
    <w:tmpl w:val="74DA74D0"/>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1" w15:restartNumberingAfterBreak="0">
    <w:nsid w:val="78AD49CF"/>
    <w:multiLevelType w:val="hybridMultilevel"/>
    <w:tmpl w:val="8B781FC4"/>
    <w:lvl w:ilvl="0" w:tplc="04150001">
      <w:start w:val="1"/>
      <w:numFmt w:val="bullet"/>
      <w:lvlText w:val=""/>
      <w:lvlJc w:val="left"/>
      <w:pPr>
        <w:ind w:left="766" w:hanging="360"/>
      </w:pPr>
      <w:rPr>
        <w:rFonts w:hint="default" w:ascii="Symbol" w:hAnsi="Symbol"/>
      </w:rPr>
    </w:lvl>
    <w:lvl w:ilvl="1" w:tplc="04150003" w:tentative="1">
      <w:start w:val="1"/>
      <w:numFmt w:val="bullet"/>
      <w:lvlText w:val="o"/>
      <w:lvlJc w:val="left"/>
      <w:pPr>
        <w:ind w:left="1486" w:hanging="360"/>
      </w:pPr>
      <w:rPr>
        <w:rFonts w:hint="default" w:ascii="Courier New" w:hAnsi="Courier New" w:cs="Courier New"/>
      </w:rPr>
    </w:lvl>
    <w:lvl w:ilvl="2" w:tplc="04150005" w:tentative="1">
      <w:start w:val="1"/>
      <w:numFmt w:val="bullet"/>
      <w:lvlText w:val=""/>
      <w:lvlJc w:val="left"/>
      <w:pPr>
        <w:ind w:left="2206" w:hanging="360"/>
      </w:pPr>
      <w:rPr>
        <w:rFonts w:hint="default" w:ascii="Wingdings" w:hAnsi="Wingdings"/>
      </w:rPr>
    </w:lvl>
    <w:lvl w:ilvl="3" w:tplc="04150001" w:tentative="1">
      <w:start w:val="1"/>
      <w:numFmt w:val="bullet"/>
      <w:lvlText w:val=""/>
      <w:lvlJc w:val="left"/>
      <w:pPr>
        <w:ind w:left="2926" w:hanging="360"/>
      </w:pPr>
      <w:rPr>
        <w:rFonts w:hint="default" w:ascii="Symbol" w:hAnsi="Symbol"/>
      </w:rPr>
    </w:lvl>
    <w:lvl w:ilvl="4" w:tplc="04150003" w:tentative="1">
      <w:start w:val="1"/>
      <w:numFmt w:val="bullet"/>
      <w:lvlText w:val="o"/>
      <w:lvlJc w:val="left"/>
      <w:pPr>
        <w:ind w:left="3646" w:hanging="360"/>
      </w:pPr>
      <w:rPr>
        <w:rFonts w:hint="default" w:ascii="Courier New" w:hAnsi="Courier New" w:cs="Courier New"/>
      </w:rPr>
    </w:lvl>
    <w:lvl w:ilvl="5" w:tplc="04150005" w:tentative="1">
      <w:start w:val="1"/>
      <w:numFmt w:val="bullet"/>
      <w:lvlText w:val=""/>
      <w:lvlJc w:val="left"/>
      <w:pPr>
        <w:ind w:left="4366" w:hanging="360"/>
      </w:pPr>
      <w:rPr>
        <w:rFonts w:hint="default" w:ascii="Wingdings" w:hAnsi="Wingdings"/>
      </w:rPr>
    </w:lvl>
    <w:lvl w:ilvl="6" w:tplc="04150001" w:tentative="1">
      <w:start w:val="1"/>
      <w:numFmt w:val="bullet"/>
      <w:lvlText w:val=""/>
      <w:lvlJc w:val="left"/>
      <w:pPr>
        <w:ind w:left="5086" w:hanging="360"/>
      </w:pPr>
      <w:rPr>
        <w:rFonts w:hint="default" w:ascii="Symbol" w:hAnsi="Symbol"/>
      </w:rPr>
    </w:lvl>
    <w:lvl w:ilvl="7" w:tplc="04150003" w:tentative="1">
      <w:start w:val="1"/>
      <w:numFmt w:val="bullet"/>
      <w:lvlText w:val="o"/>
      <w:lvlJc w:val="left"/>
      <w:pPr>
        <w:ind w:left="5806" w:hanging="360"/>
      </w:pPr>
      <w:rPr>
        <w:rFonts w:hint="default" w:ascii="Courier New" w:hAnsi="Courier New" w:cs="Courier New"/>
      </w:rPr>
    </w:lvl>
    <w:lvl w:ilvl="8" w:tplc="04150005" w:tentative="1">
      <w:start w:val="1"/>
      <w:numFmt w:val="bullet"/>
      <w:lvlText w:val=""/>
      <w:lvlJc w:val="left"/>
      <w:pPr>
        <w:ind w:left="6526" w:hanging="360"/>
      </w:pPr>
      <w:rPr>
        <w:rFonts w:hint="default" w:ascii="Wingdings" w:hAnsi="Wingdings"/>
      </w:rPr>
    </w:lvl>
  </w:abstractNum>
  <w:abstractNum w:abstractNumId="42" w15:restartNumberingAfterBreak="0">
    <w:nsid w:val="79B14FDD"/>
    <w:multiLevelType w:val="hybridMultilevel"/>
    <w:tmpl w:val="21C28048"/>
    <w:lvl w:ilvl="0" w:tplc="D51AFEFC">
      <w:start w:val="1"/>
      <w:numFmt w:val="bullet"/>
      <w:lvlText w:val=""/>
      <w:lvlJc w:val="left"/>
      <w:pPr>
        <w:ind w:left="720" w:hanging="360"/>
      </w:pPr>
      <w:rPr>
        <w:rFonts w:hint="default" w:ascii="Symbol" w:hAnsi="Symbol"/>
      </w:rPr>
    </w:lvl>
    <w:lvl w:ilvl="1" w:tplc="BBE027AA">
      <w:start w:val="1"/>
      <w:numFmt w:val="bullet"/>
      <w:lvlText w:val="o"/>
      <w:lvlJc w:val="left"/>
      <w:pPr>
        <w:ind w:left="1440" w:hanging="360"/>
      </w:pPr>
      <w:rPr>
        <w:rFonts w:hint="default" w:ascii="Courier New" w:hAnsi="Courier New"/>
      </w:rPr>
    </w:lvl>
    <w:lvl w:ilvl="2" w:tplc="28C0DB56">
      <w:start w:val="1"/>
      <w:numFmt w:val="bullet"/>
      <w:lvlText w:val=""/>
      <w:lvlJc w:val="left"/>
      <w:pPr>
        <w:ind w:left="2160" w:hanging="360"/>
      </w:pPr>
      <w:rPr>
        <w:rFonts w:hint="default" w:ascii="Wingdings" w:hAnsi="Wingdings"/>
      </w:rPr>
    </w:lvl>
    <w:lvl w:ilvl="3" w:tplc="22D22802">
      <w:start w:val="1"/>
      <w:numFmt w:val="bullet"/>
      <w:lvlText w:val=""/>
      <w:lvlJc w:val="left"/>
      <w:pPr>
        <w:ind w:left="2880" w:hanging="360"/>
      </w:pPr>
      <w:rPr>
        <w:rFonts w:hint="default" w:ascii="Symbol" w:hAnsi="Symbol"/>
      </w:rPr>
    </w:lvl>
    <w:lvl w:ilvl="4" w:tplc="25860188">
      <w:start w:val="1"/>
      <w:numFmt w:val="bullet"/>
      <w:lvlText w:val="o"/>
      <w:lvlJc w:val="left"/>
      <w:pPr>
        <w:ind w:left="3600" w:hanging="360"/>
      </w:pPr>
      <w:rPr>
        <w:rFonts w:hint="default" w:ascii="Courier New" w:hAnsi="Courier New"/>
      </w:rPr>
    </w:lvl>
    <w:lvl w:ilvl="5" w:tplc="3CD417A6">
      <w:start w:val="1"/>
      <w:numFmt w:val="bullet"/>
      <w:lvlText w:val=""/>
      <w:lvlJc w:val="left"/>
      <w:pPr>
        <w:ind w:left="4320" w:hanging="360"/>
      </w:pPr>
      <w:rPr>
        <w:rFonts w:hint="default" w:ascii="Wingdings" w:hAnsi="Wingdings"/>
      </w:rPr>
    </w:lvl>
    <w:lvl w:ilvl="6" w:tplc="A2508012">
      <w:start w:val="1"/>
      <w:numFmt w:val="bullet"/>
      <w:lvlText w:val=""/>
      <w:lvlJc w:val="left"/>
      <w:pPr>
        <w:ind w:left="5040" w:hanging="360"/>
      </w:pPr>
      <w:rPr>
        <w:rFonts w:hint="default" w:ascii="Symbol" w:hAnsi="Symbol"/>
      </w:rPr>
    </w:lvl>
    <w:lvl w:ilvl="7" w:tplc="A10236F0">
      <w:start w:val="1"/>
      <w:numFmt w:val="bullet"/>
      <w:lvlText w:val="o"/>
      <w:lvlJc w:val="left"/>
      <w:pPr>
        <w:ind w:left="5760" w:hanging="360"/>
      </w:pPr>
      <w:rPr>
        <w:rFonts w:hint="default" w:ascii="Courier New" w:hAnsi="Courier New"/>
      </w:rPr>
    </w:lvl>
    <w:lvl w:ilvl="8" w:tplc="ED30C7D4">
      <w:start w:val="1"/>
      <w:numFmt w:val="bullet"/>
      <w:lvlText w:val=""/>
      <w:lvlJc w:val="left"/>
      <w:pPr>
        <w:ind w:left="6480" w:hanging="360"/>
      </w:pPr>
      <w:rPr>
        <w:rFonts w:hint="default" w:ascii="Wingdings" w:hAnsi="Wingdings"/>
      </w:rPr>
    </w:lvl>
  </w:abstractNum>
  <w:num w:numId="1">
    <w:abstractNumId w:val="27"/>
  </w:num>
  <w:num w:numId="2">
    <w:abstractNumId w:val="19"/>
  </w:num>
  <w:num w:numId="3">
    <w:abstractNumId w:val="29"/>
  </w:num>
  <w:num w:numId="4">
    <w:abstractNumId w:val="4"/>
  </w:num>
  <w:num w:numId="5">
    <w:abstractNumId w:val="11"/>
  </w:num>
  <w:num w:numId="6">
    <w:abstractNumId w:val="10"/>
  </w:num>
  <w:num w:numId="7">
    <w:abstractNumId w:val="6"/>
  </w:num>
  <w:num w:numId="8">
    <w:abstractNumId w:val="13"/>
  </w:num>
  <w:num w:numId="9">
    <w:abstractNumId w:val="20"/>
  </w:num>
  <w:num w:numId="10">
    <w:abstractNumId w:val="36"/>
  </w:num>
  <w:num w:numId="11">
    <w:abstractNumId w:val="22"/>
  </w:num>
  <w:num w:numId="12">
    <w:abstractNumId w:val="31"/>
  </w:num>
  <w:num w:numId="13">
    <w:abstractNumId w:val="21"/>
  </w:num>
  <w:num w:numId="14">
    <w:abstractNumId w:val="41"/>
  </w:num>
  <w:num w:numId="15">
    <w:abstractNumId w:val="25"/>
  </w:num>
  <w:num w:numId="16">
    <w:abstractNumId w:val="23"/>
  </w:num>
  <w:num w:numId="17">
    <w:abstractNumId w:val="17"/>
  </w:num>
  <w:num w:numId="18">
    <w:abstractNumId w:val="1"/>
  </w:num>
  <w:num w:numId="19">
    <w:abstractNumId w:val="40"/>
  </w:num>
  <w:num w:numId="20">
    <w:abstractNumId w:val="34"/>
  </w:num>
  <w:num w:numId="21">
    <w:abstractNumId w:val="33"/>
  </w:num>
  <w:num w:numId="22">
    <w:abstractNumId w:val="16"/>
  </w:num>
  <w:num w:numId="23">
    <w:abstractNumId w:val="24"/>
  </w:num>
  <w:num w:numId="24">
    <w:abstractNumId w:val="30"/>
  </w:num>
  <w:num w:numId="25">
    <w:abstractNumId w:val="35"/>
  </w:num>
  <w:num w:numId="26">
    <w:abstractNumId w:val="18"/>
  </w:num>
  <w:num w:numId="27">
    <w:abstractNumId w:val="37"/>
  </w:num>
  <w:num w:numId="28">
    <w:abstractNumId w:val="15"/>
  </w:num>
  <w:num w:numId="29">
    <w:abstractNumId w:val="26"/>
  </w:num>
  <w:num w:numId="30">
    <w:abstractNumId w:val="9"/>
  </w:num>
  <w:num w:numId="31">
    <w:abstractNumId w:val="8"/>
  </w:num>
  <w:num w:numId="32">
    <w:abstractNumId w:val="3"/>
  </w:num>
  <w:num w:numId="33">
    <w:abstractNumId w:val="42"/>
  </w:num>
  <w:num w:numId="34">
    <w:abstractNumId w:val="14"/>
  </w:num>
  <w:num w:numId="35">
    <w:abstractNumId w:val="0"/>
  </w:num>
  <w:num w:numId="36">
    <w:abstractNumId w:val="39"/>
  </w:num>
  <w:num w:numId="37">
    <w:abstractNumId w:val="5"/>
  </w:num>
  <w:num w:numId="38">
    <w:abstractNumId w:val="28"/>
  </w:num>
  <w:num w:numId="39">
    <w:abstractNumId w:val="12"/>
  </w:num>
  <w:num w:numId="40">
    <w:abstractNumId w:val="32"/>
  </w:num>
  <w:num w:numId="41">
    <w:abstractNumId w:val="38"/>
  </w:num>
  <w:num w:numId="42">
    <w:abstractNumId w:val="7"/>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eta Ruzik">
    <w15:presenceInfo w15:providerId="None" w15:userId="Aneta Ruzik"/>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tru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1510"/>
    <w:rsid w:val="0000218A"/>
    <w:rsid w:val="00003697"/>
    <w:rsid w:val="00005459"/>
    <w:rsid w:val="00007970"/>
    <w:rsid w:val="0001215C"/>
    <w:rsid w:val="00012D25"/>
    <w:rsid w:val="00013F7C"/>
    <w:rsid w:val="00017494"/>
    <w:rsid w:val="00023C81"/>
    <w:rsid w:val="00026A20"/>
    <w:rsid w:val="00026F8A"/>
    <w:rsid w:val="00027A88"/>
    <w:rsid w:val="00033B5D"/>
    <w:rsid w:val="00033C34"/>
    <w:rsid w:val="00034D0C"/>
    <w:rsid w:val="00045553"/>
    <w:rsid w:val="00047EE5"/>
    <w:rsid w:val="00052D38"/>
    <w:rsid w:val="000537E8"/>
    <w:rsid w:val="000549D0"/>
    <w:rsid w:val="00060CEE"/>
    <w:rsid w:val="0006432B"/>
    <w:rsid w:val="0006654E"/>
    <w:rsid w:val="00067F5F"/>
    <w:rsid w:val="00073B41"/>
    <w:rsid w:val="00073DAE"/>
    <w:rsid w:val="00080BE9"/>
    <w:rsid w:val="00083054"/>
    <w:rsid w:val="000831FA"/>
    <w:rsid w:val="00084CC5"/>
    <w:rsid w:val="00084FF5"/>
    <w:rsid w:val="00090027"/>
    <w:rsid w:val="000A0A77"/>
    <w:rsid w:val="000A245D"/>
    <w:rsid w:val="000A5E6E"/>
    <w:rsid w:val="000B0ED4"/>
    <w:rsid w:val="000B40C7"/>
    <w:rsid w:val="000B6F71"/>
    <w:rsid w:val="000C0814"/>
    <w:rsid w:val="000C3130"/>
    <w:rsid w:val="000C5DB5"/>
    <w:rsid w:val="000D328F"/>
    <w:rsid w:val="000D3C1D"/>
    <w:rsid w:val="000D43FE"/>
    <w:rsid w:val="000E0E50"/>
    <w:rsid w:val="000E3B40"/>
    <w:rsid w:val="000E73B3"/>
    <w:rsid w:val="000F6FA4"/>
    <w:rsid w:val="00101610"/>
    <w:rsid w:val="00106798"/>
    <w:rsid w:val="00110AC2"/>
    <w:rsid w:val="00123FF3"/>
    <w:rsid w:val="001261AF"/>
    <w:rsid w:val="00130A85"/>
    <w:rsid w:val="001408CE"/>
    <w:rsid w:val="00142587"/>
    <w:rsid w:val="00145162"/>
    <w:rsid w:val="001452E3"/>
    <w:rsid w:val="001462DB"/>
    <w:rsid w:val="0015385B"/>
    <w:rsid w:val="00167651"/>
    <w:rsid w:val="00177BB3"/>
    <w:rsid w:val="00181666"/>
    <w:rsid w:val="001819FC"/>
    <w:rsid w:val="0019773A"/>
    <w:rsid w:val="001A35B0"/>
    <w:rsid w:val="001A44C2"/>
    <w:rsid w:val="001A55C6"/>
    <w:rsid w:val="001A75AC"/>
    <w:rsid w:val="001C16FC"/>
    <w:rsid w:val="001C215B"/>
    <w:rsid w:val="001C3159"/>
    <w:rsid w:val="001D202B"/>
    <w:rsid w:val="001D3A7B"/>
    <w:rsid w:val="001F0DCA"/>
    <w:rsid w:val="001F1EF9"/>
    <w:rsid w:val="001F5AD1"/>
    <w:rsid w:val="001F60B1"/>
    <w:rsid w:val="00204AE4"/>
    <w:rsid w:val="002060F6"/>
    <w:rsid w:val="0020682A"/>
    <w:rsid w:val="002118C8"/>
    <w:rsid w:val="0021488C"/>
    <w:rsid w:val="0022047D"/>
    <w:rsid w:val="00224586"/>
    <w:rsid w:val="00225F31"/>
    <w:rsid w:val="00232F79"/>
    <w:rsid w:val="002330AF"/>
    <w:rsid w:val="00235220"/>
    <w:rsid w:val="00235DE3"/>
    <w:rsid w:val="00245AF3"/>
    <w:rsid w:val="002460E6"/>
    <w:rsid w:val="002514C8"/>
    <w:rsid w:val="00253B68"/>
    <w:rsid w:val="00254B1B"/>
    <w:rsid w:val="00260510"/>
    <w:rsid w:val="00264793"/>
    <w:rsid w:val="00267394"/>
    <w:rsid w:val="002720B3"/>
    <w:rsid w:val="00273CB6"/>
    <w:rsid w:val="002742BD"/>
    <w:rsid w:val="002767E9"/>
    <w:rsid w:val="0028021E"/>
    <w:rsid w:val="002807F4"/>
    <w:rsid w:val="00280998"/>
    <w:rsid w:val="002815FC"/>
    <w:rsid w:val="00281B87"/>
    <w:rsid w:val="00283042"/>
    <w:rsid w:val="00286711"/>
    <w:rsid w:val="00287C5F"/>
    <w:rsid w:val="00293574"/>
    <w:rsid w:val="0029554F"/>
    <w:rsid w:val="00295EDF"/>
    <w:rsid w:val="00296032"/>
    <w:rsid w:val="00296F58"/>
    <w:rsid w:val="002A1711"/>
    <w:rsid w:val="002A241F"/>
    <w:rsid w:val="002A3095"/>
    <w:rsid w:val="002A4668"/>
    <w:rsid w:val="002A5546"/>
    <w:rsid w:val="002A673B"/>
    <w:rsid w:val="002B4211"/>
    <w:rsid w:val="002C02A9"/>
    <w:rsid w:val="002C4C3D"/>
    <w:rsid w:val="002C52B3"/>
    <w:rsid w:val="002D044C"/>
    <w:rsid w:val="002D4A9F"/>
    <w:rsid w:val="002D5EAA"/>
    <w:rsid w:val="002D5F07"/>
    <w:rsid w:val="002E11A8"/>
    <w:rsid w:val="002F10F3"/>
    <w:rsid w:val="002F1205"/>
    <w:rsid w:val="002F3133"/>
    <w:rsid w:val="002F7E15"/>
    <w:rsid w:val="00310ADF"/>
    <w:rsid w:val="00317D0E"/>
    <w:rsid w:val="00323211"/>
    <w:rsid w:val="00332719"/>
    <w:rsid w:val="0033619C"/>
    <w:rsid w:val="003367F1"/>
    <w:rsid w:val="00346249"/>
    <w:rsid w:val="00352BD1"/>
    <w:rsid w:val="00361A4E"/>
    <w:rsid w:val="00362B24"/>
    <w:rsid w:val="00364B8A"/>
    <w:rsid w:val="00366153"/>
    <w:rsid w:val="00366E66"/>
    <w:rsid w:val="00373367"/>
    <w:rsid w:val="00380647"/>
    <w:rsid w:val="00380AEE"/>
    <w:rsid w:val="00380D06"/>
    <w:rsid w:val="003828EA"/>
    <w:rsid w:val="003844C5"/>
    <w:rsid w:val="00394BB3"/>
    <w:rsid w:val="003A01DD"/>
    <w:rsid w:val="003A0EC3"/>
    <w:rsid w:val="003A2020"/>
    <w:rsid w:val="003B27F0"/>
    <w:rsid w:val="003C086A"/>
    <w:rsid w:val="003C3AF3"/>
    <w:rsid w:val="003C5836"/>
    <w:rsid w:val="003C612B"/>
    <w:rsid w:val="003C6D9F"/>
    <w:rsid w:val="003D5BB3"/>
    <w:rsid w:val="003E233B"/>
    <w:rsid w:val="003E2848"/>
    <w:rsid w:val="003F2A22"/>
    <w:rsid w:val="003F4D27"/>
    <w:rsid w:val="00400BAA"/>
    <w:rsid w:val="00406922"/>
    <w:rsid w:val="0040724A"/>
    <w:rsid w:val="004073CC"/>
    <w:rsid w:val="00410DB8"/>
    <w:rsid w:val="004238CB"/>
    <w:rsid w:val="00424650"/>
    <w:rsid w:val="00431EC2"/>
    <w:rsid w:val="00432F06"/>
    <w:rsid w:val="0043629E"/>
    <w:rsid w:val="00436EDB"/>
    <w:rsid w:val="00443511"/>
    <w:rsid w:val="0044795C"/>
    <w:rsid w:val="004507ED"/>
    <w:rsid w:val="00451140"/>
    <w:rsid w:val="00456380"/>
    <w:rsid w:val="0046248D"/>
    <w:rsid w:val="00463533"/>
    <w:rsid w:val="0047240D"/>
    <w:rsid w:val="004735C2"/>
    <w:rsid w:val="00481831"/>
    <w:rsid w:val="00482474"/>
    <w:rsid w:val="0048377C"/>
    <w:rsid w:val="0048396B"/>
    <w:rsid w:val="00486F2F"/>
    <w:rsid w:val="00490719"/>
    <w:rsid w:val="00490B0D"/>
    <w:rsid w:val="00492F7E"/>
    <w:rsid w:val="00493538"/>
    <w:rsid w:val="004951FF"/>
    <w:rsid w:val="0049630C"/>
    <w:rsid w:val="004A1AD4"/>
    <w:rsid w:val="004A4D04"/>
    <w:rsid w:val="004B417C"/>
    <w:rsid w:val="004B43F3"/>
    <w:rsid w:val="004B78FE"/>
    <w:rsid w:val="004C5DDC"/>
    <w:rsid w:val="004D110A"/>
    <w:rsid w:val="004E0381"/>
    <w:rsid w:val="004E16F4"/>
    <w:rsid w:val="004E790B"/>
    <w:rsid w:val="004F18C4"/>
    <w:rsid w:val="004F2A7E"/>
    <w:rsid w:val="004F5A5A"/>
    <w:rsid w:val="00505788"/>
    <w:rsid w:val="00513EED"/>
    <w:rsid w:val="0052033B"/>
    <w:rsid w:val="005258F0"/>
    <w:rsid w:val="005305DD"/>
    <w:rsid w:val="00531BA8"/>
    <w:rsid w:val="00534A55"/>
    <w:rsid w:val="00535589"/>
    <w:rsid w:val="00541638"/>
    <w:rsid w:val="005419D0"/>
    <w:rsid w:val="00543685"/>
    <w:rsid w:val="00544AED"/>
    <w:rsid w:val="00546822"/>
    <w:rsid w:val="0055473B"/>
    <w:rsid w:val="00554A92"/>
    <w:rsid w:val="00557FF8"/>
    <w:rsid w:val="00560EB4"/>
    <w:rsid w:val="00563BAB"/>
    <w:rsid w:val="00563DEE"/>
    <w:rsid w:val="005719B9"/>
    <w:rsid w:val="00574C96"/>
    <w:rsid w:val="00577AD6"/>
    <w:rsid w:val="00582D17"/>
    <w:rsid w:val="00584020"/>
    <w:rsid w:val="00584285"/>
    <w:rsid w:val="00584680"/>
    <w:rsid w:val="0058688E"/>
    <w:rsid w:val="00590292"/>
    <w:rsid w:val="0059142A"/>
    <w:rsid w:val="00591DC7"/>
    <w:rsid w:val="005A387B"/>
    <w:rsid w:val="005A4F00"/>
    <w:rsid w:val="005C1805"/>
    <w:rsid w:val="005C3CE0"/>
    <w:rsid w:val="005C46F3"/>
    <w:rsid w:val="005C5571"/>
    <w:rsid w:val="005C611A"/>
    <w:rsid w:val="005D0249"/>
    <w:rsid w:val="005D25BC"/>
    <w:rsid w:val="005D609E"/>
    <w:rsid w:val="005D7421"/>
    <w:rsid w:val="005D790A"/>
    <w:rsid w:val="005E06F6"/>
    <w:rsid w:val="005E6480"/>
    <w:rsid w:val="005E784D"/>
    <w:rsid w:val="005F75D7"/>
    <w:rsid w:val="00600F6E"/>
    <w:rsid w:val="0060324F"/>
    <w:rsid w:val="00605A53"/>
    <w:rsid w:val="006100A4"/>
    <w:rsid w:val="006113D8"/>
    <w:rsid w:val="00612371"/>
    <w:rsid w:val="006177DB"/>
    <w:rsid w:val="00621461"/>
    <w:rsid w:val="00623926"/>
    <w:rsid w:val="0062466A"/>
    <w:rsid w:val="00625013"/>
    <w:rsid w:val="00634311"/>
    <w:rsid w:val="00635477"/>
    <w:rsid w:val="00640FA2"/>
    <w:rsid w:val="00646671"/>
    <w:rsid w:val="006500E0"/>
    <w:rsid w:val="006500EA"/>
    <w:rsid w:val="00654FC8"/>
    <w:rsid w:val="00660048"/>
    <w:rsid w:val="00660B95"/>
    <w:rsid w:val="0066110B"/>
    <w:rsid w:val="00661A36"/>
    <w:rsid w:val="00662A02"/>
    <w:rsid w:val="0066570A"/>
    <w:rsid w:val="0067117D"/>
    <w:rsid w:val="00672F6F"/>
    <w:rsid w:val="00677385"/>
    <w:rsid w:val="00677A92"/>
    <w:rsid w:val="0068243C"/>
    <w:rsid w:val="00682FA0"/>
    <w:rsid w:val="006852E5"/>
    <w:rsid w:val="0068667B"/>
    <w:rsid w:val="00686894"/>
    <w:rsid w:val="0069173B"/>
    <w:rsid w:val="00691EAD"/>
    <w:rsid w:val="006A051B"/>
    <w:rsid w:val="006A0A95"/>
    <w:rsid w:val="006A1437"/>
    <w:rsid w:val="006A31E7"/>
    <w:rsid w:val="006A64C5"/>
    <w:rsid w:val="006B04B6"/>
    <w:rsid w:val="006B0559"/>
    <w:rsid w:val="006B0C7B"/>
    <w:rsid w:val="006B0E24"/>
    <w:rsid w:val="006B177D"/>
    <w:rsid w:val="006B385E"/>
    <w:rsid w:val="006B3EA7"/>
    <w:rsid w:val="006B4755"/>
    <w:rsid w:val="006C225F"/>
    <w:rsid w:val="006C2910"/>
    <w:rsid w:val="006C74DE"/>
    <w:rsid w:val="006D51E8"/>
    <w:rsid w:val="006D5A97"/>
    <w:rsid w:val="006E1AD5"/>
    <w:rsid w:val="006E223D"/>
    <w:rsid w:val="006E4A7A"/>
    <w:rsid w:val="006E688E"/>
    <w:rsid w:val="006E6C49"/>
    <w:rsid w:val="006F6224"/>
    <w:rsid w:val="006F7F2A"/>
    <w:rsid w:val="0070314A"/>
    <w:rsid w:val="00705167"/>
    <w:rsid w:val="007060AF"/>
    <w:rsid w:val="00713FF2"/>
    <w:rsid w:val="007179A9"/>
    <w:rsid w:val="00720081"/>
    <w:rsid w:val="00720E3C"/>
    <w:rsid w:val="00721402"/>
    <w:rsid w:val="00723D9B"/>
    <w:rsid w:val="007308B8"/>
    <w:rsid w:val="007362A5"/>
    <w:rsid w:val="00737F57"/>
    <w:rsid w:val="0074219A"/>
    <w:rsid w:val="0074225C"/>
    <w:rsid w:val="007508BD"/>
    <w:rsid w:val="007541E4"/>
    <w:rsid w:val="007560D3"/>
    <w:rsid w:val="00762853"/>
    <w:rsid w:val="0076482E"/>
    <w:rsid w:val="007674D4"/>
    <w:rsid w:val="00775979"/>
    <w:rsid w:val="00784881"/>
    <w:rsid w:val="007874EC"/>
    <w:rsid w:val="00790770"/>
    <w:rsid w:val="00795CB4"/>
    <w:rsid w:val="007A2C8D"/>
    <w:rsid w:val="007A31E4"/>
    <w:rsid w:val="007A4891"/>
    <w:rsid w:val="007B0187"/>
    <w:rsid w:val="007B05AA"/>
    <w:rsid w:val="007B0F49"/>
    <w:rsid w:val="007B1D74"/>
    <w:rsid w:val="007C0259"/>
    <w:rsid w:val="007C0BE2"/>
    <w:rsid w:val="007D2848"/>
    <w:rsid w:val="007E176D"/>
    <w:rsid w:val="007E28E6"/>
    <w:rsid w:val="007E4EE7"/>
    <w:rsid w:val="007E5CF5"/>
    <w:rsid w:val="007F021D"/>
    <w:rsid w:val="007F0B20"/>
    <w:rsid w:val="007F22FA"/>
    <w:rsid w:val="00800360"/>
    <w:rsid w:val="00800DF2"/>
    <w:rsid w:val="00804E5A"/>
    <w:rsid w:val="0080517F"/>
    <w:rsid w:val="00815AF8"/>
    <w:rsid w:val="008179CF"/>
    <w:rsid w:val="0081D577"/>
    <w:rsid w:val="00823790"/>
    <w:rsid w:val="00823A55"/>
    <w:rsid w:val="008266A6"/>
    <w:rsid w:val="00827952"/>
    <w:rsid w:val="00831DDC"/>
    <w:rsid w:val="00834008"/>
    <w:rsid w:val="00834425"/>
    <w:rsid w:val="00834EE6"/>
    <w:rsid w:val="00835683"/>
    <w:rsid w:val="00836C9D"/>
    <w:rsid w:val="008405E6"/>
    <w:rsid w:val="00841FFF"/>
    <w:rsid w:val="00844701"/>
    <w:rsid w:val="00844A53"/>
    <w:rsid w:val="00845820"/>
    <w:rsid w:val="0084747F"/>
    <w:rsid w:val="00860042"/>
    <w:rsid w:val="00864C12"/>
    <w:rsid w:val="0086716A"/>
    <w:rsid w:val="008671C3"/>
    <w:rsid w:val="00871DD6"/>
    <w:rsid w:val="0087259C"/>
    <w:rsid w:val="008769FB"/>
    <w:rsid w:val="00881910"/>
    <w:rsid w:val="00882F91"/>
    <w:rsid w:val="008867BD"/>
    <w:rsid w:val="00891352"/>
    <w:rsid w:val="00895989"/>
    <w:rsid w:val="008A1D30"/>
    <w:rsid w:val="008A1D8F"/>
    <w:rsid w:val="008A40A0"/>
    <w:rsid w:val="008A59B3"/>
    <w:rsid w:val="008A780D"/>
    <w:rsid w:val="008C15B1"/>
    <w:rsid w:val="008C3EE8"/>
    <w:rsid w:val="008C6284"/>
    <w:rsid w:val="008D7E49"/>
    <w:rsid w:val="008E1251"/>
    <w:rsid w:val="008F3AF9"/>
    <w:rsid w:val="008F5C5F"/>
    <w:rsid w:val="008F65D6"/>
    <w:rsid w:val="008F707E"/>
    <w:rsid w:val="008F7C7B"/>
    <w:rsid w:val="00906ADC"/>
    <w:rsid w:val="0091199E"/>
    <w:rsid w:val="00911E08"/>
    <w:rsid w:val="00912E16"/>
    <w:rsid w:val="0091752B"/>
    <w:rsid w:val="00921240"/>
    <w:rsid w:val="0092246E"/>
    <w:rsid w:val="00926291"/>
    <w:rsid w:val="009306DB"/>
    <w:rsid w:val="0093129B"/>
    <w:rsid w:val="0093146C"/>
    <w:rsid w:val="00941994"/>
    <w:rsid w:val="00943012"/>
    <w:rsid w:val="0094425D"/>
    <w:rsid w:val="00945038"/>
    <w:rsid w:val="00945A6E"/>
    <w:rsid w:val="00952983"/>
    <w:rsid w:val="0095614B"/>
    <w:rsid w:val="00956781"/>
    <w:rsid w:val="00957AD1"/>
    <w:rsid w:val="00964F4B"/>
    <w:rsid w:val="0096744E"/>
    <w:rsid w:val="00967D9D"/>
    <w:rsid w:val="00975C91"/>
    <w:rsid w:val="00981691"/>
    <w:rsid w:val="009911EF"/>
    <w:rsid w:val="009943D9"/>
    <w:rsid w:val="009955CD"/>
    <w:rsid w:val="00998218"/>
    <w:rsid w:val="009A155A"/>
    <w:rsid w:val="009A1670"/>
    <w:rsid w:val="009A591C"/>
    <w:rsid w:val="009A6F0D"/>
    <w:rsid w:val="009B06E7"/>
    <w:rsid w:val="009B4573"/>
    <w:rsid w:val="009C051E"/>
    <w:rsid w:val="009C0B86"/>
    <w:rsid w:val="009D10E5"/>
    <w:rsid w:val="009D1A4F"/>
    <w:rsid w:val="009D2BCC"/>
    <w:rsid w:val="009D49BE"/>
    <w:rsid w:val="009E157C"/>
    <w:rsid w:val="009E7C95"/>
    <w:rsid w:val="009F26BC"/>
    <w:rsid w:val="009F71D0"/>
    <w:rsid w:val="009F7DDA"/>
    <w:rsid w:val="00A00D14"/>
    <w:rsid w:val="00A09347"/>
    <w:rsid w:val="00A13978"/>
    <w:rsid w:val="00A13B7A"/>
    <w:rsid w:val="00A15331"/>
    <w:rsid w:val="00A15552"/>
    <w:rsid w:val="00A161BD"/>
    <w:rsid w:val="00A22324"/>
    <w:rsid w:val="00A22C3F"/>
    <w:rsid w:val="00A41A4D"/>
    <w:rsid w:val="00A43652"/>
    <w:rsid w:val="00A44768"/>
    <w:rsid w:val="00A44961"/>
    <w:rsid w:val="00A47617"/>
    <w:rsid w:val="00A47E81"/>
    <w:rsid w:val="00A50FA4"/>
    <w:rsid w:val="00A52D64"/>
    <w:rsid w:val="00A54720"/>
    <w:rsid w:val="00A54FB2"/>
    <w:rsid w:val="00A5533A"/>
    <w:rsid w:val="00A56065"/>
    <w:rsid w:val="00A64899"/>
    <w:rsid w:val="00A662C8"/>
    <w:rsid w:val="00A7137F"/>
    <w:rsid w:val="00A71E1E"/>
    <w:rsid w:val="00A72313"/>
    <w:rsid w:val="00A72B47"/>
    <w:rsid w:val="00A753CD"/>
    <w:rsid w:val="00A8207E"/>
    <w:rsid w:val="00A82456"/>
    <w:rsid w:val="00A82D38"/>
    <w:rsid w:val="00A83302"/>
    <w:rsid w:val="00A83583"/>
    <w:rsid w:val="00A83E2B"/>
    <w:rsid w:val="00A86458"/>
    <w:rsid w:val="00A87555"/>
    <w:rsid w:val="00A92CEC"/>
    <w:rsid w:val="00A92F42"/>
    <w:rsid w:val="00A96684"/>
    <w:rsid w:val="00A97E04"/>
    <w:rsid w:val="00AA5DC0"/>
    <w:rsid w:val="00AA65FC"/>
    <w:rsid w:val="00AA76A0"/>
    <w:rsid w:val="00AA7C68"/>
    <w:rsid w:val="00AB1424"/>
    <w:rsid w:val="00AB2451"/>
    <w:rsid w:val="00AB3588"/>
    <w:rsid w:val="00AB623C"/>
    <w:rsid w:val="00AB68BF"/>
    <w:rsid w:val="00AC35B8"/>
    <w:rsid w:val="00AC46E0"/>
    <w:rsid w:val="00AC46F9"/>
    <w:rsid w:val="00AC5B49"/>
    <w:rsid w:val="00AD2798"/>
    <w:rsid w:val="00AD2CA6"/>
    <w:rsid w:val="00AD6644"/>
    <w:rsid w:val="00AE20CD"/>
    <w:rsid w:val="00AE28B2"/>
    <w:rsid w:val="00AE6C60"/>
    <w:rsid w:val="00AE73E6"/>
    <w:rsid w:val="00AE7B13"/>
    <w:rsid w:val="00AF12E2"/>
    <w:rsid w:val="00AF4AD1"/>
    <w:rsid w:val="00B01067"/>
    <w:rsid w:val="00B01C00"/>
    <w:rsid w:val="00B03E66"/>
    <w:rsid w:val="00B075F9"/>
    <w:rsid w:val="00B130E3"/>
    <w:rsid w:val="00B144DC"/>
    <w:rsid w:val="00B1474E"/>
    <w:rsid w:val="00B212FE"/>
    <w:rsid w:val="00B24DFD"/>
    <w:rsid w:val="00B327F2"/>
    <w:rsid w:val="00B32D5B"/>
    <w:rsid w:val="00B33A8B"/>
    <w:rsid w:val="00B375CA"/>
    <w:rsid w:val="00B401A2"/>
    <w:rsid w:val="00B40C3F"/>
    <w:rsid w:val="00B428D7"/>
    <w:rsid w:val="00B43F43"/>
    <w:rsid w:val="00B455E8"/>
    <w:rsid w:val="00B459F6"/>
    <w:rsid w:val="00B47769"/>
    <w:rsid w:val="00B47A3F"/>
    <w:rsid w:val="00B52AAC"/>
    <w:rsid w:val="00B53A01"/>
    <w:rsid w:val="00B5400F"/>
    <w:rsid w:val="00B542E2"/>
    <w:rsid w:val="00B554FA"/>
    <w:rsid w:val="00B56705"/>
    <w:rsid w:val="00B56C10"/>
    <w:rsid w:val="00B57151"/>
    <w:rsid w:val="00B64BE1"/>
    <w:rsid w:val="00B678FB"/>
    <w:rsid w:val="00B70075"/>
    <w:rsid w:val="00B7103E"/>
    <w:rsid w:val="00B735B1"/>
    <w:rsid w:val="00B76E7B"/>
    <w:rsid w:val="00B850BB"/>
    <w:rsid w:val="00B91941"/>
    <w:rsid w:val="00B93FCC"/>
    <w:rsid w:val="00B948CD"/>
    <w:rsid w:val="00BA09D3"/>
    <w:rsid w:val="00BA1B91"/>
    <w:rsid w:val="00BA3F00"/>
    <w:rsid w:val="00BA58BF"/>
    <w:rsid w:val="00BB201B"/>
    <w:rsid w:val="00BC3394"/>
    <w:rsid w:val="00BC7B93"/>
    <w:rsid w:val="00BD59F0"/>
    <w:rsid w:val="00BE015A"/>
    <w:rsid w:val="00BE0229"/>
    <w:rsid w:val="00BE0446"/>
    <w:rsid w:val="00BE2063"/>
    <w:rsid w:val="00BE2E43"/>
    <w:rsid w:val="00BE31C9"/>
    <w:rsid w:val="00BE4F8C"/>
    <w:rsid w:val="00BE5722"/>
    <w:rsid w:val="00BF37B6"/>
    <w:rsid w:val="00BF5273"/>
    <w:rsid w:val="00C042A9"/>
    <w:rsid w:val="00C0446A"/>
    <w:rsid w:val="00C11BEC"/>
    <w:rsid w:val="00C126B5"/>
    <w:rsid w:val="00C159E5"/>
    <w:rsid w:val="00C16911"/>
    <w:rsid w:val="00C210D2"/>
    <w:rsid w:val="00C21C7F"/>
    <w:rsid w:val="00C2298F"/>
    <w:rsid w:val="00C26B72"/>
    <w:rsid w:val="00C3277A"/>
    <w:rsid w:val="00C342EA"/>
    <w:rsid w:val="00C4565F"/>
    <w:rsid w:val="00C518DF"/>
    <w:rsid w:val="00C55EA1"/>
    <w:rsid w:val="00C61601"/>
    <w:rsid w:val="00C763AE"/>
    <w:rsid w:val="00C82A03"/>
    <w:rsid w:val="00C82F3E"/>
    <w:rsid w:val="00C84364"/>
    <w:rsid w:val="00C91A74"/>
    <w:rsid w:val="00C946A9"/>
    <w:rsid w:val="00C949F5"/>
    <w:rsid w:val="00C95CAC"/>
    <w:rsid w:val="00CA0551"/>
    <w:rsid w:val="00CA15C3"/>
    <w:rsid w:val="00CA2660"/>
    <w:rsid w:val="00CA2E94"/>
    <w:rsid w:val="00CC0AD4"/>
    <w:rsid w:val="00CC0DB8"/>
    <w:rsid w:val="00CC3FE8"/>
    <w:rsid w:val="00CC7395"/>
    <w:rsid w:val="00CD3D05"/>
    <w:rsid w:val="00CE01B5"/>
    <w:rsid w:val="00CE6A87"/>
    <w:rsid w:val="00CE7625"/>
    <w:rsid w:val="00CF061F"/>
    <w:rsid w:val="00CF23CB"/>
    <w:rsid w:val="00D03E7D"/>
    <w:rsid w:val="00D0E254"/>
    <w:rsid w:val="00D10234"/>
    <w:rsid w:val="00D124DB"/>
    <w:rsid w:val="00D13468"/>
    <w:rsid w:val="00D16B98"/>
    <w:rsid w:val="00D20C5D"/>
    <w:rsid w:val="00D23FC9"/>
    <w:rsid w:val="00D25BE5"/>
    <w:rsid w:val="00D3184E"/>
    <w:rsid w:val="00D33150"/>
    <w:rsid w:val="00D436E6"/>
    <w:rsid w:val="00D43745"/>
    <w:rsid w:val="00D5031D"/>
    <w:rsid w:val="00D51CBD"/>
    <w:rsid w:val="00D630C7"/>
    <w:rsid w:val="00D65777"/>
    <w:rsid w:val="00D7061C"/>
    <w:rsid w:val="00D71FB6"/>
    <w:rsid w:val="00D7275E"/>
    <w:rsid w:val="00D73075"/>
    <w:rsid w:val="00D74AA3"/>
    <w:rsid w:val="00D75DBE"/>
    <w:rsid w:val="00D76848"/>
    <w:rsid w:val="00D8271E"/>
    <w:rsid w:val="00D84575"/>
    <w:rsid w:val="00D87D66"/>
    <w:rsid w:val="00D902B2"/>
    <w:rsid w:val="00D90832"/>
    <w:rsid w:val="00D92522"/>
    <w:rsid w:val="00D94479"/>
    <w:rsid w:val="00D96E03"/>
    <w:rsid w:val="00DA14FA"/>
    <w:rsid w:val="00DA1EB3"/>
    <w:rsid w:val="00DA2E27"/>
    <w:rsid w:val="00DA5415"/>
    <w:rsid w:val="00DB02DE"/>
    <w:rsid w:val="00DB0580"/>
    <w:rsid w:val="00DB6A46"/>
    <w:rsid w:val="00DB6AC4"/>
    <w:rsid w:val="00DC1730"/>
    <w:rsid w:val="00DC1E9B"/>
    <w:rsid w:val="00DC283E"/>
    <w:rsid w:val="00DC4DA5"/>
    <w:rsid w:val="00DC582B"/>
    <w:rsid w:val="00DC6383"/>
    <w:rsid w:val="00DC6D5B"/>
    <w:rsid w:val="00DC7A4C"/>
    <w:rsid w:val="00DD4017"/>
    <w:rsid w:val="00DE1624"/>
    <w:rsid w:val="00DE1C02"/>
    <w:rsid w:val="00DE4477"/>
    <w:rsid w:val="00DE532E"/>
    <w:rsid w:val="00DF3F22"/>
    <w:rsid w:val="00DF6C2B"/>
    <w:rsid w:val="00DF6DFD"/>
    <w:rsid w:val="00DF7CED"/>
    <w:rsid w:val="00E047BB"/>
    <w:rsid w:val="00E0699A"/>
    <w:rsid w:val="00E176DD"/>
    <w:rsid w:val="00E22980"/>
    <w:rsid w:val="00E23DD5"/>
    <w:rsid w:val="00E322E2"/>
    <w:rsid w:val="00E34E1B"/>
    <w:rsid w:val="00E41552"/>
    <w:rsid w:val="00E425BA"/>
    <w:rsid w:val="00E45630"/>
    <w:rsid w:val="00E458B2"/>
    <w:rsid w:val="00E50917"/>
    <w:rsid w:val="00E51364"/>
    <w:rsid w:val="00E52ECF"/>
    <w:rsid w:val="00E54C74"/>
    <w:rsid w:val="00E6516A"/>
    <w:rsid w:val="00E73DF9"/>
    <w:rsid w:val="00E74023"/>
    <w:rsid w:val="00E77447"/>
    <w:rsid w:val="00E77586"/>
    <w:rsid w:val="00E7C5EC"/>
    <w:rsid w:val="00E83FA1"/>
    <w:rsid w:val="00E86FB6"/>
    <w:rsid w:val="00E87FF6"/>
    <w:rsid w:val="00E90F78"/>
    <w:rsid w:val="00E94D37"/>
    <w:rsid w:val="00E95A6C"/>
    <w:rsid w:val="00E9700B"/>
    <w:rsid w:val="00E975AC"/>
    <w:rsid w:val="00EA0FD3"/>
    <w:rsid w:val="00EA1993"/>
    <w:rsid w:val="00EA4765"/>
    <w:rsid w:val="00EB0F33"/>
    <w:rsid w:val="00EB3120"/>
    <w:rsid w:val="00EB5EDB"/>
    <w:rsid w:val="00EB6D57"/>
    <w:rsid w:val="00EC439A"/>
    <w:rsid w:val="00EC66E8"/>
    <w:rsid w:val="00EC68C2"/>
    <w:rsid w:val="00EC748F"/>
    <w:rsid w:val="00EC7787"/>
    <w:rsid w:val="00EC7A43"/>
    <w:rsid w:val="00ED0903"/>
    <w:rsid w:val="00ED1965"/>
    <w:rsid w:val="00ED63DD"/>
    <w:rsid w:val="00ED650A"/>
    <w:rsid w:val="00EE1E0E"/>
    <w:rsid w:val="00EE4F07"/>
    <w:rsid w:val="00EF72A5"/>
    <w:rsid w:val="00F04F32"/>
    <w:rsid w:val="00F102E0"/>
    <w:rsid w:val="00F12714"/>
    <w:rsid w:val="00F17EE9"/>
    <w:rsid w:val="00F25D09"/>
    <w:rsid w:val="00F30FE4"/>
    <w:rsid w:val="00F319C4"/>
    <w:rsid w:val="00F338E8"/>
    <w:rsid w:val="00F3454C"/>
    <w:rsid w:val="00F35C15"/>
    <w:rsid w:val="00F35CA5"/>
    <w:rsid w:val="00F35D7F"/>
    <w:rsid w:val="00F36911"/>
    <w:rsid w:val="00F37B31"/>
    <w:rsid w:val="00F432B3"/>
    <w:rsid w:val="00F4335A"/>
    <w:rsid w:val="00F4397B"/>
    <w:rsid w:val="00F47197"/>
    <w:rsid w:val="00F47ED5"/>
    <w:rsid w:val="00F47F6D"/>
    <w:rsid w:val="00F5242D"/>
    <w:rsid w:val="00F651DE"/>
    <w:rsid w:val="00F66505"/>
    <w:rsid w:val="00F70DDB"/>
    <w:rsid w:val="00F72E87"/>
    <w:rsid w:val="00F74153"/>
    <w:rsid w:val="00F762DA"/>
    <w:rsid w:val="00F77F58"/>
    <w:rsid w:val="00F836BE"/>
    <w:rsid w:val="00F83FF2"/>
    <w:rsid w:val="00F906E3"/>
    <w:rsid w:val="00F92E6A"/>
    <w:rsid w:val="00F93056"/>
    <w:rsid w:val="00F97A9B"/>
    <w:rsid w:val="00FA30F0"/>
    <w:rsid w:val="00FA32C8"/>
    <w:rsid w:val="00FA3CF0"/>
    <w:rsid w:val="00FB054B"/>
    <w:rsid w:val="00FB0910"/>
    <w:rsid w:val="00FB2A2A"/>
    <w:rsid w:val="00FB415E"/>
    <w:rsid w:val="00FB61EC"/>
    <w:rsid w:val="00FB7B20"/>
    <w:rsid w:val="00FC1924"/>
    <w:rsid w:val="00FC5CB0"/>
    <w:rsid w:val="00FC61E6"/>
    <w:rsid w:val="00FC66CF"/>
    <w:rsid w:val="00FD3A6C"/>
    <w:rsid w:val="00FD5CC8"/>
    <w:rsid w:val="00FD7108"/>
    <w:rsid w:val="00FE0E1E"/>
    <w:rsid w:val="00FE6226"/>
    <w:rsid w:val="00FF1AD4"/>
    <w:rsid w:val="010ADEFE"/>
    <w:rsid w:val="011CBBF8"/>
    <w:rsid w:val="0120E998"/>
    <w:rsid w:val="01397649"/>
    <w:rsid w:val="013BE82B"/>
    <w:rsid w:val="014E2891"/>
    <w:rsid w:val="01530D5E"/>
    <w:rsid w:val="015C6983"/>
    <w:rsid w:val="01AF8909"/>
    <w:rsid w:val="01B0AE6B"/>
    <w:rsid w:val="01CFA8BF"/>
    <w:rsid w:val="01F0D744"/>
    <w:rsid w:val="021BC583"/>
    <w:rsid w:val="02323CAD"/>
    <w:rsid w:val="02369220"/>
    <w:rsid w:val="0254CFDE"/>
    <w:rsid w:val="0282338E"/>
    <w:rsid w:val="029ED593"/>
    <w:rsid w:val="02B59383"/>
    <w:rsid w:val="02C8BD3E"/>
    <w:rsid w:val="03013A4E"/>
    <w:rsid w:val="03256BF6"/>
    <w:rsid w:val="03374A5E"/>
    <w:rsid w:val="035573D6"/>
    <w:rsid w:val="0394FBB8"/>
    <w:rsid w:val="0399E047"/>
    <w:rsid w:val="039BA05A"/>
    <w:rsid w:val="039CCF4A"/>
    <w:rsid w:val="039E1FFD"/>
    <w:rsid w:val="03ABA047"/>
    <w:rsid w:val="03C40C03"/>
    <w:rsid w:val="03D6558B"/>
    <w:rsid w:val="03E1C6D1"/>
    <w:rsid w:val="03FC1CFD"/>
    <w:rsid w:val="040F68E2"/>
    <w:rsid w:val="04142B3A"/>
    <w:rsid w:val="041A247A"/>
    <w:rsid w:val="043564C6"/>
    <w:rsid w:val="04499251"/>
    <w:rsid w:val="045395D8"/>
    <w:rsid w:val="04566ACF"/>
    <w:rsid w:val="046360E9"/>
    <w:rsid w:val="04733B84"/>
    <w:rsid w:val="047464EF"/>
    <w:rsid w:val="04923B60"/>
    <w:rsid w:val="04929275"/>
    <w:rsid w:val="0496C634"/>
    <w:rsid w:val="0499DBBA"/>
    <w:rsid w:val="04AFDAC9"/>
    <w:rsid w:val="04CC3560"/>
    <w:rsid w:val="0500669F"/>
    <w:rsid w:val="0507E2D2"/>
    <w:rsid w:val="0524BFE6"/>
    <w:rsid w:val="052711B3"/>
    <w:rsid w:val="052D1CE0"/>
    <w:rsid w:val="053D7A8A"/>
    <w:rsid w:val="0543E2E5"/>
    <w:rsid w:val="0556FA19"/>
    <w:rsid w:val="056FDD00"/>
    <w:rsid w:val="05810299"/>
    <w:rsid w:val="059A8E54"/>
    <w:rsid w:val="05A97413"/>
    <w:rsid w:val="05C769F1"/>
    <w:rsid w:val="05D3E4AA"/>
    <w:rsid w:val="0621AB91"/>
    <w:rsid w:val="065E58D5"/>
    <w:rsid w:val="06621346"/>
    <w:rsid w:val="0668845E"/>
    <w:rsid w:val="066A3385"/>
    <w:rsid w:val="0673D315"/>
    <w:rsid w:val="068F5FCB"/>
    <w:rsid w:val="06BEF351"/>
    <w:rsid w:val="06D01CAA"/>
    <w:rsid w:val="06D74D08"/>
    <w:rsid w:val="06F78251"/>
    <w:rsid w:val="06FA8264"/>
    <w:rsid w:val="0706D208"/>
    <w:rsid w:val="070E65FC"/>
    <w:rsid w:val="072F4A5F"/>
    <w:rsid w:val="07672B1C"/>
    <w:rsid w:val="076D990D"/>
    <w:rsid w:val="077C3675"/>
    <w:rsid w:val="07977BB2"/>
    <w:rsid w:val="07A897D6"/>
    <w:rsid w:val="07BB0703"/>
    <w:rsid w:val="07C415D1"/>
    <w:rsid w:val="07C9E892"/>
    <w:rsid w:val="07E38C8A"/>
    <w:rsid w:val="07E679BF"/>
    <w:rsid w:val="07E7960C"/>
    <w:rsid w:val="07FED5FE"/>
    <w:rsid w:val="081840D3"/>
    <w:rsid w:val="0830D9D7"/>
    <w:rsid w:val="0840F757"/>
    <w:rsid w:val="08789836"/>
    <w:rsid w:val="0881C21D"/>
    <w:rsid w:val="08933BE1"/>
    <w:rsid w:val="089845C1"/>
    <w:rsid w:val="08A8D80D"/>
    <w:rsid w:val="08DE918E"/>
    <w:rsid w:val="08F11C94"/>
    <w:rsid w:val="08FCEAD4"/>
    <w:rsid w:val="090ACF92"/>
    <w:rsid w:val="09111E87"/>
    <w:rsid w:val="0917B13F"/>
    <w:rsid w:val="091F0C71"/>
    <w:rsid w:val="09306A4D"/>
    <w:rsid w:val="095471AC"/>
    <w:rsid w:val="0962DCC2"/>
    <w:rsid w:val="098629BD"/>
    <w:rsid w:val="09A075CF"/>
    <w:rsid w:val="09A0DC6A"/>
    <w:rsid w:val="09F5E50B"/>
    <w:rsid w:val="09F9DD9B"/>
    <w:rsid w:val="09FEE3B8"/>
    <w:rsid w:val="0A1586F0"/>
    <w:rsid w:val="0A1707E1"/>
    <w:rsid w:val="0A173B52"/>
    <w:rsid w:val="0A1A252A"/>
    <w:rsid w:val="0A1D1CC7"/>
    <w:rsid w:val="0AC4BFFB"/>
    <w:rsid w:val="0AC7202E"/>
    <w:rsid w:val="0ACA543E"/>
    <w:rsid w:val="0B1B2D4C"/>
    <w:rsid w:val="0B1D0FA4"/>
    <w:rsid w:val="0B297F54"/>
    <w:rsid w:val="0B2A4EE1"/>
    <w:rsid w:val="0B564401"/>
    <w:rsid w:val="0B626DC8"/>
    <w:rsid w:val="0B6E57B2"/>
    <w:rsid w:val="0B8DE3AD"/>
    <w:rsid w:val="0B99B7A7"/>
    <w:rsid w:val="0BA287AE"/>
    <w:rsid w:val="0BABB187"/>
    <w:rsid w:val="0BBDD158"/>
    <w:rsid w:val="0BEAC8BF"/>
    <w:rsid w:val="0BEBA92E"/>
    <w:rsid w:val="0C01CCEC"/>
    <w:rsid w:val="0C1B9C08"/>
    <w:rsid w:val="0C2FCAA8"/>
    <w:rsid w:val="0C3DD4CD"/>
    <w:rsid w:val="0C3F7A90"/>
    <w:rsid w:val="0C46B6F0"/>
    <w:rsid w:val="0C72EA11"/>
    <w:rsid w:val="0C86662A"/>
    <w:rsid w:val="0C8E9F31"/>
    <w:rsid w:val="0CA18604"/>
    <w:rsid w:val="0CDFCA6E"/>
    <w:rsid w:val="0CE6521B"/>
    <w:rsid w:val="0D18825F"/>
    <w:rsid w:val="0D66AD04"/>
    <w:rsid w:val="0D766764"/>
    <w:rsid w:val="0DA5D3FD"/>
    <w:rsid w:val="0DB365B7"/>
    <w:rsid w:val="0DCE3D86"/>
    <w:rsid w:val="0DD6D075"/>
    <w:rsid w:val="0DE01AE7"/>
    <w:rsid w:val="0DEA8466"/>
    <w:rsid w:val="0DF538A5"/>
    <w:rsid w:val="0E00DC99"/>
    <w:rsid w:val="0E092337"/>
    <w:rsid w:val="0E0974D6"/>
    <w:rsid w:val="0E16A7F8"/>
    <w:rsid w:val="0E1C819E"/>
    <w:rsid w:val="0E236F85"/>
    <w:rsid w:val="0E3C32AE"/>
    <w:rsid w:val="0E74D456"/>
    <w:rsid w:val="0EA469B0"/>
    <w:rsid w:val="0EA637BE"/>
    <w:rsid w:val="0EB2BCB8"/>
    <w:rsid w:val="0EE4378A"/>
    <w:rsid w:val="0EEC4DCD"/>
    <w:rsid w:val="0EF89237"/>
    <w:rsid w:val="0EFA5371"/>
    <w:rsid w:val="0F0569A9"/>
    <w:rsid w:val="0F7D73FB"/>
    <w:rsid w:val="0F913E35"/>
    <w:rsid w:val="0F95F223"/>
    <w:rsid w:val="0FA39325"/>
    <w:rsid w:val="0FA59655"/>
    <w:rsid w:val="0FAA8AD3"/>
    <w:rsid w:val="0FD80D1E"/>
    <w:rsid w:val="0FDE5950"/>
    <w:rsid w:val="10113F9F"/>
    <w:rsid w:val="1018B3C1"/>
    <w:rsid w:val="1025BE62"/>
    <w:rsid w:val="1064B14C"/>
    <w:rsid w:val="108007EB"/>
    <w:rsid w:val="10845CBA"/>
    <w:rsid w:val="1089F528"/>
    <w:rsid w:val="108FB414"/>
    <w:rsid w:val="1090FDE4"/>
    <w:rsid w:val="109623D2"/>
    <w:rsid w:val="10ACA397"/>
    <w:rsid w:val="10D39982"/>
    <w:rsid w:val="10EE6A42"/>
    <w:rsid w:val="10F9CC01"/>
    <w:rsid w:val="111AFADE"/>
    <w:rsid w:val="111BAB5C"/>
    <w:rsid w:val="113C2FD0"/>
    <w:rsid w:val="11495366"/>
    <w:rsid w:val="1150484E"/>
    <w:rsid w:val="1153529A"/>
    <w:rsid w:val="1157960B"/>
    <w:rsid w:val="116149B9"/>
    <w:rsid w:val="117D0791"/>
    <w:rsid w:val="118D6FB3"/>
    <w:rsid w:val="11A2FD9B"/>
    <w:rsid w:val="11B48422"/>
    <w:rsid w:val="11C8142A"/>
    <w:rsid w:val="11CB1C2A"/>
    <w:rsid w:val="11D24F98"/>
    <w:rsid w:val="11F43E7B"/>
    <w:rsid w:val="120E2E96"/>
    <w:rsid w:val="120EB9EA"/>
    <w:rsid w:val="1213484A"/>
    <w:rsid w:val="122F87E1"/>
    <w:rsid w:val="1232D36D"/>
    <w:rsid w:val="126F69E3"/>
    <w:rsid w:val="1270759F"/>
    <w:rsid w:val="127886F5"/>
    <w:rsid w:val="1282DB9E"/>
    <w:rsid w:val="129FAB34"/>
    <w:rsid w:val="12C665CF"/>
    <w:rsid w:val="12E3371F"/>
    <w:rsid w:val="130B341F"/>
    <w:rsid w:val="1311C411"/>
    <w:rsid w:val="131D70CD"/>
    <w:rsid w:val="132993F7"/>
    <w:rsid w:val="13333CB3"/>
    <w:rsid w:val="134E4B85"/>
    <w:rsid w:val="135511F4"/>
    <w:rsid w:val="137FCF87"/>
    <w:rsid w:val="1381E0C9"/>
    <w:rsid w:val="13962037"/>
    <w:rsid w:val="13B6C36C"/>
    <w:rsid w:val="13B7A8AD"/>
    <w:rsid w:val="13CD443A"/>
    <w:rsid w:val="13CEAF33"/>
    <w:rsid w:val="13CF0D96"/>
    <w:rsid w:val="13E8864B"/>
    <w:rsid w:val="14347099"/>
    <w:rsid w:val="1453D74A"/>
    <w:rsid w:val="145AA296"/>
    <w:rsid w:val="149520FA"/>
    <w:rsid w:val="14A2D4C1"/>
    <w:rsid w:val="14B51EFE"/>
    <w:rsid w:val="14B61814"/>
    <w:rsid w:val="14BEC264"/>
    <w:rsid w:val="14D1FEAD"/>
    <w:rsid w:val="151DBABA"/>
    <w:rsid w:val="154017B5"/>
    <w:rsid w:val="15480B73"/>
    <w:rsid w:val="1576002E"/>
    <w:rsid w:val="157AEDC4"/>
    <w:rsid w:val="15C12D7F"/>
    <w:rsid w:val="15C36E90"/>
    <w:rsid w:val="15D81DAA"/>
    <w:rsid w:val="15F60DB4"/>
    <w:rsid w:val="15F71FFE"/>
    <w:rsid w:val="1606464D"/>
    <w:rsid w:val="16104FFF"/>
    <w:rsid w:val="161AA012"/>
    <w:rsid w:val="1638947E"/>
    <w:rsid w:val="164D9AD4"/>
    <w:rsid w:val="16509AC4"/>
    <w:rsid w:val="1669C321"/>
    <w:rsid w:val="167F0AF0"/>
    <w:rsid w:val="16979AD7"/>
    <w:rsid w:val="16B33422"/>
    <w:rsid w:val="16DF4CDD"/>
    <w:rsid w:val="16E835F6"/>
    <w:rsid w:val="16EE642E"/>
    <w:rsid w:val="16F79448"/>
    <w:rsid w:val="17158E94"/>
    <w:rsid w:val="17420592"/>
    <w:rsid w:val="177E182E"/>
    <w:rsid w:val="17D6A2BD"/>
    <w:rsid w:val="17D8F52A"/>
    <w:rsid w:val="17DC7D9C"/>
    <w:rsid w:val="17F9B593"/>
    <w:rsid w:val="17FFF2BE"/>
    <w:rsid w:val="1803D017"/>
    <w:rsid w:val="18145421"/>
    <w:rsid w:val="18177926"/>
    <w:rsid w:val="18465B91"/>
    <w:rsid w:val="18512E53"/>
    <w:rsid w:val="185CB81C"/>
    <w:rsid w:val="1860AFBE"/>
    <w:rsid w:val="188706FF"/>
    <w:rsid w:val="18C388F9"/>
    <w:rsid w:val="18E09101"/>
    <w:rsid w:val="19022091"/>
    <w:rsid w:val="1903F8D9"/>
    <w:rsid w:val="19417397"/>
    <w:rsid w:val="1950E9F7"/>
    <w:rsid w:val="195C984F"/>
    <w:rsid w:val="1976239F"/>
    <w:rsid w:val="19F89659"/>
    <w:rsid w:val="1A10DA01"/>
    <w:rsid w:val="1A2938A7"/>
    <w:rsid w:val="1A3C0A1A"/>
    <w:rsid w:val="1A48B296"/>
    <w:rsid w:val="1A4EAC3E"/>
    <w:rsid w:val="1A546BAA"/>
    <w:rsid w:val="1A7F13B0"/>
    <w:rsid w:val="1A92B339"/>
    <w:rsid w:val="1AA41E6C"/>
    <w:rsid w:val="1AAEC881"/>
    <w:rsid w:val="1AB573BA"/>
    <w:rsid w:val="1AC0F354"/>
    <w:rsid w:val="1ADBDB98"/>
    <w:rsid w:val="1AED3D7A"/>
    <w:rsid w:val="1AF0098D"/>
    <w:rsid w:val="1AF277CF"/>
    <w:rsid w:val="1B21B8E7"/>
    <w:rsid w:val="1B45D0F2"/>
    <w:rsid w:val="1B4F9F6E"/>
    <w:rsid w:val="1B5251C3"/>
    <w:rsid w:val="1B64B807"/>
    <w:rsid w:val="1B7979CB"/>
    <w:rsid w:val="1B7B3F94"/>
    <w:rsid w:val="1B7B7DCD"/>
    <w:rsid w:val="1B868BE9"/>
    <w:rsid w:val="1B8C96D9"/>
    <w:rsid w:val="1B9240D1"/>
    <w:rsid w:val="1BA7E615"/>
    <w:rsid w:val="1BB258F5"/>
    <w:rsid w:val="1BC46EAB"/>
    <w:rsid w:val="1BE9C08A"/>
    <w:rsid w:val="1BEE2E1C"/>
    <w:rsid w:val="1C026B24"/>
    <w:rsid w:val="1C068291"/>
    <w:rsid w:val="1C135DEE"/>
    <w:rsid w:val="1C263208"/>
    <w:rsid w:val="1C5CF6C6"/>
    <w:rsid w:val="1C6608A6"/>
    <w:rsid w:val="1C6D3CBE"/>
    <w:rsid w:val="1CA8CA69"/>
    <w:rsid w:val="1CACF351"/>
    <w:rsid w:val="1CB6E0DD"/>
    <w:rsid w:val="1CB84BF2"/>
    <w:rsid w:val="1CD4044E"/>
    <w:rsid w:val="1CD43AD6"/>
    <w:rsid w:val="1CD5DBB0"/>
    <w:rsid w:val="1CDC1AFD"/>
    <w:rsid w:val="1CF47B8A"/>
    <w:rsid w:val="1D10BB1E"/>
    <w:rsid w:val="1D16431D"/>
    <w:rsid w:val="1D79449D"/>
    <w:rsid w:val="1D7F0A77"/>
    <w:rsid w:val="1D98AC45"/>
    <w:rsid w:val="1D993E85"/>
    <w:rsid w:val="1DB5AF7D"/>
    <w:rsid w:val="1DD8846B"/>
    <w:rsid w:val="1DEA4AA2"/>
    <w:rsid w:val="1DED3DBA"/>
    <w:rsid w:val="1E05D50B"/>
    <w:rsid w:val="1E3A991C"/>
    <w:rsid w:val="1E3DE87E"/>
    <w:rsid w:val="1E4B5EB6"/>
    <w:rsid w:val="1E632526"/>
    <w:rsid w:val="1E803A7B"/>
    <w:rsid w:val="1EF4AFBB"/>
    <w:rsid w:val="1F07C77E"/>
    <w:rsid w:val="1F10A5A9"/>
    <w:rsid w:val="1F149329"/>
    <w:rsid w:val="1F261CDA"/>
    <w:rsid w:val="1F39B11F"/>
    <w:rsid w:val="1F405044"/>
    <w:rsid w:val="1F438C6E"/>
    <w:rsid w:val="1F459B5C"/>
    <w:rsid w:val="1F7BE3F0"/>
    <w:rsid w:val="1F83F44F"/>
    <w:rsid w:val="1FA342CF"/>
    <w:rsid w:val="1FA4DD80"/>
    <w:rsid w:val="1FB338F1"/>
    <w:rsid w:val="1FB5FE6D"/>
    <w:rsid w:val="1FD43DE0"/>
    <w:rsid w:val="1FD9D6FA"/>
    <w:rsid w:val="1FDABCEE"/>
    <w:rsid w:val="200A237E"/>
    <w:rsid w:val="2015BD8C"/>
    <w:rsid w:val="202A938C"/>
    <w:rsid w:val="2030B981"/>
    <w:rsid w:val="2050F3E4"/>
    <w:rsid w:val="20598ED5"/>
    <w:rsid w:val="205FBCE2"/>
    <w:rsid w:val="2096B5A5"/>
    <w:rsid w:val="20A5F448"/>
    <w:rsid w:val="20D2DB8F"/>
    <w:rsid w:val="210D5ED9"/>
    <w:rsid w:val="21147A41"/>
    <w:rsid w:val="2141804B"/>
    <w:rsid w:val="214250BB"/>
    <w:rsid w:val="214E5AA2"/>
    <w:rsid w:val="2154550A"/>
    <w:rsid w:val="2159A36D"/>
    <w:rsid w:val="21A004F6"/>
    <w:rsid w:val="21AC75C8"/>
    <w:rsid w:val="21C5C0E9"/>
    <w:rsid w:val="21E793B5"/>
    <w:rsid w:val="21FF9A5F"/>
    <w:rsid w:val="2229C726"/>
    <w:rsid w:val="2231398B"/>
    <w:rsid w:val="223179A9"/>
    <w:rsid w:val="22342C51"/>
    <w:rsid w:val="225A6049"/>
    <w:rsid w:val="22897F38"/>
    <w:rsid w:val="22937317"/>
    <w:rsid w:val="22A29841"/>
    <w:rsid w:val="22B1F370"/>
    <w:rsid w:val="22B73FE5"/>
    <w:rsid w:val="22D40373"/>
    <w:rsid w:val="22F04363"/>
    <w:rsid w:val="22FC3DBC"/>
    <w:rsid w:val="230105EA"/>
    <w:rsid w:val="2302615B"/>
    <w:rsid w:val="23280B83"/>
    <w:rsid w:val="23562BE1"/>
    <w:rsid w:val="23A5C0D1"/>
    <w:rsid w:val="23C5F063"/>
    <w:rsid w:val="23CB389C"/>
    <w:rsid w:val="23D29085"/>
    <w:rsid w:val="23D8B165"/>
    <w:rsid w:val="23DE1FF6"/>
    <w:rsid w:val="23E79F08"/>
    <w:rsid w:val="23EC8631"/>
    <w:rsid w:val="23ED6F3E"/>
    <w:rsid w:val="23FA8B0D"/>
    <w:rsid w:val="2402E2D3"/>
    <w:rsid w:val="2409B862"/>
    <w:rsid w:val="24112657"/>
    <w:rsid w:val="2447B052"/>
    <w:rsid w:val="247A7D7E"/>
    <w:rsid w:val="248C03D1"/>
    <w:rsid w:val="24A1891C"/>
    <w:rsid w:val="24AB2845"/>
    <w:rsid w:val="24B07D50"/>
    <w:rsid w:val="24CDE678"/>
    <w:rsid w:val="24FFC565"/>
    <w:rsid w:val="252F87DC"/>
    <w:rsid w:val="25375CC7"/>
    <w:rsid w:val="25438058"/>
    <w:rsid w:val="2551BB25"/>
    <w:rsid w:val="25952072"/>
    <w:rsid w:val="259B2009"/>
    <w:rsid w:val="259C8FE3"/>
    <w:rsid w:val="25EFBBCF"/>
    <w:rsid w:val="25FE3754"/>
    <w:rsid w:val="25FEC45E"/>
    <w:rsid w:val="26018217"/>
    <w:rsid w:val="2602786C"/>
    <w:rsid w:val="262E9000"/>
    <w:rsid w:val="26311E8B"/>
    <w:rsid w:val="26351746"/>
    <w:rsid w:val="265EB865"/>
    <w:rsid w:val="2675D949"/>
    <w:rsid w:val="26806E70"/>
    <w:rsid w:val="2697662E"/>
    <w:rsid w:val="26AE19AA"/>
    <w:rsid w:val="26CBAA86"/>
    <w:rsid w:val="26D486B8"/>
    <w:rsid w:val="26F25B81"/>
    <w:rsid w:val="26F38F6B"/>
    <w:rsid w:val="27043DF5"/>
    <w:rsid w:val="2720DD46"/>
    <w:rsid w:val="27251000"/>
    <w:rsid w:val="273575F6"/>
    <w:rsid w:val="27569A40"/>
    <w:rsid w:val="275FE001"/>
    <w:rsid w:val="27852070"/>
    <w:rsid w:val="278C0ACD"/>
    <w:rsid w:val="278F9219"/>
    <w:rsid w:val="27C7784D"/>
    <w:rsid w:val="27E01A81"/>
    <w:rsid w:val="27E7A2F1"/>
    <w:rsid w:val="27EA52E3"/>
    <w:rsid w:val="2801A419"/>
    <w:rsid w:val="281BB74C"/>
    <w:rsid w:val="281C0196"/>
    <w:rsid w:val="28506CAD"/>
    <w:rsid w:val="28598F7B"/>
    <w:rsid w:val="285FAAD9"/>
    <w:rsid w:val="28721968"/>
    <w:rsid w:val="28739F87"/>
    <w:rsid w:val="28951726"/>
    <w:rsid w:val="2895C9C7"/>
    <w:rsid w:val="28AD9A76"/>
    <w:rsid w:val="28C9A1CD"/>
    <w:rsid w:val="28E6277D"/>
    <w:rsid w:val="28EA6B2E"/>
    <w:rsid w:val="28EDC9FE"/>
    <w:rsid w:val="2922189F"/>
    <w:rsid w:val="294D9BCB"/>
    <w:rsid w:val="298A3420"/>
    <w:rsid w:val="298C6153"/>
    <w:rsid w:val="299BBC52"/>
    <w:rsid w:val="299C88B1"/>
    <w:rsid w:val="29A5A6A6"/>
    <w:rsid w:val="29A671E3"/>
    <w:rsid w:val="29B281AB"/>
    <w:rsid w:val="29B2AA72"/>
    <w:rsid w:val="29B787AD"/>
    <w:rsid w:val="29BF94B2"/>
    <w:rsid w:val="29E60AE7"/>
    <w:rsid w:val="29F5320C"/>
    <w:rsid w:val="29FB7CC0"/>
    <w:rsid w:val="2A352C97"/>
    <w:rsid w:val="2A3686C0"/>
    <w:rsid w:val="2A4F783B"/>
    <w:rsid w:val="2A67DB00"/>
    <w:rsid w:val="2A6C74F6"/>
    <w:rsid w:val="2A730D27"/>
    <w:rsid w:val="2A747C33"/>
    <w:rsid w:val="2A88531F"/>
    <w:rsid w:val="2AB0FFE8"/>
    <w:rsid w:val="2AB311E0"/>
    <w:rsid w:val="2AFB31CA"/>
    <w:rsid w:val="2B1C69AA"/>
    <w:rsid w:val="2B48CB61"/>
    <w:rsid w:val="2B67C056"/>
    <w:rsid w:val="2B6A9D0E"/>
    <w:rsid w:val="2B78D740"/>
    <w:rsid w:val="2BA25C39"/>
    <w:rsid w:val="2BF08D7E"/>
    <w:rsid w:val="2C00A557"/>
    <w:rsid w:val="2C057BBB"/>
    <w:rsid w:val="2C0D8E0E"/>
    <w:rsid w:val="2C1673EE"/>
    <w:rsid w:val="2C227A2F"/>
    <w:rsid w:val="2C2828FF"/>
    <w:rsid w:val="2C79CDB9"/>
    <w:rsid w:val="2C9D38E1"/>
    <w:rsid w:val="2C9F31A5"/>
    <w:rsid w:val="2CA92D2D"/>
    <w:rsid w:val="2CBE1221"/>
    <w:rsid w:val="2CCC4B3B"/>
    <w:rsid w:val="2CF3B90C"/>
    <w:rsid w:val="2CF46AE4"/>
    <w:rsid w:val="2D03EF0E"/>
    <w:rsid w:val="2D13D34B"/>
    <w:rsid w:val="2D13FE6C"/>
    <w:rsid w:val="2D189F88"/>
    <w:rsid w:val="2D945184"/>
    <w:rsid w:val="2D9755ED"/>
    <w:rsid w:val="2DA4B77A"/>
    <w:rsid w:val="2DAA676E"/>
    <w:rsid w:val="2DB36FC3"/>
    <w:rsid w:val="2DC5E8E2"/>
    <w:rsid w:val="2DE167CF"/>
    <w:rsid w:val="2DE6B890"/>
    <w:rsid w:val="2DE9488C"/>
    <w:rsid w:val="2E002C9E"/>
    <w:rsid w:val="2E076120"/>
    <w:rsid w:val="2E3B0206"/>
    <w:rsid w:val="2E4C3CDD"/>
    <w:rsid w:val="2E79BDF9"/>
    <w:rsid w:val="2E80C95A"/>
    <w:rsid w:val="2E840B24"/>
    <w:rsid w:val="2E8CAB7C"/>
    <w:rsid w:val="2E8E7CC2"/>
    <w:rsid w:val="2E98A624"/>
    <w:rsid w:val="2E9CCB03"/>
    <w:rsid w:val="2EA49298"/>
    <w:rsid w:val="2EC7F5AD"/>
    <w:rsid w:val="2EFD3E4E"/>
    <w:rsid w:val="2F1C99C0"/>
    <w:rsid w:val="2F24960D"/>
    <w:rsid w:val="2F263BD0"/>
    <w:rsid w:val="2F28D9F2"/>
    <w:rsid w:val="2F2C27C7"/>
    <w:rsid w:val="2F422705"/>
    <w:rsid w:val="2F599FF7"/>
    <w:rsid w:val="2F5FC9C1"/>
    <w:rsid w:val="2FBDC090"/>
    <w:rsid w:val="2FD3A037"/>
    <w:rsid w:val="2FE4B3DE"/>
    <w:rsid w:val="2FE8E2FD"/>
    <w:rsid w:val="2FF1574B"/>
    <w:rsid w:val="2FF8CE3E"/>
    <w:rsid w:val="30158E5A"/>
    <w:rsid w:val="302F24A0"/>
    <w:rsid w:val="3032DDC6"/>
    <w:rsid w:val="30499FDC"/>
    <w:rsid w:val="3049AFC4"/>
    <w:rsid w:val="304E8D50"/>
    <w:rsid w:val="307EB16C"/>
    <w:rsid w:val="3084C6A1"/>
    <w:rsid w:val="3088E0B4"/>
    <w:rsid w:val="3094BA3F"/>
    <w:rsid w:val="30B63F12"/>
    <w:rsid w:val="30BED41C"/>
    <w:rsid w:val="30D5EBBC"/>
    <w:rsid w:val="30DC583C"/>
    <w:rsid w:val="30E19DDF"/>
    <w:rsid w:val="30E988C6"/>
    <w:rsid w:val="30FB9A22"/>
    <w:rsid w:val="31030D90"/>
    <w:rsid w:val="311DF18E"/>
    <w:rsid w:val="3137828F"/>
    <w:rsid w:val="313B51D8"/>
    <w:rsid w:val="31481B53"/>
    <w:rsid w:val="316C77D0"/>
    <w:rsid w:val="3170FF22"/>
    <w:rsid w:val="317B6254"/>
    <w:rsid w:val="319DC7B6"/>
    <w:rsid w:val="31A97135"/>
    <w:rsid w:val="31B22756"/>
    <w:rsid w:val="31DCFD01"/>
    <w:rsid w:val="31F5EF55"/>
    <w:rsid w:val="32207692"/>
    <w:rsid w:val="32254CFB"/>
    <w:rsid w:val="3225D135"/>
    <w:rsid w:val="32307F33"/>
    <w:rsid w:val="323EB69C"/>
    <w:rsid w:val="3248E1B4"/>
    <w:rsid w:val="32788130"/>
    <w:rsid w:val="328A5D67"/>
    <w:rsid w:val="32A2E4A7"/>
    <w:rsid w:val="32B7D1C8"/>
    <w:rsid w:val="32C7D317"/>
    <w:rsid w:val="32E3B685"/>
    <w:rsid w:val="330BD0E0"/>
    <w:rsid w:val="330DEA6E"/>
    <w:rsid w:val="3310283C"/>
    <w:rsid w:val="332BBF16"/>
    <w:rsid w:val="33306F00"/>
    <w:rsid w:val="3332894A"/>
    <w:rsid w:val="334F6315"/>
    <w:rsid w:val="335238E3"/>
    <w:rsid w:val="336D9C99"/>
    <w:rsid w:val="33A4E305"/>
    <w:rsid w:val="33AAD941"/>
    <w:rsid w:val="340F6826"/>
    <w:rsid w:val="341E1567"/>
    <w:rsid w:val="34451B06"/>
    <w:rsid w:val="34576949"/>
    <w:rsid w:val="34682511"/>
    <w:rsid w:val="3489202B"/>
    <w:rsid w:val="34AB2C37"/>
    <w:rsid w:val="34B40D1D"/>
    <w:rsid w:val="34C827D4"/>
    <w:rsid w:val="34D33F9E"/>
    <w:rsid w:val="3529AA33"/>
    <w:rsid w:val="35645407"/>
    <w:rsid w:val="3583990A"/>
    <w:rsid w:val="358ABC18"/>
    <w:rsid w:val="358D60AD"/>
    <w:rsid w:val="358E5D79"/>
    <w:rsid w:val="35BF5E8B"/>
    <w:rsid w:val="35C59CBB"/>
    <w:rsid w:val="35E62FD1"/>
    <w:rsid w:val="35F2A55B"/>
    <w:rsid w:val="35F3CD8E"/>
    <w:rsid w:val="35FBFDB4"/>
    <w:rsid w:val="35FCF62E"/>
    <w:rsid w:val="35FE7485"/>
    <w:rsid w:val="3617D48D"/>
    <w:rsid w:val="36306667"/>
    <w:rsid w:val="36534E5D"/>
    <w:rsid w:val="3662CFBD"/>
    <w:rsid w:val="36670F20"/>
    <w:rsid w:val="367CE258"/>
    <w:rsid w:val="36825878"/>
    <w:rsid w:val="368428F3"/>
    <w:rsid w:val="36A65971"/>
    <w:rsid w:val="36A8CAF9"/>
    <w:rsid w:val="36A97DD6"/>
    <w:rsid w:val="36ABF514"/>
    <w:rsid w:val="36C7336F"/>
    <w:rsid w:val="36E20DA7"/>
    <w:rsid w:val="36FBF838"/>
    <w:rsid w:val="37135ACC"/>
    <w:rsid w:val="371DD2F0"/>
    <w:rsid w:val="3736145E"/>
    <w:rsid w:val="373E3833"/>
    <w:rsid w:val="3751B6B0"/>
    <w:rsid w:val="37533197"/>
    <w:rsid w:val="37631091"/>
    <w:rsid w:val="376E9B54"/>
    <w:rsid w:val="378400E8"/>
    <w:rsid w:val="378E6537"/>
    <w:rsid w:val="379131CC"/>
    <w:rsid w:val="37970C70"/>
    <w:rsid w:val="37E32BEF"/>
    <w:rsid w:val="37F32950"/>
    <w:rsid w:val="3840E33B"/>
    <w:rsid w:val="38510C92"/>
    <w:rsid w:val="385E49E0"/>
    <w:rsid w:val="389113BF"/>
    <w:rsid w:val="389870FD"/>
    <w:rsid w:val="389AB8F2"/>
    <w:rsid w:val="389E203F"/>
    <w:rsid w:val="38AD0D32"/>
    <w:rsid w:val="38E9094B"/>
    <w:rsid w:val="38EF294F"/>
    <w:rsid w:val="391B0D4B"/>
    <w:rsid w:val="392B9CE5"/>
    <w:rsid w:val="393F0221"/>
    <w:rsid w:val="39450E47"/>
    <w:rsid w:val="39878178"/>
    <w:rsid w:val="399B2E18"/>
    <w:rsid w:val="399EC482"/>
    <w:rsid w:val="39D3888A"/>
    <w:rsid w:val="39ED63D7"/>
    <w:rsid w:val="3A1CF04E"/>
    <w:rsid w:val="3A59AB35"/>
    <w:rsid w:val="3A5A2120"/>
    <w:rsid w:val="3A681E60"/>
    <w:rsid w:val="3A738134"/>
    <w:rsid w:val="3A7AC212"/>
    <w:rsid w:val="3A7BCB95"/>
    <w:rsid w:val="3AAC133B"/>
    <w:rsid w:val="3ACB92A0"/>
    <w:rsid w:val="3AD880B2"/>
    <w:rsid w:val="3AEC791A"/>
    <w:rsid w:val="3B07F7F5"/>
    <w:rsid w:val="3B111832"/>
    <w:rsid w:val="3B137158"/>
    <w:rsid w:val="3B19769C"/>
    <w:rsid w:val="3B1F341F"/>
    <w:rsid w:val="3B2BA29A"/>
    <w:rsid w:val="3B313BD7"/>
    <w:rsid w:val="3B33071E"/>
    <w:rsid w:val="3B54D6D2"/>
    <w:rsid w:val="3B79CA94"/>
    <w:rsid w:val="3BAF7DF7"/>
    <w:rsid w:val="3BB05EC9"/>
    <w:rsid w:val="3BB2DB31"/>
    <w:rsid w:val="3BCA8674"/>
    <w:rsid w:val="3BF09D8E"/>
    <w:rsid w:val="3BF69068"/>
    <w:rsid w:val="3BFC0D2A"/>
    <w:rsid w:val="3C0C5E47"/>
    <w:rsid w:val="3C16F01D"/>
    <w:rsid w:val="3C1D196E"/>
    <w:rsid w:val="3C290B34"/>
    <w:rsid w:val="3C2AEE11"/>
    <w:rsid w:val="3C468C1F"/>
    <w:rsid w:val="3C8D9148"/>
    <w:rsid w:val="3C91EB58"/>
    <w:rsid w:val="3CEA989D"/>
    <w:rsid w:val="3D05CB56"/>
    <w:rsid w:val="3D13AA84"/>
    <w:rsid w:val="3D2E1E1C"/>
    <w:rsid w:val="3D32D90A"/>
    <w:rsid w:val="3D4B4E58"/>
    <w:rsid w:val="3D577168"/>
    <w:rsid w:val="3D61CA4E"/>
    <w:rsid w:val="3D816943"/>
    <w:rsid w:val="3D88C7AD"/>
    <w:rsid w:val="3D8B079E"/>
    <w:rsid w:val="3D960AA1"/>
    <w:rsid w:val="3DB2256E"/>
    <w:rsid w:val="3DC4304E"/>
    <w:rsid w:val="3DC479D3"/>
    <w:rsid w:val="3DE9458B"/>
    <w:rsid w:val="3DEF5D7C"/>
    <w:rsid w:val="3E018B06"/>
    <w:rsid w:val="3E05A406"/>
    <w:rsid w:val="3E285710"/>
    <w:rsid w:val="3E46BD27"/>
    <w:rsid w:val="3E4BAD7A"/>
    <w:rsid w:val="3E5125D0"/>
    <w:rsid w:val="3E591356"/>
    <w:rsid w:val="3E64724B"/>
    <w:rsid w:val="3E8FE1C3"/>
    <w:rsid w:val="3E99BF58"/>
    <w:rsid w:val="3E9F1C37"/>
    <w:rsid w:val="3EB50CC5"/>
    <w:rsid w:val="3EBD5A89"/>
    <w:rsid w:val="3EDC0C8F"/>
    <w:rsid w:val="3EE1BEFA"/>
    <w:rsid w:val="3EEE4762"/>
    <w:rsid w:val="3EEE84DC"/>
    <w:rsid w:val="3F14AE1B"/>
    <w:rsid w:val="3F1A2C1F"/>
    <w:rsid w:val="3F1D39A4"/>
    <w:rsid w:val="3F23B46A"/>
    <w:rsid w:val="3F3365EF"/>
    <w:rsid w:val="3F490C53"/>
    <w:rsid w:val="3F4E3335"/>
    <w:rsid w:val="3F8B4CEF"/>
    <w:rsid w:val="3F8B96AD"/>
    <w:rsid w:val="3F90F38A"/>
    <w:rsid w:val="3FB9BFED"/>
    <w:rsid w:val="3FD4B3BD"/>
    <w:rsid w:val="3FEA5FD6"/>
    <w:rsid w:val="40094D70"/>
    <w:rsid w:val="401963DB"/>
    <w:rsid w:val="404F6640"/>
    <w:rsid w:val="40678C9D"/>
    <w:rsid w:val="408310BB"/>
    <w:rsid w:val="408F9DEC"/>
    <w:rsid w:val="409632E4"/>
    <w:rsid w:val="409A30CD"/>
    <w:rsid w:val="409DEDFC"/>
    <w:rsid w:val="40A95C5E"/>
    <w:rsid w:val="40CF7E4D"/>
    <w:rsid w:val="40E2E3D7"/>
    <w:rsid w:val="41034CCA"/>
    <w:rsid w:val="4121A6D2"/>
    <w:rsid w:val="412EC899"/>
    <w:rsid w:val="413DEA7C"/>
    <w:rsid w:val="4143473C"/>
    <w:rsid w:val="419AB787"/>
    <w:rsid w:val="419B21FA"/>
    <w:rsid w:val="419FD06B"/>
    <w:rsid w:val="41A4F584"/>
    <w:rsid w:val="41C293DD"/>
    <w:rsid w:val="41DF4EC4"/>
    <w:rsid w:val="41DFC601"/>
    <w:rsid w:val="420DD254"/>
    <w:rsid w:val="421D5C81"/>
    <w:rsid w:val="422B594B"/>
    <w:rsid w:val="423CC33A"/>
    <w:rsid w:val="425B552C"/>
    <w:rsid w:val="42621D8A"/>
    <w:rsid w:val="42646BC3"/>
    <w:rsid w:val="428FF97C"/>
    <w:rsid w:val="429EFFD2"/>
    <w:rsid w:val="42B0048E"/>
    <w:rsid w:val="42B522F2"/>
    <w:rsid w:val="42B64521"/>
    <w:rsid w:val="42B7D1AB"/>
    <w:rsid w:val="42E30A5F"/>
    <w:rsid w:val="4307208D"/>
    <w:rsid w:val="430B3228"/>
    <w:rsid w:val="43175E73"/>
    <w:rsid w:val="431944B3"/>
    <w:rsid w:val="43217B6E"/>
    <w:rsid w:val="433E1903"/>
    <w:rsid w:val="43604C98"/>
    <w:rsid w:val="437953FC"/>
    <w:rsid w:val="438E7E8B"/>
    <w:rsid w:val="43E97080"/>
    <w:rsid w:val="43FA78A9"/>
    <w:rsid w:val="4425E7CA"/>
    <w:rsid w:val="4431DBF6"/>
    <w:rsid w:val="44326A00"/>
    <w:rsid w:val="445A64AB"/>
    <w:rsid w:val="445D0CA1"/>
    <w:rsid w:val="449A5FF9"/>
    <w:rsid w:val="44BCD9A9"/>
    <w:rsid w:val="44C229E2"/>
    <w:rsid w:val="44C57CC7"/>
    <w:rsid w:val="44C62BA4"/>
    <w:rsid w:val="44E0424F"/>
    <w:rsid w:val="44E6C385"/>
    <w:rsid w:val="44EEB10B"/>
    <w:rsid w:val="44F2C505"/>
    <w:rsid w:val="44F774B8"/>
    <w:rsid w:val="450DB090"/>
    <w:rsid w:val="4519FE50"/>
    <w:rsid w:val="45BD74B9"/>
    <w:rsid w:val="45BF4763"/>
    <w:rsid w:val="45C09580"/>
    <w:rsid w:val="45E5F565"/>
    <w:rsid w:val="45EB23AE"/>
    <w:rsid w:val="460AF597"/>
    <w:rsid w:val="4655F2A4"/>
    <w:rsid w:val="46603591"/>
    <w:rsid w:val="46620563"/>
    <w:rsid w:val="469BDA13"/>
    <w:rsid w:val="46ADECD0"/>
    <w:rsid w:val="46B981C4"/>
    <w:rsid w:val="46BFECFA"/>
    <w:rsid w:val="46C5934A"/>
    <w:rsid w:val="46DF68D9"/>
    <w:rsid w:val="46FF4828"/>
    <w:rsid w:val="4701D8D1"/>
    <w:rsid w:val="470559A8"/>
    <w:rsid w:val="472C67C0"/>
    <w:rsid w:val="475D2E7C"/>
    <w:rsid w:val="47AF3138"/>
    <w:rsid w:val="47CAFC22"/>
    <w:rsid w:val="47E30ABF"/>
    <w:rsid w:val="47F26C14"/>
    <w:rsid w:val="48032388"/>
    <w:rsid w:val="48195A67"/>
    <w:rsid w:val="482651CD"/>
    <w:rsid w:val="483131F6"/>
    <w:rsid w:val="484481CC"/>
    <w:rsid w:val="486413E4"/>
    <w:rsid w:val="4892F7DE"/>
    <w:rsid w:val="48CE4635"/>
    <w:rsid w:val="49097119"/>
    <w:rsid w:val="4912273A"/>
    <w:rsid w:val="4925529B"/>
    <w:rsid w:val="4929CCB7"/>
    <w:rsid w:val="49320117"/>
    <w:rsid w:val="496C6A61"/>
    <w:rsid w:val="49710959"/>
    <w:rsid w:val="4975606D"/>
    <w:rsid w:val="49C0A0D9"/>
    <w:rsid w:val="49C8AD54"/>
    <w:rsid w:val="49F661ED"/>
    <w:rsid w:val="4A0057E3"/>
    <w:rsid w:val="4A1EFBEA"/>
    <w:rsid w:val="4A38FF88"/>
    <w:rsid w:val="4A672658"/>
    <w:rsid w:val="4A9D049B"/>
    <w:rsid w:val="4AB1FE9E"/>
    <w:rsid w:val="4AC5A4AC"/>
    <w:rsid w:val="4AD1BCD2"/>
    <w:rsid w:val="4AF4A396"/>
    <w:rsid w:val="4AF4F71D"/>
    <w:rsid w:val="4B1D636E"/>
    <w:rsid w:val="4B3A113B"/>
    <w:rsid w:val="4B4F6411"/>
    <w:rsid w:val="4B51B719"/>
    <w:rsid w:val="4B58B306"/>
    <w:rsid w:val="4B65259F"/>
    <w:rsid w:val="4B7BEAE1"/>
    <w:rsid w:val="4B950EC5"/>
    <w:rsid w:val="4BACD482"/>
    <w:rsid w:val="4BB4A27B"/>
    <w:rsid w:val="4BBBDBDE"/>
    <w:rsid w:val="4BD4F4F9"/>
    <w:rsid w:val="4C0D7807"/>
    <w:rsid w:val="4C0FDD8B"/>
    <w:rsid w:val="4C10E4CE"/>
    <w:rsid w:val="4C25F15A"/>
    <w:rsid w:val="4C334971"/>
    <w:rsid w:val="4C3CEDDB"/>
    <w:rsid w:val="4C43FF0A"/>
    <w:rsid w:val="4C49C7FC"/>
    <w:rsid w:val="4C526CC2"/>
    <w:rsid w:val="4C73EA9C"/>
    <w:rsid w:val="4CB5BFC6"/>
    <w:rsid w:val="4CBD3DD7"/>
    <w:rsid w:val="4CBD7395"/>
    <w:rsid w:val="4CC68813"/>
    <w:rsid w:val="4CD00796"/>
    <w:rsid w:val="4CD5E19C"/>
    <w:rsid w:val="4CF3064A"/>
    <w:rsid w:val="4D004BB5"/>
    <w:rsid w:val="4D47B40D"/>
    <w:rsid w:val="4D517950"/>
    <w:rsid w:val="4D5624BB"/>
    <w:rsid w:val="4D72D328"/>
    <w:rsid w:val="4DA603EE"/>
    <w:rsid w:val="4DACE3A5"/>
    <w:rsid w:val="4DB03BD4"/>
    <w:rsid w:val="4DB06200"/>
    <w:rsid w:val="4DB0DA50"/>
    <w:rsid w:val="4DD50A2E"/>
    <w:rsid w:val="4DE4518F"/>
    <w:rsid w:val="4DED80AD"/>
    <w:rsid w:val="4DF0BCD5"/>
    <w:rsid w:val="4DFAEF3E"/>
    <w:rsid w:val="4E05BDB4"/>
    <w:rsid w:val="4E34EF12"/>
    <w:rsid w:val="4E376D61"/>
    <w:rsid w:val="4E5943F6"/>
    <w:rsid w:val="4E5A3CD2"/>
    <w:rsid w:val="4E7227A3"/>
    <w:rsid w:val="4E788471"/>
    <w:rsid w:val="4E9E3817"/>
    <w:rsid w:val="4EA5AEBB"/>
    <w:rsid w:val="4EA5E5C5"/>
    <w:rsid w:val="4EB0270C"/>
    <w:rsid w:val="4EB8E151"/>
    <w:rsid w:val="4ECF7CA6"/>
    <w:rsid w:val="4EE1F57E"/>
    <w:rsid w:val="4F0410ED"/>
    <w:rsid w:val="4F0E38E8"/>
    <w:rsid w:val="4F49D1B6"/>
    <w:rsid w:val="4F5604EB"/>
    <w:rsid w:val="4FB463EC"/>
    <w:rsid w:val="4FD7BC08"/>
    <w:rsid w:val="4FDF3747"/>
    <w:rsid w:val="5000ADA9"/>
    <w:rsid w:val="500DF804"/>
    <w:rsid w:val="5039C3D3"/>
    <w:rsid w:val="505A4F99"/>
    <w:rsid w:val="505B3AB9"/>
    <w:rsid w:val="507042BE"/>
    <w:rsid w:val="50871330"/>
    <w:rsid w:val="50C0EBCE"/>
    <w:rsid w:val="50F648DC"/>
    <w:rsid w:val="50F90423"/>
    <w:rsid w:val="50FB8835"/>
    <w:rsid w:val="50FC5CA1"/>
    <w:rsid w:val="511482FE"/>
    <w:rsid w:val="511915F1"/>
    <w:rsid w:val="51197094"/>
    <w:rsid w:val="5122559C"/>
    <w:rsid w:val="5143A23E"/>
    <w:rsid w:val="5190E4B8"/>
    <w:rsid w:val="51A5102F"/>
    <w:rsid w:val="51C059F2"/>
    <w:rsid w:val="51C529BB"/>
    <w:rsid w:val="51DEA555"/>
    <w:rsid w:val="51E25375"/>
    <w:rsid w:val="51FC563B"/>
    <w:rsid w:val="5208559C"/>
    <w:rsid w:val="521A9FC5"/>
    <w:rsid w:val="5240A107"/>
    <w:rsid w:val="52410214"/>
    <w:rsid w:val="524C78FE"/>
    <w:rsid w:val="52519D96"/>
    <w:rsid w:val="527CF695"/>
    <w:rsid w:val="5291BDB6"/>
    <w:rsid w:val="529FE123"/>
    <w:rsid w:val="52E79243"/>
    <w:rsid w:val="52E9B368"/>
    <w:rsid w:val="52FE5219"/>
    <w:rsid w:val="5321D406"/>
    <w:rsid w:val="5325180D"/>
    <w:rsid w:val="5328F3A5"/>
    <w:rsid w:val="534598C6"/>
    <w:rsid w:val="5366E219"/>
    <w:rsid w:val="5370C221"/>
    <w:rsid w:val="537F53C3"/>
    <w:rsid w:val="5386F84D"/>
    <w:rsid w:val="5389556D"/>
    <w:rsid w:val="538DEE3B"/>
    <w:rsid w:val="53A9601B"/>
    <w:rsid w:val="53C3BFF6"/>
    <w:rsid w:val="53DD70C5"/>
    <w:rsid w:val="53DF6433"/>
    <w:rsid w:val="53ECA3B8"/>
    <w:rsid w:val="54103346"/>
    <w:rsid w:val="541D42D9"/>
    <w:rsid w:val="542760D7"/>
    <w:rsid w:val="54318A26"/>
    <w:rsid w:val="544F10EF"/>
    <w:rsid w:val="54C9AF24"/>
    <w:rsid w:val="54C9C193"/>
    <w:rsid w:val="54D93C0C"/>
    <w:rsid w:val="54DE78A4"/>
    <w:rsid w:val="54E16927"/>
    <w:rsid w:val="54E8B2F7"/>
    <w:rsid w:val="54EAE3DD"/>
    <w:rsid w:val="54FD7C2B"/>
    <w:rsid w:val="5504D4D5"/>
    <w:rsid w:val="551B2424"/>
    <w:rsid w:val="551C6286"/>
    <w:rsid w:val="555A8453"/>
    <w:rsid w:val="5568A175"/>
    <w:rsid w:val="558FEEB8"/>
    <w:rsid w:val="55901CAA"/>
    <w:rsid w:val="559212A9"/>
    <w:rsid w:val="5597749C"/>
    <w:rsid w:val="55D444EE"/>
    <w:rsid w:val="55DEAD7C"/>
    <w:rsid w:val="55DF6F6B"/>
    <w:rsid w:val="55FC0ACB"/>
    <w:rsid w:val="56178D7C"/>
    <w:rsid w:val="56223DF6"/>
    <w:rsid w:val="563D45DB"/>
    <w:rsid w:val="5650582C"/>
    <w:rsid w:val="56578687"/>
    <w:rsid w:val="56641071"/>
    <w:rsid w:val="56808850"/>
    <w:rsid w:val="56826747"/>
    <w:rsid w:val="56C60B51"/>
    <w:rsid w:val="56CAEBF6"/>
    <w:rsid w:val="56DE00B5"/>
    <w:rsid w:val="56E27E44"/>
    <w:rsid w:val="56F1A455"/>
    <w:rsid w:val="56F8A00A"/>
    <w:rsid w:val="56FE8DBC"/>
    <w:rsid w:val="570D07B0"/>
    <w:rsid w:val="5711866D"/>
    <w:rsid w:val="5711DB0D"/>
    <w:rsid w:val="571E1423"/>
    <w:rsid w:val="572BC1BC"/>
    <w:rsid w:val="5733914A"/>
    <w:rsid w:val="573BF10C"/>
    <w:rsid w:val="57478CF0"/>
    <w:rsid w:val="5751530E"/>
    <w:rsid w:val="576AC438"/>
    <w:rsid w:val="576C6AB3"/>
    <w:rsid w:val="576E4866"/>
    <w:rsid w:val="5777B70D"/>
    <w:rsid w:val="57795A22"/>
    <w:rsid w:val="577CD22C"/>
    <w:rsid w:val="57CA326A"/>
    <w:rsid w:val="57E2C062"/>
    <w:rsid w:val="57E3B3BC"/>
    <w:rsid w:val="57ED5432"/>
    <w:rsid w:val="5802DA62"/>
    <w:rsid w:val="58054158"/>
    <w:rsid w:val="58193B39"/>
    <w:rsid w:val="58234D3A"/>
    <w:rsid w:val="58283892"/>
    <w:rsid w:val="58376BB7"/>
    <w:rsid w:val="585CD1E8"/>
    <w:rsid w:val="5862DC37"/>
    <w:rsid w:val="5867A29F"/>
    <w:rsid w:val="58A9297D"/>
    <w:rsid w:val="58CF61AB"/>
    <w:rsid w:val="58D97087"/>
    <w:rsid w:val="58F5E9EF"/>
    <w:rsid w:val="59184008"/>
    <w:rsid w:val="5938D1BD"/>
    <w:rsid w:val="5953C44D"/>
    <w:rsid w:val="595AA2EF"/>
    <w:rsid w:val="596BA9B2"/>
    <w:rsid w:val="59CF62E7"/>
    <w:rsid w:val="59D56C90"/>
    <w:rsid w:val="59D980C9"/>
    <w:rsid w:val="59FC35E5"/>
    <w:rsid w:val="5A0FF67F"/>
    <w:rsid w:val="5A2062FE"/>
    <w:rsid w:val="5A233753"/>
    <w:rsid w:val="5A3A5EF2"/>
    <w:rsid w:val="5A4F0974"/>
    <w:rsid w:val="5A55FFA8"/>
    <w:rsid w:val="5A578AE3"/>
    <w:rsid w:val="5A5F13A7"/>
    <w:rsid w:val="5A5F9333"/>
    <w:rsid w:val="5A62B021"/>
    <w:rsid w:val="5A6C277A"/>
    <w:rsid w:val="5A7B8CBC"/>
    <w:rsid w:val="5A9A65D4"/>
    <w:rsid w:val="5AC2E4B2"/>
    <w:rsid w:val="5AD64235"/>
    <w:rsid w:val="5ADE3047"/>
    <w:rsid w:val="5AE5CC25"/>
    <w:rsid w:val="5AF3BAA8"/>
    <w:rsid w:val="5B1B17E1"/>
    <w:rsid w:val="5B28D2A4"/>
    <w:rsid w:val="5B40B028"/>
    <w:rsid w:val="5B48C5A2"/>
    <w:rsid w:val="5B4A60C8"/>
    <w:rsid w:val="5B4F495B"/>
    <w:rsid w:val="5B837154"/>
    <w:rsid w:val="5B8A65A8"/>
    <w:rsid w:val="5B90277D"/>
    <w:rsid w:val="5B9DD75B"/>
    <w:rsid w:val="5BAC8C94"/>
    <w:rsid w:val="5BAE7FBF"/>
    <w:rsid w:val="5BB71514"/>
    <w:rsid w:val="5BBC1F84"/>
    <w:rsid w:val="5BD89F50"/>
    <w:rsid w:val="5BF16AAC"/>
    <w:rsid w:val="5C00BC9C"/>
    <w:rsid w:val="5C073069"/>
    <w:rsid w:val="5C095CF5"/>
    <w:rsid w:val="5C1812D9"/>
    <w:rsid w:val="5C1DB97A"/>
    <w:rsid w:val="5C363635"/>
    <w:rsid w:val="5C4530E1"/>
    <w:rsid w:val="5C6869C0"/>
    <w:rsid w:val="5C80BC48"/>
    <w:rsid w:val="5C87B97C"/>
    <w:rsid w:val="5CA4A029"/>
    <w:rsid w:val="5CA7A4A0"/>
    <w:rsid w:val="5CAFB3A5"/>
    <w:rsid w:val="5CC85F81"/>
    <w:rsid w:val="5CD935A6"/>
    <w:rsid w:val="5CE9301E"/>
    <w:rsid w:val="5D03C20C"/>
    <w:rsid w:val="5D1D749D"/>
    <w:rsid w:val="5D25ACAD"/>
    <w:rsid w:val="5D263609"/>
    <w:rsid w:val="5D46D055"/>
    <w:rsid w:val="5D57EFE5"/>
    <w:rsid w:val="5D5A6204"/>
    <w:rsid w:val="5D842CB3"/>
    <w:rsid w:val="5D99687B"/>
    <w:rsid w:val="5D9FD8A9"/>
    <w:rsid w:val="5DAB2382"/>
    <w:rsid w:val="5DB37F24"/>
    <w:rsid w:val="5DC3AAE1"/>
    <w:rsid w:val="5DC48B7F"/>
    <w:rsid w:val="5DD36F3F"/>
    <w:rsid w:val="5DE9199F"/>
    <w:rsid w:val="5DF6B247"/>
    <w:rsid w:val="5E0D5675"/>
    <w:rsid w:val="5E2C9499"/>
    <w:rsid w:val="5E33CA97"/>
    <w:rsid w:val="5E43C552"/>
    <w:rsid w:val="5E6652BE"/>
    <w:rsid w:val="5E7074F5"/>
    <w:rsid w:val="5E881330"/>
    <w:rsid w:val="5E8EC633"/>
    <w:rsid w:val="5EC56063"/>
    <w:rsid w:val="5EC7C83F"/>
    <w:rsid w:val="5ECADBCC"/>
    <w:rsid w:val="5ECEBA9C"/>
    <w:rsid w:val="5F2AFC06"/>
    <w:rsid w:val="5F52B6BF"/>
    <w:rsid w:val="5F58BCAD"/>
    <w:rsid w:val="5F59DD72"/>
    <w:rsid w:val="5F5D1D6D"/>
    <w:rsid w:val="5F60EFD9"/>
    <w:rsid w:val="5F65E942"/>
    <w:rsid w:val="5F723A7B"/>
    <w:rsid w:val="5F85C653"/>
    <w:rsid w:val="5F87B991"/>
    <w:rsid w:val="5F9004CB"/>
    <w:rsid w:val="5F9E2811"/>
    <w:rsid w:val="5F9EE599"/>
    <w:rsid w:val="5FB6EDA5"/>
    <w:rsid w:val="5FBB017E"/>
    <w:rsid w:val="5FD5D8C7"/>
    <w:rsid w:val="5FE04FD2"/>
    <w:rsid w:val="5FE7572D"/>
    <w:rsid w:val="60061E88"/>
    <w:rsid w:val="60086B88"/>
    <w:rsid w:val="600F3605"/>
    <w:rsid w:val="603703E5"/>
    <w:rsid w:val="60407491"/>
    <w:rsid w:val="60427D9C"/>
    <w:rsid w:val="6053EAA5"/>
    <w:rsid w:val="6055155F"/>
    <w:rsid w:val="6060F67D"/>
    <w:rsid w:val="60657B55"/>
    <w:rsid w:val="6084080D"/>
    <w:rsid w:val="60A4A0C1"/>
    <w:rsid w:val="60A63D72"/>
    <w:rsid w:val="60B0E4B7"/>
    <w:rsid w:val="60C9CD35"/>
    <w:rsid w:val="60D7AC3C"/>
    <w:rsid w:val="60E6E0D1"/>
    <w:rsid w:val="611547F1"/>
    <w:rsid w:val="61215977"/>
    <w:rsid w:val="613FBDE4"/>
    <w:rsid w:val="6146BC54"/>
    <w:rsid w:val="61476FEA"/>
    <w:rsid w:val="615335EE"/>
    <w:rsid w:val="61718C8B"/>
    <w:rsid w:val="6178C5E3"/>
    <w:rsid w:val="61AC6E1C"/>
    <w:rsid w:val="61CB21F6"/>
    <w:rsid w:val="61CE3683"/>
    <w:rsid w:val="61DBB09D"/>
    <w:rsid w:val="61DC5600"/>
    <w:rsid w:val="61EC9C21"/>
    <w:rsid w:val="61F08726"/>
    <w:rsid w:val="62044C99"/>
    <w:rsid w:val="622465A3"/>
    <w:rsid w:val="624BB618"/>
    <w:rsid w:val="6284BA12"/>
    <w:rsid w:val="62885164"/>
    <w:rsid w:val="6289EEA2"/>
    <w:rsid w:val="628EC8D1"/>
    <w:rsid w:val="62A2E0BF"/>
    <w:rsid w:val="62AD8637"/>
    <w:rsid w:val="62B7BEE5"/>
    <w:rsid w:val="62BC64D0"/>
    <w:rsid w:val="62BEA604"/>
    <w:rsid w:val="62D1662F"/>
    <w:rsid w:val="62E5FEE1"/>
    <w:rsid w:val="634D7A8F"/>
    <w:rsid w:val="6355F4AD"/>
    <w:rsid w:val="635B7473"/>
    <w:rsid w:val="636E6AFA"/>
    <w:rsid w:val="6390E829"/>
    <w:rsid w:val="63BC5DFD"/>
    <w:rsid w:val="63DF9F53"/>
    <w:rsid w:val="6406F44C"/>
    <w:rsid w:val="640C7D03"/>
    <w:rsid w:val="640DD9FF"/>
    <w:rsid w:val="6411D4C3"/>
    <w:rsid w:val="6455DCF0"/>
    <w:rsid w:val="645C2930"/>
    <w:rsid w:val="64625D02"/>
    <w:rsid w:val="6489739D"/>
    <w:rsid w:val="648F0B0D"/>
    <w:rsid w:val="6494D4B2"/>
    <w:rsid w:val="64A1AD80"/>
    <w:rsid w:val="64C99A96"/>
    <w:rsid w:val="65192EA0"/>
    <w:rsid w:val="651F45BA"/>
    <w:rsid w:val="6529647F"/>
    <w:rsid w:val="6531C6F6"/>
    <w:rsid w:val="6547FE0A"/>
    <w:rsid w:val="658E9DB7"/>
    <w:rsid w:val="65BCBCDD"/>
    <w:rsid w:val="65D22787"/>
    <w:rsid w:val="65E89BCF"/>
    <w:rsid w:val="6623F1E6"/>
    <w:rsid w:val="665C4925"/>
    <w:rsid w:val="6687A6A4"/>
    <w:rsid w:val="66887F49"/>
    <w:rsid w:val="66904B1C"/>
    <w:rsid w:val="669C1A33"/>
    <w:rsid w:val="66A1D5A2"/>
    <w:rsid w:val="67258C69"/>
    <w:rsid w:val="67806628"/>
    <w:rsid w:val="67923877"/>
    <w:rsid w:val="679A2EA5"/>
    <w:rsid w:val="67AA7EA5"/>
    <w:rsid w:val="67B819D6"/>
    <w:rsid w:val="680A7093"/>
    <w:rsid w:val="68126D95"/>
    <w:rsid w:val="6821E3B9"/>
    <w:rsid w:val="68544551"/>
    <w:rsid w:val="68797078"/>
    <w:rsid w:val="687FED02"/>
    <w:rsid w:val="688AC6E6"/>
    <w:rsid w:val="68B03665"/>
    <w:rsid w:val="68CEF9C5"/>
    <w:rsid w:val="68E7259B"/>
    <w:rsid w:val="69036164"/>
    <w:rsid w:val="6906D7C6"/>
    <w:rsid w:val="69647A4D"/>
    <w:rsid w:val="696F9364"/>
    <w:rsid w:val="6995DFAA"/>
    <w:rsid w:val="69A4A7F2"/>
    <w:rsid w:val="69A7BC20"/>
    <w:rsid w:val="6A025866"/>
    <w:rsid w:val="6A07CE8D"/>
    <w:rsid w:val="6A0A01B4"/>
    <w:rsid w:val="6A10205A"/>
    <w:rsid w:val="6A102653"/>
    <w:rsid w:val="6A57DD84"/>
    <w:rsid w:val="6A6FFC86"/>
    <w:rsid w:val="6A8411C2"/>
    <w:rsid w:val="6A8A6A52"/>
    <w:rsid w:val="6A8C3506"/>
    <w:rsid w:val="6ABC0CF2"/>
    <w:rsid w:val="6ACD7EF0"/>
    <w:rsid w:val="6AE369ED"/>
    <w:rsid w:val="6AEE3323"/>
    <w:rsid w:val="6B4C16FA"/>
    <w:rsid w:val="6B5D32CB"/>
    <w:rsid w:val="6B7D42BD"/>
    <w:rsid w:val="6BA1CE15"/>
    <w:rsid w:val="6BADA8E7"/>
    <w:rsid w:val="6BAFED2A"/>
    <w:rsid w:val="6BB169F5"/>
    <w:rsid w:val="6BB1D5DE"/>
    <w:rsid w:val="6BBE590A"/>
    <w:rsid w:val="6C19C58D"/>
    <w:rsid w:val="6C1FF356"/>
    <w:rsid w:val="6C2521C2"/>
    <w:rsid w:val="6C309AA8"/>
    <w:rsid w:val="6C57467A"/>
    <w:rsid w:val="6C791B17"/>
    <w:rsid w:val="6C8A728F"/>
    <w:rsid w:val="6CA1BC10"/>
    <w:rsid w:val="6CB1417E"/>
    <w:rsid w:val="6CBA7582"/>
    <w:rsid w:val="6CC76EF8"/>
    <w:rsid w:val="6CDBD888"/>
    <w:rsid w:val="6CE0E011"/>
    <w:rsid w:val="6CE33962"/>
    <w:rsid w:val="6D15A945"/>
    <w:rsid w:val="6D184007"/>
    <w:rsid w:val="6D4FE18B"/>
    <w:rsid w:val="6D5897AC"/>
    <w:rsid w:val="6D923D0B"/>
    <w:rsid w:val="6D92C3F6"/>
    <w:rsid w:val="6DA50471"/>
    <w:rsid w:val="6DADD91C"/>
    <w:rsid w:val="6DBE4879"/>
    <w:rsid w:val="6DBF00B4"/>
    <w:rsid w:val="6DDAA29C"/>
    <w:rsid w:val="6DDB9E7D"/>
    <w:rsid w:val="6DDF1504"/>
    <w:rsid w:val="6DFE9BD1"/>
    <w:rsid w:val="6E3792F8"/>
    <w:rsid w:val="6E3FC45F"/>
    <w:rsid w:val="6E46F171"/>
    <w:rsid w:val="6E5D1A48"/>
    <w:rsid w:val="6E902D36"/>
    <w:rsid w:val="6E98DF91"/>
    <w:rsid w:val="6EC7E0E4"/>
    <w:rsid w:val="6EC8CB83"/>
    <w:rsid w:val="6ECD708A"/>
    <w:rsid w:val="6F0768AA"/>
    <w:rsid w:val="6F260861"/>
    <w:rsid w:val="6F555AD2"/>
    <w:rsid w:val="6F5AC653"/>
    <w:rsid w:val="6F5AF3D0"/>
    <w:rsid w:val="6F5C64AC"/>
    <w:rsid w:val="6F6BCF89"/>
    <w:rsid w:val="6F89AF28"/>
    <w:rsid w:val="6FBBC64F"/>
    <w:rsid w:val="6FBE8332"/>
    <w:rsid w:val="6FD1B7E8"/>
    <w:rsid w:val="6FD2A283"/>
    <w:rsid w:val="7004FC72"/>
    <w:rsid w:val="7015C593"/>
    <w:rsid w:val="70426691"/>
    <w:rsid w:val="705BA563"/>
    <w:rsid w:val="706FAFF1"/>
    <w:rsid w:val="707CD33B"/>
    <w:rsid w:val="709B8927"/>
    <w:rsid w:val="70A62EBD"/>
    <w:rsid w:val="70D019A9"/>
    <w:rsid w:val="70F892E5"/>
    <w:rsid w:val="710E11DE"/>
    <w:rsid w:val="71232482"/>
    <w:rsid w:val="713F80B5"/>
    <w:rsid w:val="7146C76B"/>
    <w:rsid w:val="71560B5D"/>
    <w:rsid w:val="715BD39F"/>
    <w:rsid w:val="716A9FC9"/>
    <w:rsid w:val="716B80C3"/>
    <w:rsid w:val="716F6212"/>
    <w:rsid w:val="718246AB"/>
    <w:rsid w:val="7185F39F"/>
    <w:rsid w:val="718C4EC1"/>
    <w:rsid w:val="71BD18CF"/>
    <w:rsid w:val="71D2E2DC"/>
    <w:rsid w:val="71DF4753"/>
    <w:rsid w:val="71FB9A0B"/>
    <w:rsid w:val="723291D9"/>
    <w:rsid w:val="7233DA32"/>
    <w:rsid w:val="723ACEBC"/>
    <w:rsid w:val="72512896"/>
    <w:rsid w:val="725E9DB7"/>
    <w:rsid w:val="727AE097"/>
    <w:rsid w:val="7294833D"/>
    <w:rsid w:val="72AA60AC"/>
    <w:rsid w:val="72C3CBBF"/>
    <w:rsid w:val="72CA419F"/>
    <w:rsid w:val="72CF0C5D"/>
    <w:rsid w:val="72D41AF2"/>
    <w:rsid w:val="72E888B8"/>
    <w:rsid w:val="72EF4F1C"/>
    <w:rsid w:val="73062C51"/>
    <w:rsid w:val="7320C742"/>
    <w:rsid w:val="7327F057"/>
    <w:rsid w:val="73426CCB"/>
    <w:rsid w:val="734CDFDA"/>
    <w:rsid w:val="73756AFE"/>
    <w:rsid w:val="73A1D6B2"/>
    <w:rsid w:val="73A2FFB1"/>
    <w:rsid w:val="73B3A0AF"/>
    <w:rsid w:val="73BE32CF"/>
    <w:rsid w:val="73D40A27"/>
    <w:rsid w:val="73D41981"/>
    <w:rsid w:val="73E12A04"/>
    <w:rsid w:val="73EEF6BF"/>
    <w:rsid w:val="7409C1EE"/>
    <w:rsid w:val="7409CA4B"/>
    <w:rsid w:val="7411B177"/>
    <w:rsid w:val="741D88AE"/>
    <w:rsid w:val="74470CBA"/>
    <w:rsid w:val="74535174"/>
    <w:rsid w:val="74658E3A"/>
    <w:rsid w:val="74679B8B"/>
    <w:rsid w:val="747C5BF2"/>
    <w:rsid w:val="74AD1366"/>
    <w:rsid w:val="74B7959B"/>
    <w:rsid w:val="74E6ABFF"/>
    <w:rsid w:val="74EEB4AC"/>
    <w:rsid w:val="75007041"/>
    <w:rsid w:val="750B75F8"/>
    <w:rsid w:val="750E4687"/>
    <w:rsid w:val="751C03B2"/>
    <w:rsid w:val="752629C5"/>
    <w:rsid w:val="752AD339"/>
    <w:rsid w:val="7530131B"/>
    <w:rsid w:val="7537870F"/>
    <w:rsid w:val="753AB17D"/>
    <w:rsid w:val="7554BD5E"/>
    <w:rsid w:val="756008D7"/>
    <w:rsid w:val="756DFB95"/>
    <w:rsid w:val="75A37E97"/>
    <w:rsid w:val="75B9590F"/>
    <w:rsid w:val="75BC3723"/>
    <w:rsid w:val="75C6BCAC"/>
    <w:rsid w:val="75D601DF"/>
    <w:rsid w:val="75E43AF9"/>
    <w:rsid w:val="75FC1F86"/>
    <w:rsid w:val="761A22DF"/>
    <w:rsid w:val="76299AD4"/>
    <w:rsid w:val="762B7AE5"/>
    <w:rsid w:val="762C77F7"/>
    <w:rsid w:val="76361448"/>
    <w:rsid w:val="763B2F49"/>
    <w:rsid w:val="763D91E7"/>
    <w:rsid w:val="76505A93"/>
    <w:rsid w:val="76665B2D"/>
    <w:rsid w:val="7681D255"/>
    <w:rsid w:val="7687E1FE"/>
    <w:rsid w:val="769A9178"/>
    <w:rsid w:val="769E51EE"/>
    <w:rsid w:val="76C76C7D"/>
    <w:rsid w:val="76E01130"/>
    <w:rsid w:val="76E588FA"/>
    <w:rsid w:val="76EC63EF"/>
    <w:rsid w:val="76F0C970"/>
    <w:rsid w:val="76F6AAA8"/>
    <w:rsid w:val="76FD2817"/>
    <w:rsid w:val="77021F8B"/>
    <w:rsid w:val="7713708E"/>
    <w:rsid w:val="7722162F"/>
    <w:rsid w:val="772EF034"/>
    <w:rsid w:val="773764C7"/>
    <w:rsid w:val="773E8C44"/>
    <w:rsid w:val="7748713E"/>
    <w:rsid w:val="774E8639"/>
    <w:rsid w:val="776D1845"/>
    <w:rsid w:val="778248A2"/>
    <w:rsid w:val="77B819AC"/>
    <w:rsid w:val="77EF908B"/>
    <w:rsid w:val="780054D9"/>
    <w:rsid w:val="7845799D"/>
    <w:rsid w:val="7855FF74"/>
    <w:rsid w:val="78773456"/>
    <w:rsid w:val="788ABC24"/>
    <w:rsid w:val="789A7096"/>
    <w:rsid w:val="78C0313B"/>
    <w:rsid w:val="78D48663"/>
    <w:rsid w:val="78D5C5F9"/>
    <w:rsid w:val="78EC6AA8"/>
    <w:rsid w:val="78FA270E"/>
    <w:rsid w:val="78FFC813"/>
    <w:rsid w:val="79392FFC"/>
    <w:rsid w:val="798122C4"/>
    <w:rsid w:val="798B60EC"/>
    <w:rsid w:val="79AE7869"/>
    <w:rsid w:val="79DDE57D"/>
    <w:rsid w:val="79DF4AF2"/>
    <w:rsid w:val="79F39EF7"/>
    <w:rsid w:val="7A0C7916"/>
    <w:rsid w:val="7A1001B8"/>
    <w:rsid w:val="7A2D745A"/>
    <w:rsid w:val="7A547D62"/>
    <w:rsid w:val="7A5BDC5D"/>
    <w:rsid w:val="7A6957F3"/>
    <w:rsid w:val="7A874D39"/>
    <w:rsid w:val="7AA00C2E"/>
    <w:rsid w:val="7AB29350"/>
    <w:rsid w:val="7AC9BA7B"/>
    <w:rsid w:val="7AD0E3E7"/>
    <w:rsid w:val="7AE0D538"/>
    <w:rsid w:val="7AE8BBE7"/>
    <w:rsid w:val="7AFD1BFB"/>
    <w:rsid w:val="7B038D0F"/>
    <w:rsid w:val="7B16428F"/>
    <w:rsid w:val="7B2C03C6"/>
    <w:rsid w:val="7B2F2EC4"/>
    <w:rsid w:val="7B6B2ED7"/>
    <w:rsid w:val="7B936687"/>
    <w:rsid w:val="7B9B540D"/>
    <w:rsid w:val="7BA278C0"/>
    <w:rsid w:val="7BB9C2B8"/>
    <w:rsid w:val="7BED5BF0"/>
    <w:rsid w:val="7BF28FF7"/>
    <w:rsid w:val="7C2679AF"/>
    <w:rsid w:val="7C52D351"/>
    <w:rsid w:val="7C5CE38B"/>
    <w:rsid w:val="7C848C48"/>
    <w:rsid w:val="7C969477"/>
    <w:rsid w:val="7CAC0001"/>
    <w:rsid w:val="7CAF70AA"/>
    <w:rsid w:val="7CF5AB1A"/>
    <w:rsid w:val="7CF852F7"/>
    <w:rsid w:val="7D047A71"/>
    <w:rsid w:val="7D1DFC11"/>
    <w:rsid w:val="7D29A562"/>
    <w:rsid w:val="7D34A0EF"/>
    <w:rsid w:val="7D352041"/>
    <w:rsid w:val="7D3B74C4"/>
    <w:rsid w:val="7D4071BF"/>
    <w:rsid w:val="7D4994DA"/>
    <w:rsid w:val="7DAA9AB2"/>
    <w:rsid w:val="7DD9ED23"/>
    <w:rsid w:val="7DDC8AC9"/>
    <w:rsid w:val="7E0D39C7"/>
    <w:rsid w:val="7E0E32D3"/>
    <w:rsid w:val="7E409FEB"/>
    <w:rsid w:val="7E535443"/>
    <w:rsid w:val="7E55DFF2"/>
    <w:rsid w:val="7E8202B2"/>
    <w:rsid w:val="7E82BCDD"/>
    <w:rsid w:val="7E968187"/>
    <w:rsid w:val="7EB0D822"/>
    <w:rsid w:val="7EB14FD8"/>
    <w:rsid w:val="7EB30C5F"/>
    <w:rsid w:val="7EBBD8BB"/>
    <w:rsid w:val="7EC1EF7E"/>
    <w:rsid w:val="7ECD7686"/>
    <w:rsid w:val="7ED2F4CF"/>
    <w:rsid w:val="7ED43F83"/>
    <w:rsid w:val="7EE48959"/>
    <w:rsid w:val="7F04C2E5"/>
    <w:rsid w:val="7F16B492"/>
    <w:rsid w:val="7F1D2C47"/>
    <w:rsid w:val="7F28AC21"/>
    <w:rsid w:val="7F33931B"/>
    <w:rsid w:val="7F4B2144"/>
    <w:rsid w:val="7F51910B"/>
    <w:rsid w:val="7F59BDF1"/>
    <w:rsid w:val="7F7E0EEE"/>
    <w:rsid w:val="7F8BF4F1"/>
    <w:rsid w:val="7F9D85F0"/>
    <w:rsid w:val="7FB754BD"/>
    <w:rsid w:val="7FC32B91"/>
    <w:rsid w:val="7FD00513"/>
    <w:rsid w:val="7FD0D61A"/>
    <w:rsid w:val="7FD3ADCA"/>
    <w:rsid w:val="7FE12C88"/>
    <w:rsid w:val="7FE2CFAD"/>
    <w:rsid w:val="7FE5266D"/>
    <w:rsid w:val="7FF598A9"/>
    <w:rsid w:val="7FF80E5A"/>
    <w:rsid w:val="7FFF0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B872FA"/>
  <w15:chartTrackingRefBased/>
  <w15:docId w15:val="{F49993D9-22BF-4B8D-864D-15118BD8531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5C46F3"/>
  </w:style>
  <w:style w:type="paragraph" w:styleId="Nagwek1">
    <w:name w:val="heading 1"/>
    <w:basedOn w:val="Normalny"/>
    <w:next w:val="Normalny"/>
    <w:link w:val="Nagwek1Znak"/>
    <w:uiPriority w:val="9"/>
    <w:qFormat/>
    <w:rsid w:val="0070314A"/>
    <w:pPr>
      <w:keepNext/>
      <w:keepLines/>
      <w:numPr>
        <w:numId w:val="11"/>
      </w:numPr>
      <w:spacing w:before="240" w:after="0"/>
      <w:ind w:left="720"/>
      <w:jc w:val="center"/>
      <w:outlineLvl w:val="0"/>
    </w:pPr>
    <w:rPr>
      <w:rFonts w:eastAsiaTheme="majorEastAsia" w:cstheme="majorBidi"/>
      <w:b/>
      <w:color w:val="000000" w:themeColor="text1"/>
      <w:sz w:val="28"/>
      <w:szCs w:val="32"/>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styleId="Nagwek1Znak" w:customStyle="1">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9"/>
      </w:numPr>
      <w:outlineLvl w:val="9"/>
    </w:pPr>
    <w:rPr>
      <w:lang w:eastAsia="pl-PL"/>
    </w:rPr>
  </w:style>
  <w:style w:type="paragraph" w:styleId="Styl4" w:customStyle="1">
    <w:name w:val="Styl4"/>
    <w:basedOn w:val="Normalny"/>
    <w:rsid w:val="005C46F3"/>
    <w:pPr>
      <w:numPr>
        <w:numId w:val="8"/>
      </w:numPr>
    </w:pPr>
  </w:style>
  <w:style w:type="table" w:styleId="Tabela-Siatka">
    <w:name w:val="Table Grid"/>
    <w:basedOn w:val="Standardowy"/>
    <w:uiPriority w:val="39"/>
    <w:rsid w:val="005C46F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Odwoaniedokomentarza">
    <w:name w:val="annotation reference"/>
    <w:basedOn w:val="Domylnaczcionkaakapitu"/>
    <w:uiPriority w:val="99"/>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styleId="TekstkomentarzaZnak" w:customStyle="1">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70314A"/>
    <w:rPr>
      <w:rFonts w:asciiTheme="majorHAnsi" w:hAnsiTheme="majorHAnsi" w:eastAsiaTheme="majorEastAsia"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styleId="TematkomentarzaZnak" w:customStyle="1">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styleId="AkapitzlistZnak" w:customStyle="1">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table" w:styleId="Tabela-Siatka1" w:customStyle="1">
    <w:name w:val="Tabela - Siatka1"/>
    <w:basedOn w:val="Standardowy"/>
    <w:next w:val="Tabela-Siatka"/>
    <w:uiPriority w:val="39"/>
    <w:rsid w:val="009C051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omylnaczcionkaakapitu"/>
    <w:rsid w:val="130B341F"/>
  </w:style>
  <w:style w:type="character" w:styleId="eop" w:customStyle="1">
    <w:name w:val="eop"/>
    <w:basedOn w:val="Domylnaczcionkaakapitu"/>
    <w:rsid w:val="008A1D8F"/>
  </w:style>
  <w:style w:type="paragraph" w:styleId="paragraph" w:customStyle="1">
    <w:name w:val="paragraph"/>
    <w:basedOn w:val="Normalny"/>
    <w:rsid w:val="00AA5DC0"/>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contextualspellingandgrammarerror" w:customStyle="1">
    <w:name w:val="contextualspellingandgrammarerror"/>
    <w:basedOn w:val="Domylnaczcionkaakapitu"/>
    <w:rsid w:val="00AA5DC0"/>
  </w:style>
  <w:style w:type="character" w:styleId="spellingerror" w:customStyle="1">
    <w:name w:val="spellingerror"/>
    <w:basedOn w:val="Domylnaczcionkaakapitu"/>
    <w:rsid w:val="00AA5DC0"/>
  </w:style>
  <w:style w:type="character" w:styleId="scxw188594972" w:customStyle="1">
    <w:name w:val="scxw188594972"/>
    <w:basedOn w:val="Domylnaczcionkaakapitu"/>
    <w:rsid w:val="00286711"/>
  </w:style>
  <w:style w:type="paragraph" w:styleId="Poprawka">
    <w:name w:val="Revision"/>
    <w:hidden/>
    <w:uiPriority w:val="99"/>
    <w:semiHidden/>
    <w:rsid w:val="00E90F78"/>
    <w:pPr>
      <w:spacing w:after="0" w:line="240" w:lineRule="auto"/>
    </w:pPr>
  </w:style>
  <w:style w:type="character" w:styleId="Domylnaczcionkaakapitu1" w:customStyle="1">
    <w:name w:val="Domyślna czcionka akapitu1"/>
    <w:basedOn w:val="Domylnaczcionkaakapitu"/>
    <w:rsid w:val="2DB36FC3"/>
  </w:style>
  <w:style w:type="paragraph" w:styleId="Normalny1" w:customStyle="1">
    <w:name w:val="Normalny1"/>
    <w:basedOn w:val="Normalny"/>
    <w:rsid w:val="2DB36FC3"/>
    <w:pPr>
      <w:spacing w:before="120"/>
      <w:jc w:val="both"/>
    </w:pPr>
    <w:rPr>
      <w:rFonts w:ascii="Calibri" w:hAnsi="Calibri" w:eastAsia="Times New Roman" w:cs="Times New Roman"/>
      <w:sz w:val="20"/>
      <w:szCs w:val="20"/>
    </w:rPr>
  </w:style>
  <w:style w:type="character" w:styleId="TekstkomentarzaZnak1" w:customStyle="1">
    <w:name w:val="Tekst komentarza Znak1"/>
    <w:basedOn w:val="Domylnaczcionkaakapitu"/>
    <w:uiPriority w:val="99"/>
    <w:rsid w:val="00827952"/>
    <w:rPr>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304697889">
      <w:bodyDiv w:val="1"/>
      <w:marLeft w:val="0"/>
      <w:marRight w:val="0"/>
      <w:marTop w:val="0"/>
      <w:marBottom w:val="0"/>
      <w:divBdr>
        <w:top w:val="none" w:sz="0" w:space="0" w:color="auto"/>
        <w:left w:val="none" w:sz="0" w:space="0" w:color="auto"/>
        <w:bottom w:val="none" w:sz="0" w:space="0" w:color="auto"/>
        <w:right w:val="none" w:sz="0" w:space="0" w:color="auto"/>
      </w:divBdr>
      <w:divsChild>
        <w:div w:id="2139951073">
          <w:marLeft w:val="0"/>
          <w:marRight w:val="0"/>
          <w:marTop w:val="0"/>
          <w:marBottom w:val="0"/>
          <w:divBdr>
            <w:top w:val="none" w:sz="0" w:space="0" w:color="auto"/>
            <w:left w:val="none" w:sz="0" w:space="0" w:color="auto"/>
            <w:bottom w:val="none" w:sz="0" w:space="0" w:color="auto"/>
            <w:right w:val="none" w:sz="0" w:space="0" w:color="auto"/>
          </w:divBdr>
        </w:div>
        <w:div w:id="860121902">
          <w:marLeft w:val="0"/>
          <w:marRight w:val="0"/>
          <w:marTop w:val="0"/>
          <w:marBottom w:val="0"/>
          <w:divBdr>
            <w:top w:val="none" w:sz="0" w:space="0" w:color="auto"/>
            <w:left w:val="none" w:sz="0" w:space="0" w:color="auto"/>
            <w:bottom w:val="none" w:sz="0" w:space="0" w:color="auto"/>
            <w:right w:val="none" w:sz="0" w:space="0" w:color="auto"/>
          </w:divBdr>
        </w:div>
        <w:div w:id="1868905109">
          <w:marLeft w:val="0"/>
          <w:marRight w:val="0"/>
          <w:marTop w:val="0"/>
          <w:marBottom w:val="0"/>
          <w:divBdr>
            <w:top w:val="none" w:sz="0" w:space="0" w:color="auto"/>
            <w:left w:val="none" w:sz="0" w:space="0" w:color="auto"/>
            <w:bottom w:val="none" w:sz="0" w:space="0" w:color="auto"/>
            <w:right w:val="none" w:sz="0" w:space="0" w:color="auto"/>
          </w:divBdr>
        </w:div>
      </w:divsChild>
    </w:div>
    <w:div w:id="370620021">
      <w:bodyDiv w:val="1"/>
      <w:marLeft w:val="0"/>
      <w:marRight w:val="0"/>
      <w:marTop w:val="0"/>
      <w:marBottom w:val="0"/>
      <w:divBdr>
        <w:top w:val="none" w:sz="0" w:space="0" w:color="auto"/>
        <w:left w:val="none" w:sz="0" w:space="0" w:color="auto"/>
        <w:bottom w:val="none" w:sz="0" w:space="0" w:color="auto"/>
        <w:right w:val="none" w:sz="0" w:space="0" w:color="auto"/>
      </w:divBdr>
      <w:divsChild>
        <w:div w:id="1119446793">
          <w:marLeft w:val="0"/>
          <w:marRight w:val="0"/>
          <w:marTop w:val="0"/>
          <w:marBottom w:val="0"/>
          <w:divBdr>
            <w:top w:val="none" w:sz="0" w:space="0" w:color="auto"/>
            <w:left w:val="none" w:sz="0" w:space="0" w:color="auto"/>
            <w:bottom w:val="none" w:sz="0" w:space="0" w:color="auto"/>
            <w:right w:val="none" w:sz="0" w:space="0" w:color="auto"/>
          </w:divBdr>
        </w:div>
        <w:div w:id="1846049808">
          <w:marLeft w:val="0"/>
          <w:marRight w:val="0"/>
          <w:marTop w:val="0"/>
          <w:marBottom w:val="0"/>
          <w:divBdr>
            <w:top w:val="none" w:sz="0" w:space="0" w:color="auto"/>
            <w:left w:val="none" w:sz="0" w:space="0" w:color="auto"/>
            <w:bottom w:val="none" w:sz="0" w:space="0" w:color="auto"/>
            <w:right w:val="none" w:sz="0" w:space="0" w:color="auto"/>
          </w:divBdr>
        </w:div>
        <w:div w:id="290013182">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30000995">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852836963">
      <w:bodyDiv w:val="1"/>
      <w:marLeft w:val="0"/>
      <w:marRight w:val="0"/>
      <w:marTop w:val="0"/>
      <w:marBottom w:val="0"/>
      <w:divBdr>
        <w:top w:val="none" w:sz="0" w:space="0" w:color="auto"/>
        <w:left w:val="none" w:sz="0" w:space="0" w:color="auto"/>
        <w:bottom w:val="none" w:sz="0" w:space="0" w:color="auto"/>
        <w:right w:val="none" w:sz="0" w:space="0" w:color="auto"/>
      </w:divBdr>
    </w:div>
    <w:div w:id="974287360">
      <w:bodyDiv w:val="1"/>
      <w:marLeft w:val="0"/>
      <w:marRight w:val="0"/>
      <w:marTop w:val="0"/>
      <w:marBottom w:val="0"/>
      <w:divBdr>
        <w:top w:val="none" w:sz="0" w:space="0" w:color="auto"/>
        <w:left w:val="none" w:sz="0" w:space="0" w:color="auto"/>
        <w:bottom w:val="none" w:sz="0" w:space="0" w:color="auto"/>
        <w:right w:val="none" w:sz="0" w:space="0" w:color="auto"/>
      </w:divBdr>
    </w:div>
    <w:div w:id="1105425143">
      <w:bodyDiv w:val="1"/>
      <w:marLeft w:val="0"/>
      <w:marRight w:val="0"/>
      <w:marTop w:val="0"/>
      <w:marBottom w:val="0"/>
      <w:divBdr>
        <w:top w:val="none" w:sz="0" w:space="0" w:color="auto"/>
        <w:left w:val="none" w:sz="0" w:space="0" w:color="auto"/>
        <w:bottom w:val="none" w:sz="0" w:space="0" w:color="auto"/>
        <w:right w:val="none" w:sz="0" w:space="0" w:color="auto"/>
      </w:divBdr>
    </w:div>
    <w:div w:id="1443958230">
      <w:bodyDiv w:val="1"/>
      <w:marLeft w:val="0"/>
      <w:marRight w:val="0"/>
      <w:marTop w:val="0"/>
      <w:marBottom w:val="0"/>
      <w:divBdr>
        <w:top w:val="none" w:sz="0" w:space="0" w:color="auto"/>
        <w:left w:val="none" w:sz="0" w:space="0" w:color="auto"/>
        <w:bottom w:val="none" w:sz="0" w:space="0" w:color="auto"/>
        <w:right w:val="none" w:sz="0" w:space="0" w:color="auto"/>
      </w:divBdr>
    </w:div>
    <w:div w:id="1629623090">
      <w:bodyDiv w:val="1"/>
      <w:marLeft w:val="0"/>
      <w:marRight w:val="0"/>
      <w:marTop w:val="0"/>
      <w:marBottom w:val="0"/>
      <w:divBdr>
        <w:top w:val="none" w:sz="0" w:space="0" w:color="auto"/>
        <w:left w:val="none" w:sz="0" w:space="0" w:color="auto"/>
        <w:bottom w:val="none" w:sz="0" w:space="0" w:color="auto"/>
        <w:right w:val="none" w:sz="0" w:space="0" w:color="auto"/>
      </w:divBdr>
      <w:divsChild>
        <w:div w:id="1914318757">
          <w:marLeft w:val="0"/>
          <w:marRight w:val="0"/>
          <w:marTop w:val="0"/>
          <w:marBottom w:val="0"/>
          <w:divBdr>
            <w:top w:val="none" w:sz="0" w:space="0" w:color="auto"/>
            <w:left w:val="none" w:sz="0" w:space="0" w:color="auto"/>
            <w:bottom w:val="none" w:sz="0" w:space="0" w:color="auto"/>
            <w:right w:val="none" w:sz="0" w:space="0" w:color="auto"/>
          </w:divBdr>
        </w:div>
        <w:div w:id="1483232203">
          <w:marLeft w:val="0"/>
          <w:marRight w:val="0"/>
          <w:marTop w:val="0"/>
          <w:marBottom w:val="0"/>
          <w:divBdr>
            <w:top w:val="none" w:sz="0" w:space="0" w:color="auto"/>
            <w:left w:val="none" w:sz="0" w:space="0" w:color="auto"/>
            <w:bottom w:val="none" w:sz="0" w:space="0" w:color="auto"/>
            <w:right w:val="none" w:sz="0" w:space="0" w:color="auto"/>
          </w:divBdr>
        </w:div>
        <w:div w:id="704864238">
          <w:marLeft w:val="0"/>
          <w:marRight w:val="0"/>
          <w:marTop w:val="0"/>
          <w:marBottom w:val="0"/>
          <w:divBdr>
            <w:top w:val="none" w:sz="0" w:space="0" w:color="auto"/>
            <w:left w:val="none" w:sz="0" w:space="0" w:color="auto"/>
            <w:bottom w:val="none" w:sz="0" w:space="0" w:color="auto"/>
            <w:right w:val="none" w:sz="0" w:space="0" w:color="auto"/>
          </w:divBdr>
        </w:div>
      </w:divsChild>
    </w:div>
    <w:div w:id="1828662984">
      <w:bodyDiv w:val="1"/>
      <w:marLeft w:val="0"/>
      <w:marRight w:val="0"/>
      <w:marTop w:val="0"/>
      <w:marBottom w:val="0"/>
      <w:divBdr>
        <w:top w:val="none" w:sz="0" w:space="0" w:color="auto"/>
        <w:left w:val="none" w:sz="0" w:space="0" w:color="auto"/>
        <w:bottom w:val="none" w:sz="0" w:space="0" w:color="auto"/>
        <w:right w:val="none" w:sz="0" w:space="0" w:color="auto"/>
      </w:divBdr>
    </w:div>
    <w:div w:id="1842816682">
      <w:bodyDiv w:val="1"/>
      <w:marLeft w:val="0"/>
      <w:marRight w:val="0"/>
      <w:marTop w:val="0"/>
      <w:marBottom w:val="0"/>
      <w:divBdr>
        <w:top w:val="none" w:sz="0" w:space="0" w:color="auto"/>
        <w:left w:val="none" w:sz="0" w:space="0" w:color="auto"/>
        <w:bottom w:val="none" w:sz="0" w:space="0" w:color="auto"/>
        <w:right w:val="none" w:sz="0" w:space="0" w:color="auto"/>
      </w:divBdr>
    </w:div>
    <w:div w:id="1984575728">
      <w:bodyDiv w:val="1"/>
      <w:marLeft w:val="0"/>
      <w:marRight w:val="0"/>
      <w:marTop w:val="0"/>
      <w:marBottom w:val="0"/>
      <w:divBdr>
        <w:top w:val="none" w:sz="0" w:space="0" w:color="auto"/>
        <w:left w:val="none" w:sz="0" w:space="0" w:color="auto"/>
        <w:bottom w:val="none" w:sz="0" w:space="0" w:color="auto"/>
        <w:right w:val="none" w:sz="0" w:space="0" w:color="auto"/>
      </w:divBdr>
      <w:divsChild>
        <w:div w:id="315035838">
          <w:marLeft w:val="0"/>
          <w:marRight w:val="0"/>
          <w:marTop w:val="0"/>
          <w:marBottom w:val="0"/>
          <w:divBdr>
            <w:top w:val="none" w:sz="0" w:space="0" w:color="auto"/>
            <w:left w:val="none" w:sz="0" w:space="0" w:color="auto"/>
            <w:bottom w:val="none" w:sz="0" w:space="0" w:color="auto"/>
            <w:right w:val="none" w:sz="0" w:space="0" w:color="auto"/>
          </w:divBdr>
          <w:divsChild>
            <w:div w:id="2048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7642">
      <w:bodyDiv w:val="1"/>
      <w:marLeft w:val="0"/>
      <w:marRight w:val="0"/>
      <w:marTop w:val="0"/>
      <w:marBottom w:val="0"/>
      <w:divBdr>
        <w:top w:val="none" w:sz="0" w:space="0" w:color="auto"/>
        <w:left w:val="none" w:sz="0" w:space="0" w:color="auto"/>
        <w:bottom w:val="none" w:sz="0" w:space="0" w:color="auto"/>
        <w:right w:val="none" w:sz="0" w:space="0" w:color="auto"/>
      </w:divBdr>
      <w:divsChild>
        <w:div w:id="1481533790">
          <w:marLeft w:val="0"/>
          <w:marRight w:val="0"/>
          <w:marTop w:val="0"/>
          <w:marBottom w:val="0"/>
          <w:divBdr>
            <w:top w:val="none" w:sz="0" w:space="0" w:color="auto"/>
            <w:left w:val="none" w:sz="0" w:space="0" w:color="auto"/>
            <w:bottom w:val="none" w:sz="0" w:space="0" w:color="auto"/>
            <w:right w:val="none" w:sz="0" w:space="0" w:color="auto"/>
          </w:divBdr>
        </w:div>
        <w:div w:id="609246291">
          <w:marLeft w:val="0"/>
          <w:marRight w:val="0"/>
          <w:marTop w:val="0"/>
          <w:marBottom w:val="0"/>
          <w:divBdr>
            <w:top w:val="none" w:sz="0" w:space="0" w:color="auto"/>
            <w:left w:val="none" w:sz="0" w:space="0" w:color="auto"/>
            <w:bottom w:val="none" w:sz="0" w:space="0" w:color="auto"/>
            <w:right w:val="none" w:sz="0" w:space="0" w:color="auto"/>
          </w:divBdr>
        </w:div>
      </w:divsChild>
    </w:div>
    <w:div w:id="21125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microsoft.com/office/2018/08/relationships/commentsExtensible" Target="commentsExtensible.xml" Id="R6b716d82e897428e"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microsoft.com/office/2016/09/relationships/commentsIds" Target="commentsIds.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glossaryDocument" Target="/word/glossary/document.xml" Id="R51e968abc2904aa6"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c94d09d-0e16-404c-8274-7cd219c5c217}"/>
      </w:docPartPr>
      <w:docPartBody>
        <w:p w14:paraId="2F7B7CB1">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802B7944265469391AEC592AF4B05" ma:contentTypeVersion="4" ma:contentTypeDescription="Utwórz nowy dokument." ma:contentTypeScope="" ma:versionID="a98b4f26aa3c69192d1c33fe7b9f90f4">
  <xsd:schema xmlns:xsd="http://www.w3.org/2001/XMLSchema" xmlns:xs="http://www.w3.org/2001/XMLSchema" xmlns:p="http://schemas.microsoft.com/office/2006/metadata/properties" xmlns:ns2="c5e9a6ef-3c87-4ba8-b08c-c59618f9649e" xmlns:ns3="c44c9f75-175c-49f0-a1bf-c4137ab11c33" targetNamespace="http://schemas.microsoft.com/office/2006/metadata/properties" ma:root="true" ma:fieldsID="f8fbabc24940e32ffe8e631f7bdf73db" ns2:_="" ns3:_="">
    <xsd:import namespace="c5e9a6ef-3c87-4ba8-b08c-c59618f9649e"/>
    <xsd:import namespace="c44c9f75-175c-49f0-a1bf-c4137ab11c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9a6ef-3c87-4ba8-b08c-c59618f9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4c9f75-175c-49f0-a1bf-c4137ab11c3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5F28B-B4FD-4EF6-8E4A-EBBA987B7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e9a6ef-3c87-4ba8-b08c-c59618f9649e"/>
    <ds:schemaRef ds:uri="c44c9f75-175c-49f0-a1bf-c4137ab11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1160DD-F6F7-475B-A0B7-67A187381A7F}">
  <ds:schemaRefs>
    <ds:schemaRef ds:uri="c44c9f75-175c-49f0-a1bf-c4137ab11c33"/>
    <ds:schemaRef ds:uri="http://schemas.openxmlformats.org/package/2006/metadata/core-properties"/>
    <ds:schemaRef ds:uri="http://schemas.microsoft.com/office/2006/metadata/properties"/>
    <ds:schemaRef ds:uri="http://schemas.microsoft.com/office/2006/documentManagement/types"/>
    <ds:schemaRef ds:uri="c5e9a6ef-3c87-4ba8-b08c-c59618f9649e"/>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74E6ACCA-D8C2-4278-A946-5F3F4E1E978F}">
  <ds:schemaRefs>
    <ds:schemaRef ds:uri="http://schemas.microsoft.com/sharepoint/v3/contenttype/forms"/>
  </ds:schemaRefs>
</ds:datastoreItem>
</file>

<file path=customXml/itemProps4.xml><?xml version="1.0" encoding="utf-8"?>
<ds:datastoreItem xmlns:ds="http://schemas.openxmlformats.org/officeDocument/2006/customXml" ds:itemID="{096F0F92-E80F-4B1A-B74E-1C6A5552873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Mateusz Stańczyk1604</dc:creator>
  <keywords/>
  <dc:description/>
  <lastModifiedBy>Aneta Ruzik</lastModifiedBy>
  <revision>25</revision>
  <dcterms:created xsi:type="dcterms:W3CDTF">2021-06-22T14:19:00.0000000Z</dcterms:created>
  <dcterms:modified xsi:type="dcterms:W3CDTF">2021-07-21T09:57:52.5780752Z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0x010100419802B7944265469391AEC592AF4B05</vt:lpwstr>
  </property>
</Properties>
</file>